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A461B" w14:textId="592FE01F" w:rsidR="00CB1837" w:rsidRPr="00B211DF" w:rsidRDefault="00886B84" w:rsidP="00264143">
      <w:pPr>
        <w:pStyle w:val="Title"/>
        <w:spacing w:before="0" w:after="0"/>
        <w:jc w:val="left"/>
        <w:outlineLvl w:val="0"/>
        <w:rPr>
          <w:rFonts w:asciiTheme="minorHAnsi" w:hAnsiTheme="minorHAnsi"/>
          <w:color w:val="000000" w:themeColor="text1"/>
          <w:sz w:val="24"/>
        </w:rPr>
      </w:pPr>
      <w:r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77777777"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283C009B" w:rsidR="00A9198D" w:rsidRPr="00D61AAB" w:rsidRDefault="00A9198D"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D61AAB">
            <w:pPr>
              <w:spacing w:before="0" w:after="0"/>
              <w:ind w:left="327"/>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6517DAD" w:rsidR="00A9198D" w:rsidRPr="00B211DF" w:rsidRDefault="00A9198D" w:rsidP="006B3DC5">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17F2FEE3" w14:textId="6AD04B8E" w:rsidR="00A9198D" w:rsidRPr="00B211DF" w:rsidRDefault="00A9198D" w:rsidP="006B3DC5">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1E8BF5C8" w14:textId="217CE2FF" w:rsidR="00A9198D" w:rsidRPr="00D61AAB" w:rsidRDefault="00F66349" w:rsidP="00D61AAB">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0F74A1FA" w14:textId="4720BA95" w:rsidR="00D44302" w:rsidRPr="005F1B4E" w:rsidRDefault="00A9198D" w:rsidP="001A2AEF">
            <w:pPr>
              <w:pStyle w:val="Header"/>
              <w:tabs>
                <w:tab w:val="clear" w:pos="4320"/>
                <w:tab w:val="center" w:pos="639"/>
              </w:tabs>
              <w:spacing w:before="0" w:after="0"/>
              <w:ind w:firstLine="327"/>
              <w:rPr>
                <w:rFonts w:asciiTheme="minorHAnsi" w:hAnsiTheme="minorHAnsi"/>
                <w:color w:val="000000" w:themeColor="text1"/>
              </w:rPr>
            </w:pPr>
            <w:r w:rsidRPr="00B211DF">
              <w:rPr>
                <w:rFonts w:asciiTheme="minorHAnsi" w:hAnsiTheme="minorHAnsi"/>
                <w:color w:val="000000" w:themeColor="text1"/>
                <w:lang w:val="en-US"/>
              </w:rPr>
              <w:t>Anexele obligatorii la cererea de finan</w:t>
            </w:r>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anexate?</w:t>
            </w: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D61AAB">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Documentele statutare ale solicitantului și ale partenerilor (dacă este cazul)</w:t>
            </w:r>
            <w:r w:rsidR="00BE253C"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(capitolul I. Informații privind solicitantul/liderul de parteneriat, capitolul II Informații despre membrii parteneriatului)</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  Aceste documente sunt anexate pentru liderul de parteneriat și toți partenerii, in cazul unui Acord de parteneriat.</w:t>
            </w:r>
          </w:p>
          <w:p w14:paraId="480A73DE" w14:textId="7BF31F81" w:rsidR="00BE253C" w:rsidRPr="00B211DF" w:rsidRDefault="00BE253C" w:rsidP="001A2AEF">
            <w:pPr>
              <w:spacing w:before="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In cazul Acordului cadru de colaborare se anexează pentru fiecare cerere de finanțare documentele statutare doar pentru solicitantul respectiv.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530933F3"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Documente privind identificarea reprezentantului legal al solicitantului și partenerilor (dacă este cazul)</w:t>
            </w:r>
          </w:p>
          <w:p w14:paraId="41B6409C" w14:textId="7DBAA212" w:rsidR="00BE253C" w:rsidRPr="006B3DC5" w:rsidRDefault="00D46A5A" w:rsidP="001A2AEF">
            <w:pPr>
              <w:spacing w:before="0"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este atașat?</w:t>
            </w:r>
          </w:p>
          <w:p w14:paraId="3F48EDBA" w14:textId="3E64AC9F" w:rsidR="00BE253C" w:rsidRPr="00B211DF" w:rsidRDefault="00A9198D" w:rsidP="001A2AEF">
            <w:pPr>
              <w:spacing w:before="0" w:after="0"/>
              <w:ind w:left="36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constituirea parteneriatului, respectiv</w:t>
            </w:r>
            <w:r w:rsidR="00A37C5F" w:rsidRPr="00B211DF">
              <w:rPr>
                <w:rFonts w:asciiTheme="minorHAnsi" w:hAnsiTheme="minorHAnsi"/>
                <w:b/>
                <w:color w:val="000000" w:themeColor="text1"/>
                <w:szCs w:val="22"/>
                <w:lang w:val="fr-FR"/>
              </w:rPr>
              <w:t xml:space="preserve"> Acordul de parteneriat/ Acord </w:t>
            </w:r>
            <w:r w:rsidRPr="00B211DF">
              <w:rPr>
                <w:rFonts w:asciiTheme="minorHAnsi" w:hAnsiTheme="minorHAnsi"/>
                <w:b/>
                <w:color w:val="000000" w:themeColor="text1"/>
                <w:szCs w:val="22"/>
                <w:lang w:val="fr-FR"/>
              </w:rPr>
              <w:t>cadru de colaborare;</w:t>
            </w:r>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 de tip partenerial , după caz, este ataşat</w:t>
            </w:r>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w:t>
            </w:r>
            <w:r w:rsidR="00A9198D" w:rsidRPr="00B211DF">
              <w:rPr>
                <w:rFonts w:asciiTheme="minorHAnsi" w:hAnsiTheme="minorHAnsi"/>
                <w:color w:val="000000" w:themeColor="text1"/>
                <w:szCs w:val="22"/>
                <w:lang w:val="fr-FR"/>
              </w:rPr>
              <w:t xml:space="preserve"> </w:t>
            </w:r>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 prevederile din modele 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anexate la Ghidul specific apelului de proiecte, după caz</w:t>
            </w:r>
            <w:r w:rsidRPr="00B211DF">
              <w:rPr>
                <w:rFonts w:asciiTheme="minorHAnsi" w:hAnsiTheme="minorHAnsi"/>
                <w:color w:val="000000" w:themeColor="text1"/>
                <w:szCs w:val="22"/>
                <w:lang w:val="fr-FR"/>
              </w:rPr>
              <w:t> ?</w:t>
            </w:r>
          </w:p>
          <w:p w14:paraId="4DA6F81C" w14:textId="5263D070"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cazul parteneriatelor, pentru realizarea traseelor compuse din proiecte individuale, obligațiile partenerilor sunt </w:t>
            </w:r>
            <w:r w:rsidRPr="00B211DF">
              <w:rPr>
                <w:rFonts w:asciiTheme="minorHAnsi" w:hAnsiTheme="minorHAnsi"/>
                <w:strike/>
                <w:color w:val="000000" w:themeColor="text1"/>
                <w:szCs w:val="22"/>
                <w:lang w:val="fr-FR"/>
              </w:rPr>
              <w:t xml:space="preserve"> </w:t>
            </w:r>
            <w:r w:rsidRPr="00B211DF">
              <w:rPr>
                <w:rFonts w:asciiTheme="minorHAnsi" w:hAnsiTheme="minorHAnsi"/>
                <w:color w:val="000000" w:themeColor="text1"/>
                <w:szCs w:val="22"/>
                <w:lang w:val="fr-FR"/>
              </w:rPr>
              <w:t>stipulate în acord</w:t>
            </w:r>
            <w:r w:rsidR="00BE253C" w:rsidRPr="00B211DF">
              <w:rPr>
                <w:rFonts w:asciiTheme="minorHAnsi" w:hAnsiTheme="minorHAnsi"/>
                <w:color w:val="000000" w:themeColor="text1"/>
                <w:szCs w:val="22"/>
                <w:lang w:val="fr-FR"/>
              </w:rPr>
              <w:t xml:space="preserve"> (în cazul Acordului de parteneriat, contribuția fiecărui partener la cheltuielile proiectului</w:t>
            </w:r>
            <w:r w:rsidR="00BF33EE">
              <w:rPr>
                <w:rFonts w:asciiTheme="minorHAnsi" w:hAnsiTheme="minorHAnsi"/>
                <w:color w:val="000000" w:themeColor="text1"/>
                <w:szCs w:val="22"/>
                <w:lang w:val="fr-FR"/>
              </w:rPr>
              <w:t>, după caz</w:t>
            </w:r>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6B3DC5" w:rsidRDefault="00A9198D" w:rsidP="006B3DC5">
            <w:pPr>
              <w:spacing w:after="0"/>
              <w:ind w:left="360"/>
              <w:rPr>
                <w:rFonts w:asciiTheme="minorHAnsi" w:hAnsiTheme="minorHAnsi"/>
                <w:b/>
                <w:color w:val="000000" w:themeColor="text1"/>
                <w:szCs w:val="22"/>
                <w:lang w:val="fr-FR"/>
              </w:rPr>
            </w:pPr>
            <w:r w:rsidRPr="006B3DC5">
              <w:rPr>
                <w:rFonts w:asciiTheme="minorHAnsi" w:hAnsiTheme="minorHAnsi"/>
                <w:b/>
                <w:color w:val="000000" w:themeColor="text1"/>
                <w:szCs w:val="22"/>
                <w:lang w:val="fr-FR"/>
              </w:rPr>
              <w:t>Documente privind datele financiare ale solicitantului  și ale partenerilor, dacă este cazul</w:t>
            </w:r>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6FF558D2" w14:textId="3D8BA7EE" w:rsidR="008152A9" w:rsidRPr="005F1B4E" w:rsidRDefault="00A9198D" w:rsidP="006B3DC5">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r w:rsidRPr="00B211DF">
              <w:rPr>
                <w:rFonts w:asciiTheme="minorHAnsi" w:hAnsiTheme="minorHAnsi"/>
                <w:b/>
                <w:color w:val="000000" w:themeColor="text1"/>
                <w:szCs w:val="22"/>
                <w:lang w:val="fr-FR"/>
              </w:rPr>
              <w:t>eclarația de eligibilitate</w:t>
            </w:r>
            <w:r w:rsidRPr="00B211DF">
              <w:rPr>
                <w:rFonts w:asciiTheme="minorHAnsi" w:hAnsiTheme="minorHAnsi"/>
                <w:b/>
                <w:color w:val="000000" w:themeColor="text1"/>
              </w:rPr>
              <w:t xml:space="preserve"> </w:t>
            </w:r>
          </w:p>
          <w:p w14:paraId="08D9C943" w14:textId="7BB22BE4" w:rsidR="002857B0" w:rsidRPr="00B211DF" w:rsidRDefault="00A9198D" w:rsidP="00B35F4D">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2857B0" w:rsidRPr="00B211DF">
              <w:rPr>
                <w:rFonts w:asciiTheme="minorHAnsi" w:hAnsiTheme="minorHAnsi"/>
                <w:i/>
                <w:color w:val="000000" w:themeColor="text1"/>
                <w:szCs w:val="20"/>
                <w:lang w:val="en-US"/>
              </w:rPr>
              <w:t>?</w:t>
            </w:r>
          </w:p>
          <w:p w14:paraId="260AD51A" w14:textId="651DD0C0" w:rsidR="00A9198D" w:rsidRPr="00B35F4D" w:rsidRDefault="00A9198D" w:rsidP="001A2AEF">
            <w:pPr>
              <w:spacing w:before="0" w:after="0"/>
              <w:ind w:left="342"/>
              <w:rPr>
                <w:rFonts w:asciiTheme="minorHAnsi" w:hAnsiTheme="minorHAnsi"/>
                <w:color w:val="000000" w:themeColor="text1"/>
                <w:lang w:val="it-IT"/>
              </w:rPr>
            </w:pPr>
            <w:r w:rsidRPr="00B35F4D">
              <w:rPr>
                <w:rFonts w:asciiTheme="minorHAnsi" w:hAnsiTheme="minorHAnsi"/>
                <w:color w:val="000000" w:themeColor="text1"/>
              </w:rPr>
              <w:t xml:space="preserve">Informațiile legate de identificarea reprezentantului legal </w:t>
            </w:r>
            <w:r w:rsidR="00A04902">
              <w:rPr>
                <w:rFonts w:asciiTheme="minorHAnsi" w:hAnsiTheme="minorHAnsi"/>
                <w:color w:val="000000" w:themeColor="text1"/>
              </w:rPr>
              <w:t xml:space="preserve">din declaratia de eligibilitate </w:t>
            </w:r>
            <w:r w:rsidR="00A04902" w:rsidRPr="00B35F4D">
              <w:rPr>
                <w:rFonts w:asciiTheme="minorHAnsi" w:hAnsiTheme="minorHAnsi"/>
                <w:color w:val="000000" w:themeColor="text1"/>
              </w:rPr>
              <w:t>se verifică</w:t>
            </w:r>
            <w:r w:rsidR="00A04902">
              <w:rPr>
                <w:rFonts w:asciiTheme="minorHAnsi" w:hAnsiTheme="minorHAnsi"/>
                <w:color w:val="000000" w:themeColor="text1"/>
              </w:rPr>
              <w:t xml:space="preserve"> </w:t>
            </w:r>
            <w:r w:rsidRPr="00B35F4D">
              <w:rPr>
                <w:rFonts w:asciiTheme="minorHAnsi" w:hAnsiTheme="minorHAnsi"/>
                <w:color w:val="000000" w:themeColor="text1"/>
              </w:rPr>
              <w:t>cu datele cuprinse în cadrul actului de indentificare și cu cele cuprinse în cadrul documentelor statutare anexate la cererea de finanțare?</w:t>
            </w:r>
          </w:p>
          <w:p w14:paraId="089DFE0C" w14:textId="0CCD16BE" w:rsidR="00A9198D" w:rsidRPr="00B211DF" w:rsidRDefault="00A9198D" w:rsidP="001A2AEF">
            <w:pPr>
              <w:spacing w:before="0" w:after="0"/>
              <w:ind w:left="34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Pr="00B211DF">
              <w:rPr>
                <w:rFonts w:asciiTheme="minorHAnsi" w:hAnsiTheme="minorHAnsi"/>
                <w:color w:val="000000" w:themeColor="text1"/>
              </w:rPr>
              <w:t xml:space="preserve">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3027BD4B" w14:textId="2747B77B" w:rsidR="00A9198D" w:rsidRPr="00B35F4D" w:rsidRDefault="00A9198D" w:rsidP="001A2AEF">
            <w:pPr>
              <w:spacing w:before="0" w:after="0"/>
              <w:ind w:left="342"/>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63A42FE8" w:rsidR="00A9198D" w:rsidRPr="00B211DF" w:rsidRDefault="00A9198D" w:rsidP="00D44302">
            <w:pPr>
              <w:spacing w:before="0" w:after="0"/>
              <w:ind w:left="360"/>
              <w:jc w:val="both"/>
              <w:rPr>
                <w:rFonts w:asciiTheme="minorHAnsi" w:hAnsiTheme="minorHAnsi"/>
                <w:b/>
                <w:color w:val="000000" w:themeColor="text1"/>
              </w:rPr>
            </w:pPr>
            <w:r w:rsidRPr="00B211DF">
              <w:rPr>
                <w:rFonts w:asciiTheme="minorHAnsi" w:hAnsiTheme="minorHAnsi"/>
                <w:b/>
                <w:bCs/>
                <w:color w:val="000000" w:themeColor="text1"/>
              </w:rPr>
              <w:lastRenderedPageBreak/>
              <w:t xml:space="preserve">Declaraţia </w:t>
            </w:r>
            <w:r w:rsidRPr="0039703F">
              <w:rPr>
                <w:rFonts w:asciiTheme="minorHAnsi" w:hAnsiTheme="minorHAnsi"/>
                <w:bCs/>
                <w:color w:val="000000" w:themeColor="text1"/>
              </w:rPr>
              <w:t>privind terenul și infrastructura</w:t>
            </w:r>
            <w:r w:rsidRPr="00B211DF">
              <w:rPr>
                <w:rFonts w:asciiTheme="minorHAnsi" w:hAnsiTheme="minorHAnsi"/>
                <w:b/>
                <w:bCs/>
                <w:color w:val="000000" w:themeColor="text1"/>
              </w:rPr>
              <w:t xml:space="preserve">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B95FA6">
            <w:pPr>
              <w:spacing w:before="0"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11FB1A8D"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012A119F"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39703F" w:rsidRDefault="00A9198D" w:rsidP="0039703F">
            <w:pPr>
              <w:spacing w:after="0"/>
              <w:ind w:left="360"/>
              <w:rPr>
                <w:rFonts w:asciiTheme="minorHAnsi" w:hAnsiTheme="minorHAnsi"/>
                <w:b/>
                <w:color w:val="000000" w:themeColor="text1"/>
                <w:szCs w:val="22"/>
              </w:rPr>
            </w:pPr>
            <w:r w:rsidRPr="0039703F">
              <w:rPr>
                <w:rFonts w:asciiTheme="minorHAnsi" w:hAnsiTheme="minorHAnsi"/>
                <w:b/>
                <w:color w:val="000000" w:themeColor="text1"/>
              </w:rPr>
              <w:t xml:space="preserve">Declaratie privind nedeductibilitatea TVA, daca este cazul </w:t>
            </w:r>
          </w:p>
          <w:p w14:paraId="1800DB59" w14:textId="61C9C65B"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Pr="0039703F">
              <w:rPr>
                <w:rFonts w:asciiTheme="minorHAnsi" w:hAnsiTheme="minorHAnsi"/>
                <w:color w:val="000000" w:themeColor="text1"/>
                <w:szCs w:val="22"/>
                <w:lang w:val="it-IT"/>
              </w:rPr>
              <w:t xml:space="preserve">respectă modelul </w:t>
            </w:r>
            <w:r w:rsidR="00BE3A6B" w:rsidRPr="0039703F">
              <w:rPr>
                <w:rFonts w:asciiTheme="minorHAnsi" w:hAnsiTheme="minorHAnsi"/>
                <w:color w:val="000000" w:themeColor="text1"/>
                <w:szCs w:val="22"/>
                <w:lang w:val="it-IT"/>
              </w:rPr>
              <w:t>J</w:t>
            </w:r>
            <w:r w:rsidRPr="0039703F">
              <w:rPr>
                <w:rFonts w:asciiTheme="minorHAnsi" w:hAnsiTheme="minorHAnsi"/>
                <w:i/>
                <w:color w:val="000000" w:themeColor="text1"/>
              </w:rPr>
              <w:t>?</w:t>
            </w:r>
          </w:p>
          <w:p w14:paraId="73EB9236" w14:textId="5F58183D" w:rsidR="00BF33EE" w:rsidRPr="00B211DF" w:rsidRDefault="00322111" w:rsidP="001A2AE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63C9BBA5" w:rsidR="00A9198D" w:rsidRPr="0039703F" w:rsidRDefault="00A9198D" w:rsidP="0039703F">
            <w:pPr>
              <w:spacing w:after="0"/>
              <w:ind w:left="360"/>
              <w:rPr>
                <w:rFonts w:asciiTheme="minorHAnsi" w:hAnsiTheme="minorHAnsi"/>
                <w:b/>
                <w:color w:val="000000" w:themeColor="text1"/>
                <w:szCs w:val="22"/>
                <w:lang w:val="it-IT"/>
              </w:rPr>
            </w:pPr>
            <w:r w:rsidRPr="0039703F">
              <w:rPr>
                <w:rFonts w:asciiTheme="minorHAnsi" w:hAnsiTheme="minorHAnsi"/>
                <w:b/>
                <w:color w:val="000000" w:themeColor="text1"/>
              </w:rPr>
              <w:t>Declaraţie de angajament pentru sumele ce implică contribuția solicitantului și sau/liderului și partenerului/partenerilor în proiect</w:t>
            </w:r>
          </w:p>
          <w:p w14:paraId="2EF314E4" w14:textId="265E5DB6"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2EFAA9C8" w14:textId="2D8F948A" w:rsidR="00BF33EE" w:rsidRPr="00B211DF" w:rsidRDefault="00A9198D" w:rsidP="001A2AE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34A098B6" w:rsidR="00A9198D" w:rsidRPr="00BD7C92" w:rsidRDefault="00A9198D" w:rsidP="001A2AEF">
            <w:pPr>
              <w:spacing w:before="0" w:after="0"/>
              <w:ind w:left="360"/>
              <w:rPr>
                <w:rFonts w:asciiTheme="minorHAnsi" w:hAnsiTheme="minorHAnsi"/>
                <w:color w:val="000000" w:themeColor="text1"/>
              </w:rPr>
            </w:pPr>
            <w:r w:rsidRPr="00BD7C92">
              <w:rPr>
                <w:rFonts w:asciiTheme="minorHAnsi" w:hAnsiTheme="minorHAnsi"/>
                <w:color w:val="000000" w:themeColor="text1"/>
              </w:rPr>
              <w:t>Mandatul special pentru semnarea anumitor secțiuni din cererea de finanțare (dacă este cazul), este anexat?</w:t>
            </w:r>
          </w:p>
          <w:p w14:paraId="48FB31B9" w14:textId="1678648D" w:rsidR="00D54B7C" w:rsidRPr="00B211DF" w:rsidRDefault="00BD7C92" w:rsidP="00B95FA6">
            <w:pPr>
              <w:spacing w:before="0" w:after="0"/>
              <w:ind w:left="36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4AF8C4D4" w:rsidR="00A9198D" w:rsidRPr="00B211DF" w:rsidRDefault="00A9198D" w:rsidP="001A2AEF">
            <w:pPr>
              <w:spacing w:before="0" w:after="0"/>
              <w:ind w:left="36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D5C3011"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B4E7FE4"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r w:rsidR="00BD7C92">
              <w:rPr>
                <w:rFonts w:asciiTheme="minorHAnsi" w:hAnsiTheme="minorHAnsi"/>
                <w:bCs/>
                <w:color w:val="000000" w:themeColor="text1"/>
              </w:rPr>
              <w:t xml:space="preserve"> de proprietate</w:t>
            </w:r>
            <w:r w:rsidRPr="00B211DF">
              <w:rPr>
                <w:rFonts w:asciiTheme="minorHAnsi" w:hAnsiTheme="minorHAnsi"/>
                <w:bCs/>
                <w:color w:val="000000" w:themeColor="text1"/>
              </w:rPr>
              <w:t>:</w:t>
            </w:r>
          </w:p>
          <w:p w14:paraId="443739DE"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A14494">
            <w:pPr>
              <w:pStyle w:val="ListParagraph"/>
              <w:numPr>
                <w:ilvl w:val="0"/>
                <w:numId w:val="1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28AD13D9"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w:t>
            </w:r>
            <w:r w:rsidR="005A1BE4">
              <w:rPr>
                <w:rFonts w:asciiTheme="minorHAnsi" w:hAnsiTheme="minorHAnsi"/>
                <w:color w:val="000000" w:themeColor="text1"/>
                <w:sz w:val="18"/>
                <w:szCs w:val="18"/>
              </w:rPr>
              <w:t>bularea, precum și încheierea)</w:t>
            </w:r>
            <w:r w:rsidRPr="00B211DF">
              <w:rPr>
                <w:rFonts w:asciiTheme="minorHAnsi" w:hAnsiTheme="minorHAnsi"/>
                <w:color w:val="000000" w:themeColor="text1"/>
                <w:sz w:val="18"/>
                <w:szCs w:val="18"/>
              </w:rPr>
              <w:t>?</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Documentele sunt însoțite de un tabel centralizator asupra nr. cadastrale,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7F62E470"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w:t>
            </w:r>
            <w:r w:rsidR="00322111">
              <w:rPr>
                <w:rFonts w:asciiTheme="minorHAnsi" w:hAnsiTheme="minorHAnsi"/>
                <w:color w:val="000000" w:themeColor="text1"/>
              </w:rPr>
              <w:t>, documente privind exproprierea, contract de superficie etc</w:t>
            </w:r>
            <w:r w:rsidR="0059481D" w:rsidRPr="00B211DF">
              <w:rPr>
                <w:rFonts w:asciiTheme="minorHAnsi" w:hAnsiTheme="minorHAnsi"/>
                <w:color w:val="000000" w:themeColor="text1"/>
              </w:rPr>
              <w:t xml:space="preserve"> - </w:t>
            </w:r>
            <w:r w:rsidR="00322111">
              <w:rPr>
                <w:rFonts w:asciiTheme="minorHAnsi" w:hAnsiTheme="minorHAnsi"/>
                <w:color w:val="000000" w:themeColor="text1"/>
              </w:rPr>
              <w:t>după caz,</w:t>
            </w:r>
            <w:r w:rsidR="0059481D" w:rsidRPr="00B211DF">
              <w:rPr>
                <w:rFonts w:asciiTheme="minorHAnsi" w:hAnsiTheme="minorHAnsi"/>
                <w:color w:val="000000" w:themeColor="text1"/>
              </w:rPr>
              <w:t xml:space="preserve"> </w:t>
            </w:r>
            <w:r w:rsidR="00322111">
              <w:rPr>
                <w:rFonts w:asciiTheme="minorHAnsi" w:hAnsiTheme="minorHAnsi"/>
                <w:color w:val="000000" w:themeColor="text1"/>
              </w:rPr>
              <w:t>sunt</w:t>
            </w:r>
            <w:r w:rsidR="00322111" w:rsidRPr="00B211DF">
              <w:rPr>
                <w:rFonts w:asciiTheme="minorHAnsi" w:hAnsiTheme="minorHAnsi"/>
                <w:color w:val="000000" w:themeColor="text1"/>
              </w:rPr>
              <w:t xml:space="preserve"> </w:t>
            </w:r>
            <w:r w:rsidR="0059481D" w:rsidRPr="00B211DF">
              <w:rPr>
                <w:rFonts w:asciiTheme="minorHAnsi" w:hAnsiTheme="minorHAnsi"/>
                <w:color w:val="000000" w:themeColor="text1"/>
              </w:rPr>
              <w:t>anexat</w:t>
            </w:r>
            <w:r w:rsidR="00322111">
              <w:rPr>
                <w:rFonts w:asciiTheme="minorHAnsi" w:hAnsiTheme="minorHAnsi"/>
                <w:color w:val="000000" w:themeColor="text1"/>
              </w:rPr>
              <w:t>e</w:t>
            </w:r>
            <w:r w:rsidR="0059481D" w:rsidRPr="00B211DF">
              <w:rPr>
                <w:rFonts w:asciiTheme="minorHAnsi" w:hAnsiTheme="minorHAnsi"/>
                <w:color w:val="000000" w:themeColor="text1"/>
              </w:rPr>
              <w:t>?</w:t>
            </w:r>
          </w:p>
          <w:p w14:paraId="5B3E4062" w14:textId="77777777" w:rsidR="00A9198D" w:rsidRDefault="00B12A43" w:rsidP="001A2AEF">
            <w:pPr>
              <w:spacing w:before="0" w:after="0"/>
              <w:jc w:val="both"/>
              <w:rPr>
                <w:rFonts w:asciiTheme="minorHAnsi" w:hAnsiTheme="minorHAnsi"/>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71C41DC4" w14:textId="77777777" w:rsidR="001A2AEF" w:rsidRPr="00BD7C92" w:rsidRDefault="001A2AEF" w:rsidP="001A2AEF">
            <w:pPr>
              <w:spacing w:after="0"/>
              <w:rPr>
                <w:rFonts w:asciiTheme="minorHAnsi" w:hAnsiTheme="minorHAnsi"/>
                <w:color w:val="000000" w:themeColor="text1"/>
              </w:rPr>
            </w:pPr>
            <w:r w:rsidRPr="00BD7C92">
              <w:rPr>
                <w:rFonts w:asciiTheme="minorHAnsi" w:hAnsiTheme="minorHAnsi"/>
                <w:color w:val="000000" w:themeColor="text1"/>
              </w:rPr>
              <w:t>Suprafețele din documentele de proprietate sunt acoperitoare pentru intreaga investitie propusă a fi realizată conform documentației tehnico-economice?</w:t>
            </w:r>
          </w:p>
          <w:p w14:paraId="3577B960" w14:textId="0BB6E69C" w:rsidR="001A2AEF" w:rsidRPr="001A2AEF" w:rsidRDefault="001A2AEF" w:rsidP="001A2AEF">
            <w:pPr>
              <w:spacing w:before="0" w:after="0"/>
              <w:jc w:val="both"/>
              <w:rPr>
                <w:rFonts w:asciiTheme="minorHAnsi" w:hAnsiTheme="minorHAnsi"/>
                <w:strike/>
                <w:color w:val="000000" w:themeColor="text1"/>
              </w:rPr>
            </w:pPr>
            <w:r w:rsidRPr="00BD7C92">
              <w:rPr>
                <w:rFonts w:asciiTheme="minorHAnsi" w:hAnsiTheme="minorHAnsi"/>
                <w:color w:val="000000" w:themeColor="text1"/>
              </w:rPr>
              <w:t>Dovada dreptului de administrare/folosință, superficie etc asupra terenurilor afectate de lucrări pentru care nu deține drept de proprietate este anexată?</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4DEDCD72" w14:textId="77777777" w:rsidTr="00C90B31">
        <w:trPr>
          <w:trHeight w:val="20"/>
          <w:tblHeader/>
        </w:trPr>
        <w:tc>
          <w:tcPr>
            <w:tcW w:w="10365" w:type="dxa"/>
            <w:gridSpan w:val="2"/>
          </w:tcPr>
          <w:p w14:paraId="22FEA244" w14:textId="39A59B88" w:rsidR="00A9198D" w:rsidRPr="00BD7C92" w:rsidRDefault="00A9198D" w:rsidP="001A2AEF">
            <w:pPr>
              <w:spacing w:after="0"/>
              <w:ind w:left="313"/>
              <w:rPr>
                <w:rFonts w:asciiTheme="minorHAnsi" w:hAnsiTheme="minorHAnsi"/>
                <w:b/>
                <w:color w:val="000000" w:themeColor="text1"/>
              </w:rPr>
            </w:pPr>
            <w:r w:rsidRPr="00BD7C92">
              <w:rPr>
                <w:rFonts w:asciiTheme="minorHAnsi" w:hAnsiTheme="minorHAnsi"/>
                <w:b/>
                <w:color w:val="000000" w:themeColor="text1"/>
              </w:rPr>
              <w:lastRenderedPageBreak/>
              <w:t xml:space="preserve">Documentația tehnico – economică </w:t>
            </w:r>
          </w:p>
          <w:p w14:paraId="53E19C4A" w14:textId="77777777" w:rsidR="00BD7C92" w:rsidRDefault="00893A35" w:rsidP="001A2AEF">
            <w:pPr>
              <w:spacing w:before="0" w:after="0"/>
              <w:ind w:left="313"/>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31E2ACEC" w14:textId="624388BD" w:rsidR="00A9198D" w:rsidRPr="00722B95" w:rsidRDefault="00A9198D" w:rsidP="001A2AEF">
            <w:pPr>
              <w:spacing w:before="0" w:after="0"/>
              <w:ind w:left="313"/>
              <w:jc w:val="both"/>
              <w:rPr>
                <w:rFonts w:asciiTheme="minorHAnsi" w:hAnsiTheme="minorHAnsi"/>
                <w:color w:val="000000" w:themeColor="text1"/>
              </w:rPr>
            </w:pPr>
            <w:r w:rsidRPr="00E01EB4">
              <w:rPr>
                <w:rFonts w:asciiTheme="minorHAnsi" w:hAnsiTheme="minorHAnsi" w:cs="Arial"/>
                <w:iCs/>
                <w:color w:val="000000" w:themeColor="text1"/>
                <w:szCs w:val="22"/>
              </w:rPr>
              <w:t>Documentaţia tehnico-economică</w:t>
            </w:r>
            <w:r w:rsidRPr="00E01EB4">
              <w:rPr>
                <w:rFonts w:asciiTheme="minorHAnsi" w:hAnsiTheme="minorHAnsi"/>
                <w:color w:val="000000" w:themeColor="text1"/>
              </w:rPr>
              <w:t xml:space="preserve"> nu a fost elaborată/ revizuită/ reactualizată cu mai mult de 2 ani înainte de data depunerii cererii de finanţare?</w:t>
            </w:r>
          </w:p>
          <w:p w14:paraId="7944DCE9" w14:textId="1185A0EE" w:rsidR="00577809" w:rsidRPr="00BD7C92" w:rsidRDefault="00A37C5F" w:rsidP="001A2AEF">
            <w:pPr>
              <w:spacing w:after="0"/>
              <w:ind w:left="313"/>
              <w:rPr>
                <w:rFonts w:asciiTheme="minorHAnsi" w:hAnsiTheme="minorHAnsi"/>
                <w:color w:val="000000" w:themeColor="text1"/>
              </w:rPr>
            </w:pPr>
            <w:r w:rsidRPr="00BD7C92">
              <w:rPr>
                <w:rFonts w:asciiTheme="minorHAnsi" w:hAnsiTheme="minorHAnsi"/>
                <w:color w:val="000000" w:themeColor="text1"/>
              </w:rPr>
              <w:t>E</w:t>
            </w:r>
            <w:r w:rsidR="00EA2FA8" w:rsidRPr="00BD7C92">
              <w:rPr>
                <w:rFonts w:asciiTheme="minorHAnsi" w:hAnsiTheme="minorHAnsi"/>
                <w:color w:val="000000" w:themeColor="text1"/>
              </w:rPr>
              <w:t>ste anexat raportul de expertiza tehnica a drumului județean a</w:t>
            </w:r>
            <w:r w:rsidR="00F32BF9" w:rsidRPr="00BD7C92">
              <w:rPr>
                <w:rFonts w:asciiTheme="minorHAnsi" w:hAnsiTheme="minorHAnsi"/>
                <w:color w:val="000000" w:themeColor="text1"/>
              </w:rPr>
              <w:t>s</w:t>
            </w:r>
            <w:r w:rsidR="00EA2FA8" w:rsidRPr="00BD7C92">
              <w:rPr>
                <w:rFonts w:asciiTheme="minorHAnsi" w:hAnsiTheme="minorHAnsi"/>
                <w:color w:val="000000" w:themeColor="text1"/>
              </w:rPr>
              <w:t>upra căruia se intervine prin proiectul propus spre finanțare din POR 2014-2020?</w:t>
            </w:r>
          </w:p>
          <w:p w14:paraId="46A3B292" w14:textId="70478D80" w:rsidR="00E01EB4" w:rsidRPr="00BD7C92" w:rsidRDefault="004420E7" w:rsidP="001A2AEF">
            <w:pPr>
              <w:spacing w:after="0"/>
              <w:ind w:left="313"/>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61DBD4AC" w14:textId="6A3FC9FC" w:rsidR="004E1A0D" w:rsidRPr="00BD7C92" w:rsidRDefault="00A37C5F" w:rsidP="001A2AEF">
            <w:pPr>
              <w:spacing w:after="0"/>
              <w:ind w:left="313"/>
              <w:rPr>
                <w:rFonts w:asciiTheme="minorHAnsi" w:hAnsiTheme="minorHAnsi"/>
                <w:color w:val="000000" w:themeColor="text1"/>
              </w:rPr>
            </w:pPr>
            <w:r w:rsidRPr="00BD7C92">
              <w:rPr>
                <w:rFonts w:asciiTheme="minorHAnsi" w:hAnsiTheme="minorHAnsi"/>
                <w:color w:val="000000" w:themeColor="text1"/>
              </w:rPr>
              <w:t xml:space="preserve">Proiectul tehnic nu </w:t>
            </w:r>
            <w:r w:rsidR="00E01EB4" w:rsidRPr="00BD7C92">
              <w:rPr>
                <w:rFonts w:asciiTheme="minorHAnsi" w:hAnsiTheme="minorHAnsi"/>
                <w:color w:val="000000" w:themeColor="text1"/>
              </w:rPr>
              <w:t>a</w:t>
            </w:r>
            <w:r w:rsidRPr="00BD7C92">
              <w:rPr>
                <w:rFonts w:asciiTheme="minorHAnsi" w:hAnsiTheme="minorHAnsi"/>
                <w:color w:val="000000" w:themeColor="text1"/>
              </w:rPr>
              <w:t xml:space="preserve"> fost întocmit/revizuit cu mai mult de 2 ani înainte de data depunerii cererii de finanțare</w:t>
            </w:r>
            <w:r w:rsidR="00AB6B13">
              <w:rPr>
                <w:rFonts w:asciiTheme="minorHAnsi" w:hAnsiTheme="minorHAnsi"/>
                <w:color w:val="000000" w:themeColor="text1"/>
              </w:rPr>
              <w:t>?</w:t>
            </w: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02D65221" w:rsidR="00041942" w:rsidRPr="00B211DF" w:rsidRDefault="00A9198D" w:rsidP="001A2AEF">
            <w:pPr>
              <w:spacing w:before="0" w:after="0"/>
              <w:ind w:left="223"/>
              <w:rPr>
                <w:rFonts w:asciiTheme="minorHAnsi" w:hAnsiTheme="minorHAnsi"/>
                <w:color w:val="000000" w:themeColor="text1"/>
              </w:rPr>
            </w:pPr>
            <w:r w:rsidRPr="00B211DF">
              <w:rPr>
                <w:rFonts w:asciiTheme="minorHAnsi" w:hAnsiTheme="minorHAnsi"/>
                <w:b/>
                <w:color w:val="000000" w:themeColor="text1"/>
                <w:szCs w:val="20"/>
              </w:rPr>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Pr="00B211DF">
              <w:rPr>
                <w:rFonts w:asciiTheme="minorHAnsi" w:hAnsiTheme="minorHAnsi"/>
                <w:color w:val="000000" w:themeColor="text1"/>
                <w:szCs w:val="20"/>
              </w:rPr>
              <w:t xml:space="preserve">, </w:t>
            </w:r>
            <w:r w:rsidRPr="00B211DF">
              <w:rPr>
                <w:rFonts w:asciiTheme="minorHAnsi" w:hAnsiTheme="minorHAnsi"/>
                <w:color w:val="000000" w:themeColor="text1"/>
              </w:rPr>
              <w:t>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1A2AEF">
            <w:pPr>
              <w:spacing w:before="0" w:after="0"/>
              <w:ind w:left="223"/>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3C6E6D8F" w:rsidR="00A9198D" w:rsidRPr="00B211DF" w:rsidRDefault="00577809" w:rsidP="001A2AEF">
            <w:pPr>
              <w:spacing w:before="0" w:after="0"/>
              <w:ind w:left="223"/>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315C52E4" w:rsidR="0052490E" w:rsidRPr="00B211DF" w:rsidRDefault="00577809"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w:t>
            </w:r>
          </w:p>
          <w:p w14:paraId="4CDD01A4" w14:textId="77777777" w:rsidR="00577809"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A14494">
            <w:pPr>
              <w:numPr>
                <w:ilvl w:val="0"/>
                <w:numId w:val="16"/>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319607A" w:rsidR="002D0D68" w:rsidRPr="00B211DF" w:rsidRDefault="002D0D68" w:rsidP="00B95FA6">
            <w:pPr>
              <w:spacing w:before="0" w:after="0"/>
              <w:ind w:left="313"/>
              <w:rPr>
                <w:rFonts w:asciiTheme="minorHAnsi" w:hAnsiTheme="minorHAnsi"/>
                <w:b/>
                <w:color w:val="000000" w:themeColor="text1"/>
              </w:rPr>
            </w:pPr>
            <w:r w:rsidRPr="00B211DF">
              <w:rPr>
                <w:rFonts w:asciiTheme="minorHAnsi" w:hAnsiTheme="minorHAnsi"/>
                <w:b/>
                <w:color w:val="000000" w:themeColor="text1"/>
              </w:rPr>
              <w:lastRenderedPageBreak/>
              <w:t>Studiul de trafic</w:t>
            </w:r>
          </w:p>
          <w:p w14:paraId="6781D18A" w14:textId="0004FA24" w:rsidR="002D0D68" w:rsidRPr="004E1A0D" w:rsidRDefault="002D0D68" w:rsidP="00B95FA6">
            <w:pPr>
              <w:spacing w:after="0"/>
              <w:ind w:left="313"/>
              <w:rPr>
                <w:rFonts w:asciiTheme="minorHAnsi" w:hAnsiTheme="minorHAnsi"/>
                <w:color w:val="000000" w:themeColor="text1"/>
              </w:rPr>
            </w:pPr>
            <w:r w:rsidRPr="004E1A0D">
              <w:rPr>
                <w:rFonts w:asciiTheme="minorHAnsi" w:hAnsiTheme="minorHAnsi"/>
                <w:color w:val="000000" w:themeColor="text1"/>
              </w:rPr>
              <w:t>Este atașat studiul de trafic?</w:t>
            </w:r>
          </w:p>
          <w:p w14:paraId="7A5090FE" w14:textId="542A025D" w:rsidR="002D0D68" w:rsidRPr="004E1A0D" w:rsidRDefault="002D0D68" w:rsidP="00B95FA6">
            <w:pPr>
              <w:spacing w:after="0"/>
              <w:ind w:left="313"/>
              <w:rPr>
                <w:rFonts w:asciiTheme="minorHAnsi" w:hAnsiTheme="minorHAnsi"/>
                <w:color w:val="000000" w:themeColor="text1"/>
                <w:lang w:val="fr-FR"/>
              </w:rPr>
            </w:pPr>
            <w:r w:rsidRPr="004E1A0D">
              <w:rPr>
                <w:rFonts w:asciiTheme="minorHAnsi" w:hAnsiTheme="minorHAnsi"/>
                <w:color w:val="000000" w:themeColor="text1"/>
                <w:lang w:val="fr-FR"/>
              </w:rPr>
              <w:t xml:space="preserve">Studiul </w:t>
            </w:r>
            <w:r w:rsidR="004E1A0D">
              <w:rPr>
                <w:rFonts w:asciiTheme="minorHAnsi" w:hAnsiTheme="minorHAnsi"/>
                <w:color w:val="000000" w:themeColor="text1"/>
                <w:lang w:val="fr-FR"/>
              </w:rPr>
              <w:t xml:space="preserve">de trafic </w:t>
            </w:r>
            <w:r w:rsidRPr="004E1A0D">
              <w:rPr>
                <w:rFonts w:asciiTheme="minorHAnsi" w:hAnsiTheme="minorHAnsi"/>
                <w:color w:val="000000" w:themeColor="text1"/>
                <w:lang w:val="fr-FR"/>
              </w:rPr>
              <w:t>nu a fost elaborat/revizuit/ reactualizat cu mai mult de 2 ani înainte de data depunerii cererii de finanţare?</w:t>
            </w:r>
          </w:p>
          <w:p w14:paraId="7FD755C2" w14:textId="42E11A02" w:rsidR="002D0D68" w:rsidRPr="004E1A0D" w:rsidRDefault="002D0D68" w:rsidP="00B95FA6">
            <w:pPr>
              <w:spacing w:after="0"/>
              <w:ind w:left="313"/>
              <w:rPr>
                <w:rFonts w:asciiTheme="minorHAnsi" w:hAnsiTheme="minorHAnsi"/>
                <w:color w:val="000000" w:themeColor="text1"/>
                <w:lang w:val="fr-FR"/>
              </w:rPr>
            </w:pPr>
            <w:r w:rsidRPr="004E1A0D">
              <w:rPr>
                <w:rFonts w:asciiTheme="minorHAnsi" w:hAnsiTheme="minorHAnsi"/>
                <w:color w:val="000000" w:themeColor="text1"/>
                <w:lang w:val="fr-FR"/>
              </w:rPr>
              <w:t>Este anexat un singur studiu de trafic pentru fiecare proiect individual depus?</w:t>
            </w:r>
          </w:p>
          <w:p w14:paraId="052826C7" w14:textId="1D78B238" w:rsidR="002D0D68" w:rsidRPr="00B211DF" w:rsidRDefault="002D0D68" w:rsidP="00B95FA6">
            <w:pPr>
              <w:spacing w:before="0" w:after="0"/>
              <w:ind w:left="313"/>
              <w:rPr>
                <w:rFonts w:asciiTheme="minorHAnsi" w:hAnsiTheme="minorHAnsi"/>
                <w:color w:val="000000" w:themeColor="text1"/>
                <w:lang w:val="fr-FR"/>
              </w:rPr>
            </w:pP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25605461" w:rsidR="00B60EFB" w:rsidRPr="00B60EFB" w:rsidRDefault="00765D01" w:rsidP="00B95FA6">
            <w:pPr>
              <w:spacing w:before="0" w:after="0"/>
              <w:ind w:left="313"/>
              <w:rPr>
                <w:b/>
                <w:color w:val="000000"/>
                <w:sz w:val="18"/>
                <w:szCs w:val="18"/>
              </w:rPr>
            </w:pPr>
            <w:r w:rsidRPr="00C505AC">
              <w:rPr>
                <w:rFonts w:asciiTheme="minorHAnsi" w:hAnsiTheme="minorHAnsi"/>
                <w:b/>
                <w:color w:val="000000" w:themeColor="text1"/>
              </w:rPr>
              <w:t xml:space="preserve">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140E5BAE" w:rsidR="00B60EFB" w:rsidRPr="004E1A0D" w:rsidRDefault="00B60EFB" w:rsidP="00B95FA6">
            <w:pPr>
              <w:spacing w:after="0"/>
              <w:ind w:left="313"/>
              <w:rPr>
                <w:color w:val="000000"/>
                <w:sz w:val="18"/>
                <w:szCs w:val="18"/>
              </w:rPr>
            </w:pPr>
            <w:r w:rsidRPr="004E1A0D">
              <w:rPr>
                <w:color w:val="000000"/>
                <w:sz w:val="18"/>
                <w:szCs w:val="18"/>
              </w:rPr>
              <w:t>Este ataşat Certificatul de urbanism și este in termen de valabilitate?</w:t>
            </w:r>
          </w:p>
          <w:p w14:paraId="5269F049" w14:textId="08807D66" w:rsidR="00B60EFB" w:rsidRPr="004E1A0D" w:rsidRDefault="00B60EFB" w:rsidP="00B95FA6">
            <w:pPr>
              <w:spacing w:after="0"/>
              <w:ind w:left="313"/>
              <w:rPr>
                <w:color w:val="000000" w:themeColor="text1"/>
                <w:sz w:val="18"/>
                <w:szCs w:val="18"/>
              </w:rPr>
            </w:pPr>
            <w:r w:rsidRPr="004E1A0D">
              <w:rPr>
                <w:color w:val="000000" w:themeColor="text1"/>
                <w:sz w:val="18"/>
                <w:szCs w:val="18"/>
              </w:rPr>
              <w:t>Sunt atașate avize/acorduri</w:t>
            </w:r>
            <w:r w:rsidR="004E1A0D">
              <w:rPr>
                <w:color w:val="000000" w:themeColor="text1"/>
                <w:sz w:val="18"/>
                <w:szCs w:val="18"/>
              </w:rPr>
              <w:t xml:space="preserve"> </w:t>
            </w:r>
            <w:r w:rsidRPr="004E1A0D">
              <w:rPr>
                <w:color w:val="000000" w:themeColor="text1"/>
                <w:sz w:val="18"/>
                <w:szCs w:val="18"/>
              </w:rPr>
              <w:t xml:space="preserve">de principiu </w:t>
            </w:r>
            <w:r w:rsidR="004E1A0D">
              <w:rPr>
                <w:color w:val="000000" w:themeColor="text1"/>
                <w:sz w:val="18"/>
                <w:szCs w:val="18"/>
              </w:rPr>
              <w:t xml:space="preserve">(mentionate de CU) </w:t>
            </w:r>
            <w:r w:rsidRPr="004E1A0D">
              <w:rPr>
                <w:color w:val="000000" w:themeColor="text1"/>
                <w:sz w:val="18"/>
                <w:szCs w:val="18"/>
              </w:rPr>
              <w:t>obtinute pana la data depunerii cererii de finantare?</w:t>
            </w:r>
          </w:p>
          <w:p w14:paraId="4533F676" w14:textId="0C87B514" w:rsidR="00B60EFB" w:rsidRPr="004E1A0D" w:rsidRDefault="00B60EFB" w:rsidP="00B95FA6">
            <w:pPr>
              <w:spacing w:after="0"/>
              <w:ind w:left="313"/>
              <w:rPr>
                <w:color w:val="000000"/>
                <w:sz w:val="18"/>
                <w:szCs w:val="18"/>
              </w:rPr>
            </w:pPr>
            <w:r w:rsidRPr="004E1A0D">
              <w:rPr>
                <w:color w:val="000000"/>
                <w:sz w:val="18"/>
                <w:szCs w:val="18"/>
              </w:rPr>
              <w:t>Este ataşată și  Autorizația de construire (pentru lucrări începute) și este in termen de valabilitate?(in acest caz CU se poate să nu fie în termenul de valabilitate)</w:t>
            </w:r>
          </w:p>
          <w:p w14:paraId="4A37D0DF" w14:textId="21E3246A" w:rsidR="00AC1578" w:rsidRPr="004E1A0D" w:rsidRDefault="00AC1578" w:rsidP="00B95FA6">
            <w:pPr>
              <w:spacing w:after="0"/>
              <w:ind w:left="313"/>
              <w:rPr>
                <w:rFonts w:asciiTheme="minorHAnsi" w:hAnsiTheme="minorHAnsi"/>
                <w:color w:val="000000" w:themeColor="text1"/>
              </w:rPr>
            </w:pPr>
            <w:r w:rsidRPr="004E1A0D">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49CEC2FA" w:rsidR="00A9198D" w:rsidRPr="004E1A0D" w:rsidRDefault="00A9198D" w:rsidP="00B95FA6">
            <w:pPr>
              <w:spacing w:after="0"/>
              <w:ind w:left="313"/>
              <w:rPr>
                <w:rFonts w:asciiTheme="minorHAnsi" w:hAnsiTheme="minorHAnsi" w:cs="Arial"/>
                <w:iCs/>
                <w:color w:val="000000" w:themeColor="text1"/>
                <w:szCs w:val="22"/>
              </w:rPr>
            </w:pPr>
            <w:r w:rsidRPr="004E1A0D">
              <w:rPr>
                <w:rFonts w:asciiTheme="minorHAnsi" w:hAnsiTheme="minorHAnsi"/>
                <w:b/>
                <w:color w:val="000000" w:themeColor="text1"/>
              </w:rPr>
              <w:t>Decizia</w:t>
            </w:r>
            <w:r w:rsidRPr="004E1A0D">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4E1A0D">
              <w:rPr>
                <w:rFonts w:asciiTheme="minorHAnsi" w:hAnsiTheme="minorHAnsi" w:cs="Arial"/>
                <w:iCs/>
                <w:color w:val="000000" w:themeColor="text1"/>
                <w:szCs w:val="22"/>
              </w:rPr>
              <w:t>,</w:t>
            </w:r>
            <w:r w:rsidR="002D0D68" w:rsidRPr="004E1A0D">
              <w:rPr>
                <w:rFonts w:asciiTheme="minorHAnsi" w:hAnsiTheme="minorHAnsi" w:cs="Arial"/>
                <w:iCs/>
                <w:color w:val="000000" w:themeColor="text1"/>
                <w:szCs w:val="22"/>
              </w:rPr>
              <w:t xml:space="preserve"> este atașată?</w:t>
            </w:r>
          </w:p>
          <w:p w14:paraId="0AF02B9B" w14:textId="36A3665D" w:rsidR="002D0D68" w:rsidRPr="00B211DF" w:rsidRDefault="004E1A0D" w:rsidP="00B95FA6">
            <w:pPr>
              <w:spacing w:before="0" w:after="0"/>
              <w:ind w:left="313"/>
              <w:rPr>
                <w:rFonts w:asciiTheme="minorHAnsi" w:hAnsiTheme="minorHAnsi"/>
                <w:color w:val="000000" w:themeColor="text1"/>
              </w:rPr>
            </w:pPr>
            <w:r>
              <w:rPr>
                <w:rFonts w:asciiTheme="minorHAnsi" w:hAnsiTheme="minorHAnsi"/>
                <w:color w:val="000000" w:themeColor="text1"/>
              </w:rPr>
              <w:t xml:space="preserve">Este atasat </w:t>
            </w:r>
            <w:r w:rsidR="00CF776D" w:rsidRPr="00C505AC">
              <w:rPr>
                <w:rFonts w:asciiTheme="minorHAnsi" w:hAnsiTheme="minorHAnsi"/>
                <w:color w:val="000000" w:themeColor="text1"/>
              </w:rPr>
              <w:t>acordul de mediu/actul administ</w:t>
            </w:r>
            <w:r>
              <w:rPr>
                <w:rFonts w:asciiTheme="minorHAnsi" w:hAnsiTheme="minorHAnsi"/>
                <w:color w:val="000000" w:themeColor="text1"/>
              </w:rPr>
              <w:t>rativ al autorității competente?</w:t>
            </w:r>
          </w:p>
          <w:p w14:paraId="21EFE33B" w14:textId="77777777" w:rsidR="002D0D68" w:rsidRDefault="00797088" w:rsidP="00B95FA6">
            <w:pPr>
              <w:spacing w:before="0" w:after="0"/>
              <w:ind w:left="313"/>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65B571CE" w:rsidR="00B12A43" w:rsidRPr="00B211DF" w:rsidRDefault="00B12A43" w:rsidP="00B95FA6">
            <w:pPr>
              <w:spacing w:before="0" w:after="0"/>
              <w:ind w:left="313"/>
              <w:rPr>
                <w:rFonts w:asciiTheme="minorHAnsi" w:hAnsiTheme="minorHAnsi"/>
                <w:color w:val="000000" w:themeColor="text1"/>
              </w:rPr>
            </w:pP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7E9F0388" w:rsidR="00A9198D" w:rsidRPr="004E1A0D" w:rsidRDefault="00A9198D" w:rsidP="00B95FA6">
            <w:pPr>
              <w:spacing w:after="0"/>
              <w:ind w:left="313"/>
              <w:rPr>
                <w:rFonts w:asciiTheme="minorHAnsi" w:hAnsiTheme="minorHAnsi"/>
                <w:color w:val="000000" w:themeColor="text1"/>
              </w:rPr>
            </w:pPr>
            <w:r w:rsidRPr="004E1A0D">
              <w:rPr>
                <w:rFonts w:asciiTheme="minorHAnsi" w:hAnsiTheme="minorHAnsi"/>
                <w:b/>
                <w:color w:val="000000" w:themeColor="text1"/>
              </w:rPr>
              <w:lastRenderedPageBreak/>
              <w:t xml:space="preserve">Hotărârea </w:t>
            </w:r>
            <w:r w:rsidR="002D0D68" w:rsidRPr="004E1A0D">
              <w:rPr>
                <w:rFonts w:asciiTheme="minorHAnsi" w:hAnsiTheme="minorHAnsi"/>
                <w:b/>
                <w:color w:val="000000" w:themeColor="text1"/>
              </w:rPr>
              <w:t>solicitantului/partenerilor,</w:t>
            </w:r>
            <w:r w:rsidRPr="004E1A0D">
              <w:rPr>
                <w:rFonts w:asciiTheme="minorHAnsi" w:hAnsiTheme="minorHAnsi"/>
                <w:b/>
                <w:color w:val="000000" w:themeColor="text1"/>
              </w:rPr>
              <w:t xml:space="preserve"> după caz, de aprobarea a indicatorilor tehnico/economici</w:t>
            </w:r>
            <w:r w:rsidR="004E1A0D">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0F723D7" w14:textId="1DC4C51A" w:rsidR="00A9198D" w:rsidRPr="004E1A0D" w:rsidRDefault="00A9198D" w:rsidP="00B95FA6">
            <w:pPr>
              <w:spacing w:before="0" w:after="0"/>
              <w:ind w:left="313"/>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p>
          <w:p w14:paraId="5426D528" w14:textId="41160C07" w:rsidR="00A9198D" w:rsidRPr="004E1A0D" w:rsidRDefault="00DC13A2" w:rsidP="00B95FA6">
            <w:pPr>
              <w:spacing w:before="0" w:after="0"/>
              <w:ind w:left="313"/>
              <w:rPr>
                <w:rFonts w:asciiTheme="minorHAnsi" w:hAnsiTheme="minorHAnsi"/>
                <w:b/>
                <w:color w:val="000000" w:themeColor="text1"/>
              </w:rPr>
            </w:pPr>
            <w:r>
              <w:rPr>
                <w:rFonts w:asciiTheme="minorHAnsi" w:hAnsiTheme="minorHAnsi"/>
                <w:color w:val="000000" w:themeColor="text1"/>
              </w:rPr>
              <w:t>H</w:t>
            </w:r>
            <w:r w:rsidRPr="00DC13A2">
              <w:rPr>
                <w:rFonts w:asciiTheme="minorHAnsi" w:hAnsiTheme="minorHAnsi"/>
                <w:color w:val="000000" w:themeColor="text1"/>
              </w:rPr>
              <w:t xml:space="preserve">otărârea de aprobare a </w:t>
            </w:r>
            <w:r>
              <w:rPr>
                <w:rFonts w:asciiTheme="minorHAnsi" w:hAnsiTheme="minorHAnsi"/>
                <w:color w:val="000000" w:themeColor="text1"/>
              </w:rPr>
              <w:t>indicat</w:t>
            </w:r>
            <w:r w:rsidR="00B95FA6">
              <w:rPr>
                <w:rFonts w:asciiTheme="minorHAnsi" w:hAnsiTheme="minorHAnsi"/>
                <w:color w:val="000000" w:themeColor="text1"/>
              </w:rPr>
              <w:t>o</w:t>
            </w:r>
            <w:r>
              <w:rPr>
                <w:rFonts w:asciiTheme="minorHAnsi" w:hAnsiTheme="minorHAnsi"/>
                <w:color w:val="000000" w:themeColor="text1"/>
              </w:rPr>
              <w:t xml:space="preserve">rilor tehnico-economici </w:t>
            </w:r>
            <w:r w:rsidR="00AA0A15">
              <w:rPr>
                <w:rFonts w:asciiTheme="minorHAnsi" w:hAnsiTheme="minorHAnsi"/>
                <w:color w:val="000000" w:themeColor="text1"/>
              </w:rPr>
              <w:t>este anterioară</w:t>
            </w:r>
            <w:r w:rsidR="00A9198D" w:rsidRPr="004E1A0D">
              <w:rPr>
                <w:rFonts w:asciiTheme="minorHAnsi" w:hAnsiTheme="minorHAnsi"/>
                <w:color w:val="000000" w:themeColor="text1"/>
              </w:rPr>
              <w:t xml:space="preserve"> depunerii cererii de finanțare</w:t>
            </w:r>
            <w:r w:rsidR="002052E7" w:rsidRPr="004E1A0D">
              <w:rPr>
                <w:rFonts w:asciiTheme="minorHAnsi" w:hAnsiTheme="minorHAnsi"/>
                <w:color w:val="000000" w:themeColor="text1"/>
              </w:rPr>
              <w:t>?</w:t>
            </w:r>
          </w:p>
          <w:p w14:paraId="680C28CD" w14:textId="5169157A" w:rsidR="002052E7" w:rsidRPr="00B95FA6" w:rsidRDefault="001E7E15" w:rsidP="00B95FA6">
            <w:pPr>
              <w:spacing w:before="0" w:after="0"/>
              <w:ind w:left="313"/>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46E9DB99" w:rsidR="005639DF" w:rsidRPr="00B211DF" w:rsidRDefault="00A9198D" w:rsidP="00B95FA6">
            <w:pPr>
              <w:pStyle w:val="criterii"/>
              <w:numPr>
                <w:ilvl w:val="0"/>
                <w:numId w:val="0"/>
              </w:numPr>
              <w:spacing w:before="0" w:after="0"/>
              <w:ind w:left="313"/>
              <w:rPr>
                <w:rFonts w:asciiTheme="minorHAnsi" w:hAnsiTheme="minorHAnsi"/>
                <w:b w:val="0"/>
                <w:color w:val="000000" w:themeColor="text1"/>
              </w:rPr>
            </w:pPr>
            <w:r w:rsidRPr="00B211DF">
              <w:rPr>
                <w:rFonts w:asciiTheme="minorHAnsi" w:hAnsiTheme="minorHAnsi"/>
                <w:color w:val="000000" w:themeColor="text1"/>
              </w:rPr>
              <w:t xml:space="preserve">Hotărârea solicitantului </w:t>
            </w:r>
            <w:r w:rsidR="00736562" w:rsidRPr="00B211DF">
              <w:rPr>
                <w:rFonts w:asciiTheme="minorHAnsi" w:hAnsiTheme="minorHAnsi"/>
                <w:color w:val="000000" w:themeColor="text1"/>
              </w:rPr>
              <w:t>(</w:t>
            </w:r>
            <w:r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149A4A36" w:rsidR="001E7E15" w:rsidRPr="00B211DF" w:rsidRDefault="001E7E15" w:rsidP="00B95FA6">
            <w:pPr>
              <w:spacing w:before="0" w:after="0"/>
              <w:ind w:left="313"/>
              <w:jc w:val="both"/>
              <w:rPr>
                <w:rFonts w:asciiTheme="minorHAnsi" w:hAnsiTheme="minorHAnsi"/>
                <w:color w:val="000000" w:themeColor="text1"/>
              </w:rPr>
            </w:pPr>
            <w:r w:rsidRPr="00B211DF">
              <w:rPr>
                <w:rFonts w:asciiTheme="minorHAnsi" w:hAnsiTheme="minorHAnsi"/>
                <w:color w:val="000000" w:themeColor="text1"/>
              </w:rPr>
              <w:t>Este anexată</w:t>
            </w:r>
            <w:r w:rsidR="00CC4B84">
              <w:rPr>
                <w:rFonts w:asciiTheme="minorHAnsi" w:hAnsiTheme="minorHAnsi"/>
                <w:color w:val="000000" w:themeColor="text1"/>
              </w:rPr>
              <w:t xml:space="preserve"> Hotărârea de aprobare a proiectului</w:t>
            </w:r>
            <w:r w:rsidRPr="00B211DF">
              <w:rPr>
                <w:rFonts w:asciiTheme="minorHAnsi" w:hAnsiTheme="minorHAnsi"/>
                <w:color w:val="000000" w:themeColor="text1"/>
              </w:rPr>
              <w:t>?</w:t>
            </w:r>
          </w:p>
          <w:p w14:paraId="14C72B68" w14:textId="0563F19D" w:rsidR="00A9198D" w:rsidRPr="00B211DF" w:rsidRDefault="003D15F1" w:rsidP="00B95FA6">
            <w:pPr>
              <w:spacing w:before="0" w:after="0"/>
              <w:ind w:left="313"/>
              <w:jc w:val="both"/>
              <w:rPr>
                <w:rFonts w:asciiTheme="minorHAnsi" w:hAnsiTheme="minorHAnsi"/>
                <w:color w:val="000000" w:themeColor="text1"/>
              </w:rPr>
            </w:pPr>
            <w:r w:rsidRPr="003D15F1">
              <w:rPr>
                <w:rFonts w:asciiTheme="minorHAnsi" w:hAnsiTheme="minorHAnsi"/>
                <w:color w:val="000000" w:themeColor="text1"/>
              </w:rPr>
              <w:t xml:space="preserve">Hotărârea de aprobare a proiectului </w:t>
            </w:r>
            <w:r>
              <w:rPr>
                <w:rFonts w:asciiTheme="minorHAnsi" w:hAnsiTheme="minorHAnsi"/>
                <w:color w:val="000000" w:themeColor="text1"/>
              </w:rPr>
              <w:t>s</w:t>
            </w:r>
            <w:r w:rsidR="00A9198D" w:rsidRPr="00B211DF">
              <w:rPr>
                <w:rFonts w:asciiTheme="minorHAnsi" w:hAnsiTheme="minorHAnsi"/>
                <w:color w:val="000000" w:themeColor="text1"/>
              </w:rPr>
              <w:t>e coreleaza cu bugetul proiectului și cu devizul proiectului</w:t>
            </w:r>
            <w:r w:rsidR="00A9198D" w:rsidRPr="00B211DF">
              <w:rPr>
                <w:rFonts w:asciiTheme="minorHAnsi" w:hAnsiTheme="minorHAnsi"/>
                <w:color w:val="000000" w:themeColor="text1"/>
                <w:lang w:val="en-US"/>
              </w:rPr>
              <w:t>?</w:t>
            </w:r>
          </w:p>
          <w:p w14:paraId="37D8E257" w14:textId="376257D2" w:rsidR="00A9198D" w:rsidRPr="00B211DF" w:rsidRDefault="001E7E15" w:rsidP="00B95FA6">
            <w:pPr>
              <w:spacing w:before="0" w:after="0"/>
              <w:ind w:left="313"/>
              <w:jc w:val="both"/>
              <w:rPr>
                <w:rFonts w:asciiTheme="minorHAnsi" w:hAnsiTheme="minorHAnsi"/>
                <w:b/>
                <w:color w:val="000000" w:themeColor="text1"/>
              </w:rPr>
            </w:pPr>
            <w:r w:rsidRPr="00B211DF">
              <w:rPr>
                <w:rFonts w:asciiTheme="minorHAnsi" w:hAnsiTheme="minorHAnsi"/>
                <w:color w:val="000000" w:themeColor="text1"/>
              </w:rPr>
              <w:t xml:space="preserve">Sumele menționate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E1DB3FC" w:rsidR="00E7668C" w:rsidRPr="00B211DF" w:rsidRDefault="00A9198D" w:rsidP="00B95FA6">
            <w:pPr>
              <w:spacing w:before="0" w:after="0"/>
              <w:ind w:left="313"/>
              <w:rPr>
                <w:rFonts w:asciiTheme="minorHAnsi" w:hAnsiTheme="minorHAnsi"/>
                <w:color w:val="000000" w:themeColor="text1"/>
              </w:rPr>
            </w:pPr>
            <w:r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2D5C4E53" w:rsidR="00E7668C" w:rsidRPr="00F201D5" w:rsidRDefault="00E7668C"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Este anexat</w:t>
            </w:r>
            <w:r w:rsidR="00A37D21" w:rsidRPr="00F201D5">
              <w:rPr>
                <w:rFonts w:asciiTheme="minorHAnsi" w:hAnsiTheme="minorHAnsi"/>
                <w:color w:val="000000" w:themeColor="text1"/>
              </w:rPr>
              <w:t xml:space="preserve"> </w:t>
            </w:r>
            <w:r w:rsidR="00CC4B84" w:rsidRPr="00F201D5">
              <w:rPr>
                <w:rFonts w:asciiTheme="minorHAnsi" w:hAnsiTheme="minorHAnsi"/>
                <w:color w:val="000000" w:themeColor="text1"/>
              </w:rPr>
              <w:t>devizul general</w:t>
            </w:r>
            <w:r w:rsidRPr="00F201D5">
              <w:rPr>
                <w:rFonts w:asciiTheme="minorHAnsi" w:hAnsiTheme="minorHAnsi"/>
                <w:color w:val="000000" w:themeColor="text1"/>
              </w:rPr>
              <w:t>?</w:t>
            </w:r>
          </w:p>
          <w:p w14:paraId="39A34F74" w14:textId="56889382" w:rsidR="00A9198D" w:rsidRPr="00F201D5" w:rsidRDefault="00F201D5"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Devizul general r</w:t>
            </w:r>
            <w:r w:rsidR="00E7668C" w:rsidRPr="00F201D5">
              <w:rPr>
                <w:rFonts w:asciiTheme="minorHAnsi" w:hAnsiTheme="minorHAnsi"/>
                <w:color w:val="000000" w:themeColor="text1"/>
              </w:rPr>
              <w:t>espectă</w:t>
            </w:r>
            <w:r w:rsidR="00A9198D" w:rsidRPr="00F201D5">
              <w:rPr>
                <w:rFonts w:asciiTheme="minorHAnsi" w:hAnsiTheme="minorHAnsi"/>
                <w:color w:val="000000" w:themeColor="text1"/>
              </w:rPr>
              <w:t xml:space="preserve"> structura devizului general </w:t>
            </w:r>
            <w:r w:rsidR="0007341B">
              <w:rPr>
                <w:rFonts w:asciiTheme="minorHAnsi" w:hAnsiTheme="minorHAnsi"/>
                <w:color w:val="000000" w:themeColor="text1"/>
              </w:rPr>
              <w:t>conf legislatiei în vigoare</w:t>
            </w:r>
            <w:r w:rsidR="00A9198D" w:rsidRPr="00F201D5">
              <w:rPr>
                <w:rFonts w:asciiTheme="minorHAnsi" w:hAnsiTheme="minorHAnsi"/>
                <w:color w:val="000000" w:themeColor="text1"/>
              </w:rPr>
              <w:t xml:space="preserve"> privind aprobarea conţinutului-cadru al documentaţiei tehnico-economice aferente investiţiilor publice, precum şi a structurii şi metodologiei de elaborare a devizului general pentru obiective de investiţii şi lucrări de intervenţii?</w:t>
            </w:r>
          </w:p>
          <w:p w14:paraId="36B256E4" w14:textId="250D550D" w:rsidR="00E7668C" w:rsidRPr="00F201D5" w:rsidRDefault="00F201D5"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 xml:space="preserve">Devizul general </w:t>
            </w:r>
            <w:r w:rsidR="00E7668C" w:rsidRPr="00F201D5">
              <w:rPr>
                <w:rFonts w:asciiTheme="minorHAnsi" w:hAnsiTheme="minorHAnsi"/>
                <w:color w:val="000000" w:themeColor="text1"/>
              </w:rPr>
              <w:t xml:space="preserve">este actualizat cu cel mult 12 luni înainte de data </w:t>
            </w:r>
            <w:r>
              <w:rPr>
                <w:rFonts w:asciiTheme="minorHAnsi" w:hAnsiTheme="minorHAnsi"/>
                <w:color w:val="000000" w:themeColor="text1"/>
              </w:rPr>
              <w:t xml:space="preserve">completarii </w:t>
            </w:r>
            <w:r w:rsidR="00E7668C" w:rsidRPr="00F201D5">
              <w:rPr>
                <w:rFonts w:asciiTheme="minorHAnsi" w:hAnsiTheme="minorHAnsi"/>
                <w:color w:val="000000" w:themeColor="text1"/>
              </w:rPr>
              <w:t>cererii de</w:t>
            </w:r>
            <w:r>
              <w:rPr>
                <w:rFonts w:asciiTheme="minorHAnsi" w:hAnsiTheme="minorHAnsi"/>
                <w:color w:val="000000" w:themeColor="text1"/>
              </w:rPr>
              <w:t xml:space="preserve"> finanțare</w:t>
            </w:r>
            <w:r w:rsidR="00E7668C" w:rsidRPr="00F201D5">
              <w:rPr>
                <w:rFonts w:asciiTheme="minorHAnsi" w:hAnsiTheme="minorHAnsi"/>
                <w:color w:val="000000" w:themeColor="text1"/>
              </w:rPr>
              <w:t xml:space="preserve">? </w:t>
            </w:r>
            <w:r w:rsidR="00A37D21" w:rsidRPr="00F201D5">
              <w:rPr>
                <w:rFonts w:asciiTheme="minorHAnsi" w:hAnsiTheme="minorHAnsi"/>
                <w:color w:val="000000" w:themeColor="text1"/>
              </w:rPr>
              <w:t>(doar pentru proiectele cu execuția fizică de lucrări care nu a fost demarată la data depunerii)</w:t>
            </w:r>
          </w:p>
          <w:p w14:paraId="37CFD467" w14:textId="6B42DBFD" w:rsidR="00E7668C" w:rsidRPr="00B95FA6" w:rsidRDefault="00E7668C"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Devizul general prezintă data</w:t>
            </w:r>
            <w:r w:rsidR="00FD588A" w:rsidRPr="00F201D5">
              <w:rPr>
                <w:rFonts w:asciiTheme="minorHAnsi" w:hAnsiTheme="minorHAnsi"/>
                <w:color w:val="000000" w:themeColor="text1"/>
              </w:rPr>
              <w:t xml:space="preserve"> elaborării/</w:t>
            </w:r>
            <w:r w:rsidRPr="00F201D5">
              <w:rPr>
                <w:rFonts w:asciiTheme="minorHAnsi" w:hAnsiTheme="minorHAnsi"/>
                <w:color w:val="000000" w:themeColor="text1"/>
              </w:rPr>
              <w:t xml:space="preserve"> actualizarii, semnatura si ştampila elaboratorului documentatiei tehnico-economice?</w:t>
            </w: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004F2259" w:rsidR="00E7668C" w:rsidRPr="00B211DF" w:rsidRDefault="00A9198D" w:rsidP="00B95FA6">
            <w:pPr>
              <w:spacing w:before="0" w:after="0"/>
              <w:ind w:left="313"/>
              <w:rPr>
                <w:rFonts w:asciiTheme="minorHAnsi" w:hAnsiTheme="minorHAnsi"/>
                <w:b/>
                <w:color w:val="000000" w:themeColor="text1"/>
                <w:szCs w:val="20"/>
              </w:rPr>
            </w:pPr>
            <w:r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w:t>
            </w:r>
            <w:r w:rsidR="00F201D5">
              <w:rPr>
                <w:rFonts w:asciiTheme="minorHAnsi" w:hAnsiTheme="minorHAnsi"/>
                <w:b/>
                <w:color w:val="000000" w:themeColor="text1"/>
                <w:szCs w:val="20"/>
              </w:rPr>
              <w:t>de de cost, oferte de preț etc) este atașată?</w:t>
            </w:r>
          </w:p>
          <w:p w14:paraId="73AAEE8B" w14:textId="4DC5F9CC" w:rsidR="000021FC" w:rsidRPr="00F201D5" w:rsidDel="00D2167E" w:rsidRDefault="000021FC" w:rsidP="00B95FA6">
            <w:pPr>
              <w:spacing w:before="0" w:after="0"/>
              <w:ind w:left="313"/>
              <w:rPr>
                <w:rFonts w:asciiTheme="minorHAnsi" w:hAnsiTheme="minorHAnsi"/>
                <w:b/>
                <w:color w:val="000000" w:themeColor="text1"/>
              </w:rPr>
            </w:pPr>
            <w:r w:rsidRPr="00F201D5">
              <w:rPr>
                <w:rFonts w:asciiTheme="minorHAnsi" w:hAnsiTheme="minorHAnsi"/>
                <w:color w:val="000000" w:themeColor="text1"/>
              </w:rPr>
              <w:t>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DAB6932" w14:textId="6F57276B" w:rsidR="00E7668C" w:rsidRPr="00B211DF" w:rsidRDefault="00A9198D" w:rsidP="00B95FA6">
            <w:pPr>
              <w:tabs>
                <w:tab w:val="left" w:pos="403"/>
              </w:tabs>
              <w:spacing w:before="0" w:after="0"/>
              <w:ind w:left="403"/>
              <w:rPr>
                <w:rFonts w:asciiTheme="minorHAnsi" w:hAnsiTheme="minorHAnsi"/>
                <w:color w:val="000000" w:themeColor="text1"/>
                <w:szCs w:val="20"/>
              </w:rPr>
            </w:pPr>
            <w:r w:rsidRPr="00B211DF">
              <w:rPr>
                <w:rFonts w:asciiTheme="minorHAnsi" w:hAnsiTheme="minorHAnsi"/>
                <w:b/>
                <w:color w:val="000000" w:themeColor="text1"/>
                <w:szCs w:val="20"/>
              </w:rPr>
              <w:lastRenderedPageBreak/>
              <w:t xml:space="preserve">Lista de </w:t>
            </w:r>
            <w:r w:rsidR="00E7668C" w:rsidRPr="00B211DF">
              <w:rPr>
                <w:rFonts w:asciiTheme="minorHAnsi" w:hAnsiTheme="minorHAnsi"/>
                <w:b/>
                <w:color w:val="000000" w:themeColor="text1"/>
                <w:szCs w:val="20"/>
              </w:rPr>
              <w:t xml:space="preserve">echipamente și/sau </w:t>
            </w:r>
            <w:r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Pr="00B211DF">
              <w:rPr>
                <w:rFonts w:asciiTheme="minorHAnsi" w:hAnsiTheme="minorHAnsi"/>
                <w:b/>
                <w:color w:val="000000" w:themeColor="text1"/>
                <w:szCs w:val="20"/>
              </w:rPr>
              <w:t xml:space="preserve"> cu încadrarea acestora pe secțiunea de cheltuieli eligibile /ne-eligibile (dacă este cazul)</w:t>
            </w:r>
            <w:r w:rsidR="00F201D5">
              <w:rPr>
                <w:rFonts w:asciiTheme="minorHAnsi" w:hAnsiTheme="minorHAnsi"/>
                <w:b/>
                <w:color w:val="000000" w:themeColor="text1"/>
                <w:szCs w:val="20"/>
              </w:rPr>
              <w:t xml:space="preserve"> e</w:t>
            </w:r>
            <w:r w:rsidR="00E7668C" w:rsidRPr="00B211DF">
              <w:rPr>
                <w:rFonts w:asciiTheme="minorHAnsi" w:hAnsiTheme="minorHAnsi"/>
                <w:color w:val="000000" w:themeColor="text1"/>
                <w:szCs w:val="20"/>
              </w:rPr>
              <w:t>ste anexată?</w:t>
            </w:r>
          </w:p>
          <w:p w14:paraId="768C5E18" w14:textId="46804616" w:rsidR="00A9198D" w:rsidRPr="00B95FA6" w:rsidRDefault="00F201D5" w:rsidP="00B95FA6">
            <w:pPr>
              <w:tabs>
                <w:tab w:val="left" w:pos="403"/>
              </w:tabs>
              <w:spacing w:before="0" w:after="0"/>
              <w:ind w:left="403"/>
              <w:rPr>
                <w:rFonts w:asciiTheme="minorHAnsi" w:hAnsiTheme="minorHAnsi"/>
                <w:color w:val="000000" w:themeColor="text1"/>
                <w:szCs w:val="20"/>
              </w:rPr>
            </w:pPr>
            <w:r w:rsidRPr="00F201D5">
              <w:rPr>
                <w:rFonts w:asciiTheme="minorHAnsi" w:hAnsiTheme="minorHAnsi"/>
                <w:b/>
                <w:color w:val="000000" w:themeColor="text1"/>
                <w:szCs w:val="20"/>
              </w:rPr>
              <w:t xml:space="preserve">Lista de echipamente și/sau lucrări și/sau servicii </w:t>
            </w:r>
            <w:r>
              <w:rPr>
                <w:rFonts w:asciiTheme="minorHAnsi" w:hAnsiTheme="minorHAnsi"/>
                <w:b/>
                <w:color w:val="000000" w:themeColor="text1"/>
                <w:szCs w:val="20"/>
              </w:rPr>
              <w:t>r</w:t>
            </w:r>
            <w:r w:rsidR="00AC67AD" w:rsidRPr="00B211DF">
              <w:rPr>
                <w:rFonts w:asciiTheme="minorHAnsi" w:hAnsiTheme="minorHAnsi"/>
                <w:color w:val="000000" w:themeColor="text1"/>
                <w:szCs w:val="20"/>
              </w:rPr>
              <w:t>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0A29248E" w:rsidR="005A193B" w:rsidRPr="00B211DF" w:rsidRDefault="00A9198D" w:rsidP="00B95FA6">
            <w:pPr>
              <w:tabs>
                <w:tab w:val="left" w:pos="403"/>
              </w:tabs>
              <w:spacing w:before="0" w:after="0"/>
              <w:ind w:left="403"/>
              <w:rPr>
                <w:b/>
                <w:color w:val="000000" w:themeColor="text1"/>
                <w:sz w:val="18"/>
                <w:szCs w:val="18"/>
              </w:rPr>
            </w:pPr>
            <w:r w:rsidRPr="00B211DF">
              <w:rPr>
                <w:rFonts w:asciiTheme="minorHAnsi" w:hAnsiTheme="minorHAnsi"/>
                <w:b/>
                <w:color w:val="000000" w:themeColor="text1"/>
                <w:szCs w:val="20"/>
              </w:rPr>
              <w:t xml:space="preserve">Planul de </w:t>
            </w:r>
            <w:r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38738002" w:rsidR="00EA2FA8" w:rsidRPr="00B211DF" w:rsidRDefault="009B3205" w:rsidP="00B95FA6">
            <w:pPr>
              <w:tabs>
                <w:tab w:val="left" w:pos="403"/>
              </w:tabs>
              <w:spacing w:before="0" w:after="0"/>
              <w:ind w:left="403"/>
              <w:rPr>
                <w:rFonts w:asciiTheme="minorHAnsi" w:hAnsiTheme="minorHAnsi"/>
                <w:b/>
                <w:color w:val="000000" w:themeColor="text1"/>
                <w:szCs w:val="20"/>
              </w:rPr>
            </w:pPr>
            <w:r w:rsidRPr="00B211DF">
              <w:rPr>
                <w:rFonts w:asciiTheme="minorHAnsi" w:hAnsiTheme="minorHAnsi"/>
                <w:b/>
                <w:color w:val="000000" w:themeColor="text1"/>
                <w:szCs w:val="20"/>
              </w:rPr>
              <w:t>După caz:</w:t>
            </w:r>
          </w:p>
          <w:p w14:paraId="19336E25" w14:textId="77777777" w:rsidR="00A9198D" w:rsidRPr="00B211DF" w:rsidRDefault="00EA2FA8" w:rsidP="00B95FA6">
            <w:pPr>
              <w:tabs>
                <w:tab w:val="left" w:pos="403"/>
              </w:tabs>
              <w:spacing w:before="0" w:after="0"/>
              <w:ind w:left="403"/>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7D678154" w14:textId="4202B195" w:rsidR="00EA2FA8" w:rsidRPr="00B211DF" w:rsidRDefault="00EA2FA8" w:rsidP="00B95FA6">
            <w:pPr>
              <w:tabs>
                <w:tab w:val="left" w:pos="403"/>
              </w:tabs>
              <w:spacing w:before="0" w:after="0"/>
              <w:ind w:left="403"/>
              <w:rPr>
                <w:rFonts w:asciiTheme="minorHAnsi" w:hAnsiTheme="minorHAnsi"/>
                <w:b/>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39092855" w:rsidR="00B81051" w:rsidRPr="00D61AAB" w:rsidRDefault="00B81051" w:rsidP="00B95FA6">
            <w:pPr>
              <w:spacing w:before="0"/>
              <w:ind w:left="313"/>
              <w:rPr>
                <w:rFonts w:asciiTheme="minorHAnsi" w:hAnsiTheme="minorHAnsi"/>
                <w:b/>
                <w:color w:val="000000" w:themeColor="text1"/>
              </w:rPr>
            </w:pPr>
            <w:r w:rsidRPr="00D61AAB">
              <w:rPr>
                <w:rFonts w:asciiTheme="minorHAnsi" w:hAnsiTheme="minorHAnsi"/>
                <w:b/>
                <w:color w:val="000000" w:themeColor="text1"/>
              </w:rPr>
              <w:t xml:space="preserve"> Este anexată a</w:t>
            </w:r>
            <w:r w:rsidRPr="00D61AAB">
              <w:rPr>
                <w:b/>
                <w:color w:val="000000" w:themeColor="text1"/>
                <w:sz w:val="18"/>
                <w:szCs w:val="18"/>
              </w:rPr>
              <w:t>dresa emisa de Institutul Național de Statistică care sa ateste populația deservită prin proiect,  ce se va demonstra în baza datelor furnizate la 01 iulie 201</w:t>
            </w:r>
            <w:r w:rsidR="00EF590E">
              <w:rPr>
                <w:b/>
                <w:color w:val="000000" w:themeColor="text1"/>
                <w:sz w:val="18"/>
                <w:szCs w:val="18"/>
              </w:rPr>
              <w:t xml:space="preserve">6 </w:t>
            </w:r>
            <w:r w:rsidRPr="00D61AAB">
              <w:rPr>
                <w:b/>
                <w:color w:val="000000" w:themeColor="text1"/>
                <w:sz w:val="18"/>
                <w:szCs w:val="18"/>
              </w:rPr>
              <w:t>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310EE1FF" w:rsidR="00A9198D" w:rsidRPr="00B211DF" w:rsidRDefault="00AC67AD" w:rsidP="00B95FA6">
            <w:pPr>
              <w:spacing w:before="0" w:after="0"/>
              <w:ind w:firstLine="403"/>
              <w:rPr>
                <w:rFonts w:asciiTheme="minorHAnsi" w:hAnsiTheme="minorHAnsi"/>
                <w:color w:val="000000" w:themeColor="text1"/>
                <w:szCs w:val="20"/>
              </w:rPr>
            </w:pPr>
            <w:r w:rsidRPr="00B211DF">
              <w:rPr>
                <w:rFonts w:asciiTheme="minorHAnsi" w:hAnsiTheme="minorHAnsi"/>
                <w:b/>
                <w:color w:val="000000" w:themeColor="text1"/>
                <w:szCs w:val="20"/>
              </w:rPr>
              <w:t>Alte documente suplimentare</w:t>
            </w:r>
            <w:r w:rsidR="00A9198D" w:rsidRPr="00B211DF">
              <w:rPr>
                <w:rFonts w:asciiTheme="minorHAnsi" w:hAnsiTheme="minorHAnsi"/>
                <w:color w:val="000000" w:themeColor="text1"/>
                <w:szCs w:val="20"/>
              </w:rPr>
              <w:t xml:space="preserve"> (acolo unde este cazul)</w:t>
            </w:r>
          </w:p>
          <w:p w14:paraId="73AC02D4" w14:textId="26724735"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5A1BE4">
              <w:rPr>
                <w:rFonts w:asciiTheme="minorHAnsi" w:hAnsiTheme="minorHAnsi"/>
                <w:color w:val="000000" w:themeColor="text1"/>
                <w:szCs w:val="20"/>
              </w:rPr>
              <w:t>:</w:t>
            </w:r>
            <w:r w:rsidR="00AC67AD" w:rsidRPr="00B211DF">
              <w:rPr>
                <w:rFonts w:asciiTheme="minorHAnsi" w:hAnsiTheme="minorHAnsi"/>
                <w:color w:val="000000" w:themeColor="text1"/>
              </w:rPr>
              <w:t xml:space="preserve"> </w:t>
            </w:r>
          </w:p>
          <w:p w14:paraId="6D6915BA" w14:textId="541D221A" w:rsidR="00A9198D" w:rsidRDefault="0019233E" w:rsidP="00A14494">
            <w:pPr>
              <w:pStyle w:val="ListParagraph"/>
              <w:numPr>
                <w:ilvl w:val="0"/>
                <w:numId w:val="13"/>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3282C6F0" w14:textId="77777777" w:rsidR="005E3C4F" w:rsidRDefault="00A9198D" w:rsidP="00B95FA6">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p w14:paraId="2A4E855C" w14:textId="561D062D" w:rsidR="00B95FA6" w:rsidRPr="00B211DF" w:rsidRDefault="00B95FA6" w:rsidP="00B95FA6">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78836A49" w14:textId="77777777" w:rsidR="00B95FA6" w:rsidRDefault="00B95FA6" w:rsidP="00B95FA6">
            <w:pPr>
              <w:spacing w:before="0" w:after="0"/>
              <w:ind w:left="360"/>
              <w:rPr>
                <w:rFonts w:asciiTheme="minorHAnsi" w:hAnsiTheme="minorHAnsi"/>
                <w:b/>
                <w:color w:val="000000" w:themeColor="text1"/>
              </w:rPr>
            </w:pPr>
          </w:p>
          <w:p w14:paraId="5EE0D122" w14:textId="385A3A82" w:rsidR="00A9198D" w:rsidRPr="00B211DF" w:rsidRDefault="00A9198D" w:rsidP="00B95FA6">
            <w:pPr>
              <w:spacing w:before="0" w:after="0"/>
              <w:ind w:left="360"/>
              <w:rPr>
                <w:rFonts w:asciiTheme="minorHAnsi" w:hAnsiTheme="minorHAnsi"/>
                <w:b/>
                <w:color w:val="000000" w:themeColor="text1"/>
              </w:rPr>
            </w:pPr>
            <w:r w:rsidRPr="00B211DF">
              <w:rPr>
                <w:rFonts w:asciiTheme="minorHAnsi" w:hAnsiTheme="minorHAnsi"/>
                <w:b/>
                <w:color w:val="000000" w:themeColor="text1"/>
              </w:rPr>
              <w:t>Forma de constituire a solicitantului</w:t>
            </w:r>
          </w:p>
          <w:p w14:paraId="71C3EF99" w14:textId="79075B99" w:rsidR="001242A6"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41357A1B"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w:t>
            </w:r>
            <w:r w:rsidR="00E82405">
              <w:rPr>
                <w:rFonts w:asciiTheme="minorHAnsi" w:hAnsiTheme="minorHAnsi"/>
                <w:color w:val="000000" w:themeColor="text1"/>
              </w:rPr>
              <w:t>a</w:t>
            </w:r>
            <w:r w:rsidRPr="00B211DF">
              <w:rPr>
                <w:rFonts w:asciiTheme="minorHAnsi" w:hAnsiTheme="minorHAnsi"/>
                <w:color w:val="000000" w:themeColor="text1"/>
              </w:rPr>
              <w:t xml:space="preserve"> administrativ-teritorială (definită prin Legea 215/2001, cu modificările și completările  ulterioare)</w:t>
            </w:r>
            <w:r w:rsidR="004131F3">
              <w:rPr>
                <w:rFonts w:asciiTheme="minorHAnsi" w:hAnsiTheme="minorHAnsi"/>
                <w:color w:val="000000" w:themeColor="text1"/>
              </w:rPr>
              <w:t>este situată într-unul din cele 12 judete mentionate in ghidul specific sectiunea 1.1 si este</w:t>
            </w:r>
            <w:r w:rsidRPr="00B211DF">
              <w:rPr>
                <w:rFonts w:asciiTheme="minorHAnsi" w:hAnsiTheme="minorHAnsi"/>
                <w:color w:val="000000" w:themeColor="text1"/>
              </w:rPr>
              <w:t>:</w:t>
            </w:r>
          </w:p>
          <w:p w14:paraId="15318D7B"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613ADF85" w14:textId="77777777" w:rsidR="00A9198D"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p w14:paraId="3F21DD3A" w14:textId="65BB65BD" w:rsidR="00B95FA6" w:rsidRPr="00B211DF" w:rsidRDefault="00B95FA6" w:rsidP="00B95FA6">
            <w:pPr>
              <w:spacing w:before="0" w:after="0"/>
              <w:ind w:left="360"/>
              <w:jc w:val="both"/>
              <w:rPr>
                <w:rFonts w:asciiTheme="minorHAnsi" w:hAnsiTheme="minorHAnsi"/>
                <w:color w:val="000000" w:themeColor="text1"/>
              </w:rPr>
            </w:pP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3FBFBA7D" w:rsidR="00A9198D"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3962168A" w14:textId="479A49E7" w:rsidR="00B95FA6" w:rsidRDefault="00B95FA6" w:rsidP="00D61AAB">
            <w:pPr>
              <w:spacing w:before="0" w:after="0"/>
              <w:ind w:left="360"/>
              <w:jc w:val="both"/>
              <w:rPr>
                <w:rFonts w:asciiTheme="minorHAnsi" w:hAnsiTheme="minorHAnsi"/>
                <w:b/>
                <w:color w:val="000000" w:themeColor="text1"/>
                <w:szCs w:val="22"/>
                <w:lang w:val="it-IT"/>
              </w:rPr>
            </w:pPr>
          </w:p>
          <w:p w14:paraId="05121124" w14:textId="77777777" w:rsidR="00B95FA6" w:rsidRDefault="00B95FA6" w:rsidP="00D61AAB">
            <w:pPr>
              <w:spacing w:before="0" w:after="0"/>
              <w:ind w:left="360"/>
              <w:jc w:val="both"/>
              <w:rPr>
                <w:rFonts w:asciiTheme="minorHAnsi" w:hAnsiTheme="minorHAnsi"/>
                <w:b/>
                <w:color w:val="000000" w:themeColor="text1"/>
                <w:szCs w:val="22"/>
                <w:lang w:val="it-IT"/>
              </w:rPr>
            </w:pP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D61AAB">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A14494">
            <w:pPr>
              <w:numPr>
                <w:ilvl w:val="0"/>
                <w:numId w:val="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A14494">
            <w:pPr>
              <w:numPr>
                <w:ilvl w:val="0"/>
                <w:numId w:val="8"/>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3F86E1BA" w14:textId="77777777" w:rsidR="001E0C17" w:rsidRDefault="00190493" w:rsidP="00A14494">
            <w:pPr>
              <w:numPr>
                <w:ilvl w:val="0"/>
                <w:numId w:val="8"/>
              </w:numPr>
              <w:spacing w:before="0" w:after="0"/>
              <w:ind w:left="777" w:firstLine="299"/>
              <w:jc w:val="both"/>
              <w:rPr>
                <w:ins w:id="0" w:author="Adina STEFANESCU" w:date="2017-12-05T12:51:00Z"/>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xml:space="preserve">, superficie etc, </w:t>
            </w:r>
          </w:p>
          <w:p w14:paraId="529B8E58" w14:textId="7561C33B" w:rsidR="00190493" w:rsidRPr="00B211DF" w:rsidRDefault="00A37D21" w:rsidP="001E0C17">
            <w:pPr>
              <w:spacing w:before="0" w:after="0"/>
              <w:ind w:left="1076"/>
              <w:jc w:val="both"/>
              <w:rPr>
                <w:rFonts w:asciiTheme="minorHAnsi" w:hAnsiTheme="minorHAnsi"/>
                <w:bCs/>
                <w:color w:val="000000" w:themeColor="text1"/>
                <w:szCs w:val="20"/>
              </w:rPr>
              <w:pPrChange w:id="1" w:author="Adina STEFANESCU" w:date="2017-12-05T12:51:00Z">
                <w:pPr>
                  <w:numPr>
                    <w:numId w:val="8"/>
                  </w:numPr>
                  <w:spacing w:before="0" w:after="0"/>
                  <w:ind w:left="777" w:firstLine="299"/>
                  <w:jc w:val="both"/>
                </w:pPr>
              </w:pPrChange>
            </w:pPr>
            <w:r>
              <w:rPr>
                <w:rFonts w:asciiTheme="minorHAnsi" w:hAnsiTheme="minorHAnsi"/>
                <w:bCs/>
                <w:color w:val="000000" w:themeColor="text1"/>
                <w:szCs w:val="20"/>
              </w:rPr>
              <w:t xml:space="preserve">cu excepțiile </w:t>
            </w:r>
            <w:del w:id="2" w:author="Adina STEFANESCU" w:date="2017-12-05T12:52:00Z">
              <w:r w:rsidDel="001E0C17">
                <w:rPr>
                  <w:rFonts w:asciiTheme="minorHAnsi" w:hAnsiTheme="minorHAnsi"/>
                  <w:bCs/>
                  <w:color w:val="000000" w:themeColor="text1"/>
                  <w:szCs w:val="20"/>
                </w:rPr>
                <w:delText>de la</w:delText>
              </w:r>
            </w:del>
            <w:ins w:id="3" w:author="Adina STEFANESCU" w:date="2017-12-05T12:52:00Z">
              <w:r w:rsidR="001E0C17">
                <w:rPr>
                  <w:rFonts w:asciiTheme="minorHAnsi" w:hAnsiTheme="minorHAnsi"/>
                  <w:bCs/>
                  <w:color w:val="000000" w:themeColor="text1"/>
                  <w:szCs w:val="20"/>
                </w:rPr>
                <w:t>prevăzute       de</w:t>
              </w:r>
            </w:ins>
            <w:r>
              <w:rPr>
                <w:rFonts w:asciiTheme="minorHAnsi" w:hAnsiTheme="minorHAnsi"/>
                <w:bCs/>
                <w:color w:val="000000" w:themeColor="text1"/>
                <w:szCs w:val="20"/>
              </w:rPr>
              <w:t xml:space="preserve"> ghidul</w:t>
            </w:r>
            <w:ins w:id="4" w:author="Adina STEFANESCU" w:date="2017-12-05T12:52:00Z">
              <w:r w:rsidR="001E0C17">
                <w:rPr>
                  <w:rFonts w:asciiTheme="minorHAnsi" w:hAnsiTheme="minorHAnsi"/>
                  <w:bCs/>
                  <w:color w:val="000000" w:themeColor="text1"/>
                  <w:szCs w:val="20"/>
                </w:rPr>
                <w:t xml:space="preserve"> specific</w:t>
              </w:r>
            </w:ins>
            <w:del w:id="5" w:author="Adina STEFANESCU" w:date="2017-12-05T12:52:00Z">
              <w:r w:rsidDel="001E0C17">
                <w:rPr>
                  <w:rFonts w:asciiTheme="minorHAnsi" w:hAnsiTheme="minorHAnsi"/>
                  <w:bCs/>
                  <w:color w:val="000000" w:themeColor="text1"/>
                  <w:szCs w:val="20"/>
                </w:rPr>
                <w:delText xml:space="preserve"> solicitantului</w:delText>
              </w:r>
            </w:del>
            <w:ins w:id="6" w:author="Adina STEFANESCU" w:date="2017-12-05T12:52:00Z">
              <w:r w:rsidR="001E0C17">
                <w:rPr>
                  <w:rFonts w:asciiTheme="minorHAnsi" w:hAnsiTheme="minorHAnsi"/>
                  <w:bCs/>
                  <w:color w:val="000000" w:themeColor="text1"/>
                  <w:szCs w:val="20"/>
                </w:rPr>
                <w:t xml:space="preserve"> apelului</w:t>
              </w:r>
            </w:ins>
            <w:r>
              <w:rPr>
                <w:rFonts w:asciiTheme="minorHAnsi" w:hAnsiTheme="minorHAnsi"/>
                <w:bCs/>
                <w:color w:val="000000" w:themeColor="text1"/>
                <w:szCs w:val="20"/>
              </w:rPr>
              <w:t xml:space="preserve"> </w:t>
            </w:r>
          </w:p>
          <w:p w14:paraId="5C0E35E5" w14:textId="237062CF" w:rsidR="002C0480" w:rsidDel="001E0C17" w:rsidRDefault="00A9198D" w:rsidP="002C0480">
            <w:pPr>
              <w:spacing w:before="0" w:after="0"/>
              <w:ind w:left="720"/>
              <w:rPr>
                <w:del w:id="7" w:author="Adina STEFANESCU" w:date="2017-12-05T12:51:00Z"/>
                <w:rFonts w:asciiTheme="minorHAnsi" w:hAnsiTheme="minorHAnsi"/>
                <w:color w:val="000000" w:themeColor="text1"/>
              </w:rPr>
            </w:pPr>
            <w:del w:id="8" w:author="Adina STEFANESCU" w:date="2017-12-05T12:51:00Z">
              <w:r w:rsidRPr="00B211DF" w:rsidDel="001E0C17">
                <w:rPr>
                  <w:rFonts w:asciiTheme="minorHAnsi" w:hAnsiTheme="minorHAnsi"/>
                  <w:color w:val="000000" w:themeColor="text1"/>
                </w:rPr>
                <w:delText>Drepturile anterior mentio</w:delText>
              </w:r>
              <w:r w:rsidR="008465D2" w:rsidDel="001E0C17">
                <w:rPr>
                  <w:rFonts w:asciiTheme="minorHAnsi" w:hAnsiTheme="minorHAnsi"/>
                  <w:color w:val="000000" w:themeColor="text1"/>
                </w:rPr>
                <w:delText xml:space="preserve">nate trebuie dovedite anterior completarii </w:delText>
              </w:r>
              <w:r w:rsidRPr="00B211DF" w:rsidDel="001E0C17">
                <w:rPr>
                  <w:rFonts w:asciiTheme="minorHAnsi" w:hAnsiTheme="minorHAnsi"/>
                  <w:color w:val="000000" w:themeColor="text1"/>
                </w:rPr>
                <w:delText>cererii de finanțare.</w:delText>
              </w:r>
              <w:r w:rsidR="00104DBA" w:rsidDel="001E0C17">
                <w:delText xml:space="preserve"> </w:delText>
              </w:r>
              <w:r w:rsidR="00104DBA" w:rsidRPr="00104DBA" w:rsidDel="001E0C17">
                <w:rPr>
                  <w:rFonts w:asciiTheme="minorHAnsi" w:hAnsiTheme="minorHAnsi"/>
                  <w:color w:val="000000" w:themeColor="text1"/>
                </w:rPr>
                <w:delText>Se acceptă înscrierea provizorie în cartea funciară doar a dreptului de proprietate cu condiția ca cel mai târziu în termenul maxim de 30 zile lucrătoare de la primirea notificarii privind demararea etapei precontractuale</w:delText>
              </w:r>
              <w:r w:rsidR="002C0480" w:rsidDel="001E0C17">
                <w:rPr>
                  <w:rFonts w:asciiTheme="minorHAnsi" w:hAnsiTheme="minorHAnsi"/>
                  <w:color w:val="000000" w:themeColor="text1"/>
                </w:rPr>
                <w:delText>.</w:delText>
              </w:r>
            </w:del>
          </w:p>
          <w:p w14:paraId="7637A225" w14:textId="73CEB54D" w:rsidR="00A9198D" w:rsidRPr="00B211DF" w:rsidRDefault="00A9198D" w:rsidP="002C0480">
            <w:pPr>
              <w:spacing w:before="0" w:after="0"/>
              <w:ind w:left="405" w:firstLine="315"/>
              <w:rPr>
                <w:rFonts w:asciiTheme="minorHAnsi" w:hAnsiTheme="minorHAnsi"/>
                <w:color w:val="000000" w:themeColor="text1"/>
              </w:rPr>
            </w:pPr>
            <w:bookmarkStart w:id="9" w:name="_GoBack"/>
            <w:r w:rsidRPr="00B211DF">
              <w:rPr>
                <w:rFonts w:asciiTheme="minorHAnsi" w:hAnsiTheme="minorHAnsi"/>
                <w:color w:val="000000" w:themeColor="text1"/>
              </w:rPr>
              <w:t xml:space="preserve">Drepturile </w:t>
            </w:r>
            <w:r w:rsidR="008465D2">
              <w:rPr>
                <w:rFonts w:asciiTheme="minorHAnsi" w:hAnsiTheme="minorHAnsi"/>
                <w:color w:val="000000" w:themeColor="text1"/>
              </w:rPr>
              <w:t>asupra infrastructurii</w:t>
            </w:r>
            <w:r w:rsidRPr="00B211DF">
              <w:rPr>
                <w:rFonts w:asciiTheme="minorHAnsi" w:hAnsiTheme="minorHAnsi"/>
                <w:color w:val="000000" w:themeColor="text1"/>
              </w:rPr>
              <w:t xml:space="preserve"> sunt acoperitoare pentru investiția propusă a fi realizată  în conformitate cu documen</w:t>
            </w:r>
            <w:r w:rsidR="00273E8B">
              <w:rPr>
                <w:rFonts w:asciiTheme="minorHAnsi" w:hAnsiTheme="minorHAnsi"/>
                <w:color w:val="000000" w:themeColor="text1"/>
              </w:rPr>
              <w:t>ta</w:t>
            </w:r>
            <w:r w:rsidRPr="00B211DF">
              <w:rPr>
                <w:rFonts w:asciiTheme="minorHAnsi" w:hAnsiTheme="minorHAnsi"/>
                <w:color w:val="000000" w:themeColor="text1"/>
              </w:rPr>
              <w:t>ția tehnico-economică?</w:t>
            </w:r>
          </w:p>
          <w:p w14:paraId="4F546066" w14:textId="2DE0B862" w:rsidR="009B3205" w:rsidRPr="00B211DF" w:rsidRDefault="00A9198D" w:rsidP="002C0480">
            <w:pPr>
              <w:spacing w:before="0" w:after="0"/>
              <w:ind w:left="405" w:firstLine="315"/>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1"/>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bookmarkEnd w:id="9"/>
            <w:r w:rsidRPr="00B211DF">
              <w:rPr>
                <w:rFonts w:asciiTheme="minorHAnsi" w:hAnsiTheme="minorHAnsi"/>
                <w:color w:val="000000" w:themeColor="text1"/>
                <w:szCs w:val="20"/>
              </w:rPr>
              <w:t>.</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2451F476"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(Se v</w:t>
            </w:r>
            <w:r w:rsidR="000964BB">
              <w:rPr>
                <w:rFonts w:asciiTheme="minorHAnsi" w:hAnsiTheme="minorHAnsi"/>
                <w:color w:val="000000" w:themeColor="text1"/>
              </w:rPr>
              <w:t>a</w:t>
            </w:r>
            <w:r w:rsidRPr="00B211DF">
              <w:rPr>
                <w:rFonts w:asciiTheme="minorHAnsi" w:hAnsiTheme="minorHAnsi"/>
                <w:color w:val="000000" w:themeColor="text1"/>
              </w:rPr>
              <w:t xml:space="preserve">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403B4DB4" w14:textId="77777777" w:rsidR="00A9198D"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p w14:paraId="295C0EB2" w14:textId="77777777" w:rsidR="00B95FA6" w:rsidRDefault="00B95FA6">
            <w:pPr>
              <w:spacing w:before="0" w:after="0"/>
              <w:ind w:left="720"/>
              <w:jc w:val="both"/>
              <w:rPr>
                <w:rFonts w:asciiTheme="minorHAnsi" w:hAnsiTheme="minorHAnsi"/>
                <w:color w:val="000000" w:themeColor="text1"/>
                <w:szCs w:val="20"/>
              </w:rPr>
            </w:pPr>
          </w:p>
          <w:p w14:paraId="46126A2A" w14:textId="77777777" w:rsidR="00B95FA6" w:rsidRDefault="00B95FA6">
            <w:pPr>
              <w:spacing w:before="0" w:after="0"/>
              <w:ind w:left="720"/>
              <w:jc w:val="both"/>
              <w:rPr>
                <w:rFonts w:asciiTheme="minorHAnsi" w:hAnsiTheme="minorHAnsi"/>
                <w:color w:val="000000" w:themeColor="text1"/>
                <w:szCs w:val="20"/>
              </w:rPr>
            </w:pPr>
          </w:p>
          <w:p w14:paraId="3D4FF239" w14:textId="77777777" w:rsidR="00B95FA6" w:rsidRDefault="00B95FA6">
            <w:pPr>
              <w:spacing w:before="0" w:after="0"/>
              <w:ind w:left="720"/>
              <w:jc w:val="both"/>
              <w:rPr>
                <w:rFonts w:asciiTheme="minorHAnsi" w:hAnsiTheme="minorHAnsi"/>
                <w:color w:val="000000" w:themeColor="text1"/>
                <w:szCs w:val="20"/>
              </w:rPr>
            </w:pPr>
          </w:p>
          <w:p w14:paraId="66352EEA" w14:textId="77777777" w:rsidR="00B95FA6" w:rsidRDefault="00B95FA6">
            <w:pPr>
              <w:spacing w:before="0" w:after="0"/>
              <w:ind w:left="720"/>
              <w:jc w:val="both"/>
              <w:rPr>
                <w:rFonts w:asciiTheme="minorHAnsi" w:hAnsiTheme="minorHAnsi"/>
                <w:color w:val="000000" w:themeColor="text1"/>
                <w:szCs w:val="20"/>
              </w:rPr>
            </w:pPr>
          </w:p>
          <w:p w14:paraId="574654F4" w14:textId="35DFCFD7" w:rsidR="00B95FA6" w:rsidRPr="00B211DF" w:rsidDel="005C238B" w:rsidRDefault="00B95FA6">
            <w:pPr>
              <w:spacing w:before="0" w:after="0"/>
              <w:ind w:left="720"/>
              <w:jc w:val="both"/>
              <w:rPr>
                <w:rFonts w:asciiTheme="minorHAnsi" w:hAnsiTheme="minorHAnsi"/>
                <w:color w:val="000000" w:themeColor="text1"/>
                <w:szCs w:val="20"/>
              </w:rPr>
            </w:pP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lastRenderedPageBreak/>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EE03A87"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Incadrarea pro</w:t>
            </w:r>
            <w:r w:rsidR="00BC4350" w:rsidRPr="00B211DF">
              <w:rPr>
                <w:rFonts w:asciiTheme="minorHAnsi" w:hAnsiTheme="minorHAnsi"/>
                <w:b/>
                <w:color w:val="000000" w:themeColor="text1"/>
                <w:szCs w:val="20"/>
              </w:rPr>
              <w:t>ie</w:t>
            </w:r>
            <w:r w:rsidRPr="00B211DF">
              <w:rPr>
                <w:rFonts w:asciiTheme="minorHAnsi" w:hAnsiTheme="minorHAnsi"/>
                <w:b/>
                <w:color w:val="000000" w:themeColor="text1"/>
                <w:szCs w:val="20"/>
              </w:rPr>
              <w:t>ctului in obiectivele PI 6.1</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3410EEF1"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42235C" w:rsidRPr="00B211DF" w14:paraId="49476B43" w14:textId="77777777" w:rsidTr="00C90B31">
        <w:trPr>
          <w:trHeight w:val="20"/>
          <w:tblHeader/>
        </w:trPr>
        <w:tc>
          <w:tcPr>
            <w:tcW w:w="10365" w:type="dxa"/>
            <w:gridSpan w:val="2"/>
          </w:tcPr>
          <w:p w14:paraId="3CE16600" w14:textId="5466D6AC" w:rsidR="0042235C" w:rsidRPr="00B211DF" w:rsidRDefault="00FD704E" w:rsidP="00D61AAB">
            <w:pPr>
              <w:spacing w:before="0" w:after="0"/>
              <w:rPr>
                <w:rFonts w:asciiTheme="minorHAnsi" w:hAnsiTheme="minorHAnsi"/>
                <w:b/>
                <w:color w:val="000000" w:themeColor="text1"/>
                <w:szCs w:val="20"/>
              </w:rPr>
            </w:pPr>
            <w:r w:rsidRPr="00FD704E">
              <w:rPr>
                <w:rFonts w:asciiTheme="minorHAnsi" w:hAnsiTheme="minorHAnsi"/>
                <w:b/>
                <w:color w:val="000000" w:themeColor="text1"/>
                <w:szCs w:val="20"/>
              </w:rPr>
              <w:t xml:space="preserve">Proiectul se încadrează în cel puțin una din cele 11 Arii Prioritare ale Strategiei UE pentru Regiunea </w:t>
            </w:r>
            <w:r>
              <w:rPr>
                <w:rFonts w:asciiTheme="minorHAnsi" w:hAnsiTheme="minorHAnsi"/>
                <w:b/>
                <w:color w:val="000000" w:themeColor="text1"/>
                <w:szCs w:val="20"/>
              </w:rPr>
              <w:t>Dunării?</w:t>
            </w:r>
          </w:p>
        </w:tc>
        <w:tc>
          <w:tcPr>
            <w:tcW w:w="476" w:type="dxa"/>
          </w:tcPr>
          <w:p w14:paraId="2E12E033" w14:textId="77777777" w:rsidR="0042235C" w:rsidRPr="00B211DF" w:rsidRDefault="0042235C" w:rsidP="00005A9D">
            <w:pPr>
              <w:pStyle w:val="Footer"/>
              <w:spacing w:before="0" w:after="0"/>
              <w:jc w:val="center"/>
              <w:rPr>
                <w:rFonts w:asciiTheme="minorHAnsi" w:hAnsiTheme="minorHAnsi"/>
                <w:color w:val="000000" w:themeColor="text1"/>
                <w:lang w:val="fr-FR"/>
              </w:rPr>
            </w:pPr>
          </w:p>
        </w:tc>
        <w:tc>
          <w:tcPr>
            <w:tcW w:w="488" w:type="dxa"/>
          </w:tcPr>
          <w:p w14:paraId="252FC1F8" w14:textId="77777777" w:rsidR="0042235C" w:rsidRPr="00B211DF" w:rsidRDefault="0042235C" w:rsidP="00005A9D">
            <w:pPr>
              <w:pStyle w:val="Footer"/>
              <w:spacing w:before="0" w:after="0"/>
              <w:rPr>
                <w:rFonts w:asciiTheme="minorHAnsi" w:hAnsiTheme="minorHAnsi"/>
                <w:color w:val="000000" w:themeColor="text1"/>
                <w:lang w:val="fr-FR"/>
              </w:rPr>
            </w:pPr>
          </w:p>
        </w:tc>
        <w:tc>
          <w:tcPr>
            <w:tcW w:w="602" w:type="dxa"/>
          </w:tcPr>
          <w:p w14:paraId="34311ED6" w14:textId="77777777" w:rsidR="0042235C" w:rsidRPr="00B211DF" w:rsidRDefault="0042235C" w:rsidP="00005A9D">
            <w:pPr>
              <w:pStyle w:val="Footer"/>
              <w:spacing w:before="0" w:after="0"/>
              <w:rPr>
                <w:rFonts w:asciiTheme="minorHAnsi" w:hAnsiTheme="minorHAnsi"/>
                <w:color w:val="000000" w:themeColor="text1"/>
                <w:lang w:val="fr-FR"/>
              </w:rPr>
            </w:pPr>
          </w:p>
        </w:tc>
        <w:tc>
          <w:tcPr>
            <w:tcW w:w="851" w:type="dxa"/>
          </w:tcPr>
          <w:p w14:paraId="5B78C61E"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tcPr>
          <w:p w14:paraId="43554696"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gridSpan w:val="3"/>
          </w:tcPr>
          <w:p w14:paraId="3981D297"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gridSpan w:val="3"/>
          </w:tcPr>
          <w:p w14:paraId="4478CC7D" w14:textId="77777777" w:rsidR="0042235C" w:rsidRPr="00B211DF" w:rsidRDefault="0042235C" w:rsidP="00005A9D">
            <w:pPr>
              <w:pStyle w:val="Footer"/>
              <w:spacing w:before="0" w:after="0"/>
              <w:rPr>
                <w:rFonts w:asciiTheme="minorHAnsi" w:hAnsiTheme="minorHAnsi"/>
                <w:color w:val="000000" w:themeColor="text1"/>
                <w:lang w:val="fr-FR"/>
              </w:rPr>
            </w:pPr>
          </w:p>
        </w:tc>
        <w:tc>
          <w:tcPr>
            <w:tcW w:w="865" w:type="dxa"/>
          </w:tcPr>
          <w:p w14:paraId="6949A4E2" w14:textId="77777777" w:rsidR="0042235C" w:rsidRPr="00B211DF" w:rsidRDefault="0042235C"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2E7D3295"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5FA1185C" w:rsidR="00A9198D" w:rsidRPr="00B211DF" w:rsidRDefault="00A9198D" w:rsidP="0015106D">
            <w:pPr>
              <w:spacing w:before="0" w:after="0"/>
              <w:ind w:left="45"/>
              <w:jc w:val="both"/>
              <w:rPr>
                <w:rFonts w:asciiTheme="minorHAnsi" w:hAnsiTheme="minorHAnsi"/>
                <w:color w:val="000000" w:themeColor="text1"/>
                <w:szCs w:val="20"/>
              </w:rPr>
            </w:pP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42306B98"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Activitățile proiectului</w:t>
            </w:r>
          </w:p>
          <w:p w14:paraId="58B7FE3B" w14:textId="41CBC6A4" w:rsidR="00A9198D"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p w14:paraId="41905D4A" w14:textId="47E38C00" w:rsidR="002A3A0D" w:rsidRDefault="002A3A0D" w:rsidP="003D30EA">
            <w:pPr>
              <w:spacing w:before="0" w:after="0"/>
              <w:ind w:left="498"/>
              <w:jc w:val="both"/>
              <w:rPr>
                <w:rFonts w:asciiTheme="minorHAnsi" w:hAnsiTheme="minorHAnsi"/>
                <w:color w:val="000000" w:themeColor="text1"/>
                <w:lang w:val="it-IT"/>
              </w:rPr>
            </w:pPr>
            <w:r>
              <w:rPr>
                <w:rFonts w:asciiTheme="minorHAnsi" w:hAnsiTheme="minorHAnsi"/>
                <w:color w:val="000000" w:themeColor="text1"/>
                <w:lang w:val="it-IT"/>
              </w:rPr>
              <w:t xml:space="preserve">Activitățile </w:t>
            </w:r>
            <w:r w:rsidR="000E1232">
              <w:rPr>
                <w:rFonts w:asciiTheme="minorHAnsi" w:hAnsiTheme="minorHAnsi"/>
                <w:color w:val="000000" w:themeColor="text1"/>
                <w:lang w:val="it-IT"/>
              </w:rPr>
              <w:t xml:space="preserve">vizează </w:t>
            </w:r>
            <w:r w:rsidR="00FD704E">
              <w:rPr>
                <w:rFonts w:asciiTheme="minorHAnsi" w:hAnsiTheme="minorHAnsi"/>
                <w:color w:val="000000" w:themeColor="text1"/>
                <w:lang w:val="it-IT"/>
              </w:rPr>
              <w:t>intervenții a</w:t>
            </w:r>
            <w:r w:rsidR="000E1232">
              <w:rPr>
                <w:rFonts w:asciiTheme="minorHAnsi" w:hAnsiTheme="minorHAnsi"/>
                <w:color w:val="000000" w:themeColor="text1"/>
                <w:lang w:val="it-IT"/>
              </w:rPr>
              <w:t>drumuri județene situate în regiunea Dunării?(in cel putin unul din cele 12 județe din regiunea Dunarii</w:t>
            </w:r>
            <w:r w:rsidR="00FD704E">
              <w:rPr>
                <w:rFonts w:asciiTheme="minorHAnsi" w:hAnsiTheme="minorHAnsi"/>
                <w:color w:val="000000" w:themeColor="text1"/>
                <w:lang w:val="it-IT"/>
              </w:rPr>
              <w:t xml:space="preserve">, </w:t>
            </w:r>
            <w:r w:rsidR="00FD704E">
              <w:rPr>
                <w:rFonts w:asciiTheme="minorHAnsi" w:hAnsiTheme="minorHAnsi"/>
                <w:color w:val="000000" w:themeColor="text1"/>
              </w:rPr>
              <w:t>mentionate in ghidul specific sectiunea 1.1</w:t>
            </w:r>
            <w:r w:rsidR="000E1232">
              <w:rPr>
                <w:rFonts w:asciiTheme="minorHAnsi" w:hAnsiTheme="minorHAnsi"/>
                <w:color w:val="000000" w:themeColor="text1"/>
                <w:lang w:val="it-IT"/>
              </w:rPr>
              <w:t xml:space="preserve">) </w:t>
            </w:r>
          </w:p>
          <w:p w14:paraId="6A130463" w14:textId="5ED2CB89" w:rsidR="0042235C" w:rsidRPr="00B211DF" w:rsidRDefault="0042235C" w:rsidP="003D30EA">
            <w:pPr>
              <w:spacing w:before="0" w:after="0"/>
              <w:ind w:left="498"/>
              <w:jc w:val="both"/>
              <w:rPr>
                <w:rFonts w:asciiTheme="minorHAnsi" w:hAnsiTheme="minorHAnsi"/>
                <w:color w:val="000000" w:themeColor="text1"/>
                <w:lang w:val="it-IT"/>
              </w:rPr>
            </w:pP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569C8ED1"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585DB22B"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 xml:space="preserve">Valoarea maximă eligibila este de </w:t>
            </w:r>
            <w:r w:rsidR="00885303">
              <w:rPr>
                <w:rFonts w:asciiTheme="minorHAnsi" w:eastAsia="Calibri" w:hAnsiTheme="minorHAnsi"/>
                <w:color w:val="000000" w:themeColor="text1"/>
                <w:szCs w:val="20"/>
              </w:rPr>
              <w:t>3</w:t>
            </w:r>
            <w:r w:rsidRPr="00B211DF">
              <w:rPr>
                <w:rFonts w:asciiTheme="minorHAnsi" w:eastAsia="Calibri" w:hAnsiTheme="minorHAnsi"/>
                <w:color w:val="000000" w:themeColor="text1"/>
                <w:szCs w:val="20"/>
              </w:rPr>
              <w:t>0.000.000 Euro*,</w:t>
            </w:r>
          </w:p>
          <w:p w14:paraId="390D9AF1" w14:textId="5A419C25"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 xml:space="preserve">*cu exceptia proiectelor care se realizează în parteneriat între mai multe unități administrative (județe), caz în care valoarea maximă eligibilă este de </w:t>
            </w:r>
            <w:r w:rsidR="00885303">
              <w:rPr>
                <w:rFonts w:asciiTheme="minorHAnsi" w:eastAsia="Calibri" w:hAnsiTheme="minorHAnsi"/>
                <w:color w:val="000000" w:themeColor="text1"/>
                <w:szCs w:val="20"/>
              </w:rPr>
              <w:t>40.000</w:t>
            </w:r>
            <w:r w:rsidRPr="00B211DF">
              <w:rPr>
                <w:rFonts w:asciiTheme="minorHAnsi" w:eastAsia="Calibri" w:hAnsiTheme="minorHAnsi"/>
                <w:color w:val="000000" w:themeColor="text1"/>
                <w:szCs w:val="20"/>
              </w:rPr>
              <w:t>.000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(cursul inforeuro</w:t>
            </w:r>
            <w:r w:rsidR="000E1232">
              <w:rPr>
                <w:rFonts w:asciiTheme="minorHAnsi" w:eastAsia="Calibri" w:hAnsiTheme="minorHAnsi"/>
                <w:b/>
                <w:color w:val="000000" w:themeColor="text1"/>
                <w:szCs w:val="20"/>
              </w:rPr>
              <w:t xml:space="preserve"> </w:t>
            </w:r>
            <w:r w:rsidR="00EF590E">
              <w:rPr>
                <w:rFonts w:asciiTheme="minorHAnsi" w:eastAsia="Calibri" w:hAnsiTheme="minorHAnsi"/>
                <w:b/>
                <w:color w:val="000000" w:themeColor="text1"/>
                <w:szCs w:val="20"/>
              </w:rPr>
              <w:t>iulie</w:t>
            </w:r>
            <w:r w:rsidR="000E1232">
              <w:rPr>
                <w:rFonts w:asciiTheme="minorHAnsi" w:eastAsia="Calibri" w:hAnsiTheme="minorHAnsi"/>
                <w:b/>
                <w:color w:val="000000" w:themeColor="text1"/>
                <w:szCs w:val="20"/>
              </w:rPr>
              <w:t xml:space="preserve"> </w:t>
            </w:r>
            <w:r w:rsidR="002C0480" w:rsidRPr="00885303">
              <w:rPr>
                <w:rFonts w:asciiTheme="minorHAnsi" w:eastAsia="Calibri" w:hAnsiTheme="minorHAnsi"/>
                <w:b/>
                <w:color w:val="000000" w:themeColor="text1"/>
                <w:szCs w:val="20"/>
              </w:rPr>
              <w:t>2017</w:t>
            </w:r>
            <w:r w:rsidRPr="00885303">
              <w:rPr>
                <w:rFonts w:asciiTheme="minorHAnsi" w:eastAsia="Calibri" w:hAnsiTheme="minorHAnsi"/>
                <w:b/>
                <w:color w:val="000000" w:themeColor="text1"/>
                <w:szCs w:val="20"/>
              </w:rPr>
              <w:t xml:space="preserve"> </w:t>
            </w:r>
            <w:r w:rsidR="00885303">
              <w:rPr>
                <w:rFonts w:asciiTheme="minorHAnsi" w:eastAsia="Calibri" w:hAnsiTheme="minorHAnsi"/>
                <w:b/>
                <w:color w:val="000000" w:themeColor="text1"/>
                <w:szCs w:val="20"/>
              </w:rPr>
              <w:t>-</w:t>
            </w:r>
            <w:r w:rsidR="002C0480" w:rsidRPr="00885303">
              <w:rPr>
                <w:rFonts w:asciiTheme="minorHAnsi" w:eastAsia="Calibri" w:hAnsiTheme="minorHAnsi"/>
                <w:b/>
                <w:color w:val="000000" w:themeColor="text1"/>
                <w:szCs w:val="20"/>
              </w:rPr>
              <w:t>4,5</w:t>
            </w:r>
            <w:r w:rsidR="00EF590E">
              <w:rPr>
                <w:rFonts w:asciiTheme="minorHAnsi" w:eastAsia="Calibri" w:hAnsiTheme="minorHAnsi"/>
                <w:b/>
                <w:color w:val="000000" w:themeColor="text1"/>
                <w:szCs w:val="20"/>
              </w:rPr>
              <w:t>744</w:t>
            </w:r>
            <w:r w:rsidR="00885303">
              <w:rPr>
                <w:rFonts w:asciiTheme="minorHAnsi" w:eastAsia="Calibri" w:hAnsiTheme="minorHAnsi"/>
                <w:b/>
                <w:color w:val="000000" w:themeColor="text1"/>
                <w:szCs w:val="20"/>
              </w:rPr>
              <w:t xml:space="preserve"> lei/euro</w:t>
            </w:r>
            <w:r w:rsidRPr="00885303">
              <w:rPr>
                <w:rFonts w:asciiTheme="minorHAnsi" w:eastAsia="Calibri" w:hAnsiTheme="minorHAnsi"/>
                <w:b/>
                <w:color w:val="000000" w:themeColor="text1"/>
                <w:szCs w:val="20"/>
              </w:rPr>
              <w:t>)</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1FD7A5" w:rsidR="00A9198D" w:rsidRPr="00B211DF" w:rsidRDefault="00A9198D"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3E3EBD7"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Pr="00B211DF">
              <w:rPr>
                <w:rFonts w:asciiTheme="minorHAnsi" w:hAnsiTheme="minorHAnsi"/>
                <w:b/>
                <w:color w:val="000000" w:themeColor="text1"/>
                <w:lang w:val="it-IT"/>
              </w:rPr>
              <w:t xml:space="preserve">i de gen, de </w:t>
            </w:r>
            <w:r w:rsidRPr="00B211DF">
              <w:rPr>
                <w:rFonts w:asciiTheme="minorHAnsi" w:hAnsiTheme="minorHAnsi"/>
                <w:b/>
                <w:color w:val="000000" w:themeColor="text1"/>
              </w:rPr>
              <w:t xml:space="preserve">şanse, nediscriminarea şi accesibilitatea </w:t>
            </w:r>
            <w:r w:rsidRPr="00B211DF">
              <w:rPr>
                <w:rFonts w:asciiTheme="minorHAnsi" w:hAnsiTheme="minorHAnsi"/>
                <w:b/>
                <w:color w:val="000000" w:themeColor="text1"/>
                <w:lang w:val="it-IT"/>
              </w:rPr>
              <w:t xml:space="preserve">prevazute </w:t>
            </w:r>
            <w:r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35FB18D5"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Pr="00B211DF">
              <w:rPr>
                <w:rFonts w:asciiTheme="minorHAnsi" w:hAnsiTheme="minorHAnsi"/>
                <w:color w:val="000000" w:themeColor="text1"/>
                <w:lang w:val="it-IT"/>
              </w:rPr>
              <w:t xml:space="preserve">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71DB617C" w:rsidR="00410417" w:rsidRPr="00B211DF" w:rsidRDefault="005A193B" w:rsidP="00D61AAB">
            <w:pPr>
              <w:jc w:val="both"/>
              <w:rPr>
                <w:rFonts w:asciiTheme="minorHAnsi" w:hAnsiTheme="minorHAnsi"/>
                <w:color w:val="000000" w:themeColor="text1"/>
                <w:lang w:val="it-IT"/>
              </w:rPr>
            </w:pPr>
            <w:r w:rsidRPr="00B211DF">
              <w:rPr>
                <w:rFonts w:asciiTheme="minorHAnsi" w:hAnsiTheme="minorHAnsi"/>
                <w:b/>
                <w:color w:val="000000" w:themeColor="text1"/>
                <w:lang w:val="it-IT"/>
              </w:rPr>
              <w:lastRenderedPageBreak/>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0837CC1C"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w:t>
            </w:r>
            <w:r w:rsidR="00BA406A">
              <w:rPr>
                <w:color w:val="000000" w:themeColor="text1"/>
                <w:sz w:val="16"/>
                <w:szCs w:val="16"/>
                <w:lang w:val="it-IT"/>
              </w:rPr>
              <w:t>ie</w:t>
            </w:r>
            <w:r w:rsidRPr="00B211DF">
              <w:rPr>
                <w:color w:val="000000" w:themeColor="text1"/>
                <w:sz w:val="16"/>
                <w:szCs w:val="16"/>
                <w:lang w:val="it-IT"/>
              </w:rPr>
              <w:t>ctul este respins sau trece in etapa urmatoare</w:t>
            </w:r>
          </w:p>
          <w:p w14:paraId="1D7A89EB" w14:textId="77777777" w:rsidR="005211FD"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p w14:paraId="3BBFA18B" w14:textId="16E89137" w:rsidR="00722485" w:rsidRPr="00B211DF" w:rsidRDefault="00722485" w:rsidP="00722485">
            <w:pPr>
              <w:spacing w:before="0" w:after="0"/>
              <w:ind w:left="360"/>
              <w:jc w:val="both"/>
              <w:rPr>
                <w:b/>
                <w:color w:val="000000" w:themeColor="text1"/>
                <w:sz w:val="16"/>
                <w:szCs w:val="16"/>
                <w:lang w:val="it-IT"/>
              </w:rPr>
            </w:pPr>
          </w:p>
        </w:tc>
      </w:tr>
    </w:tbl>
    <w:p w14:paraId="0E2E9E4E" w14:textId="12F9B87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Observati</w:t>
      </w:r>
      <w:r w:rsidR="001A2AEF" w:rsidRPr="001A2AEF">
        <w:rPr>
          <w:color w:val="000000" w:themeColor="text1"/>
          <w:sz w:val="18"/>
          <w:szCs w:val="18"/>
        </w:rPr>
        <w:t>i</w:t>
      </w:r>
      <w:r w:rsidRPr="001A2AEF">
        <w:rPr>
          <w:color w:val="000000" w:themeColor="text1"/>
          <w:sz w:val="18"/>
          <w:szCs w:val="18"/>
        </w:rPr>
        <w:t>:</w:t>
      </w:r>
    </w:p>
    <w:p w14:paraId="0407DF10" w14:textId="28B2109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 xml:space="preserve">Se pot solicita clarificari pe orice aspecte vizând conformitatea administrativă sau eligibilitatea așa cum sunt menţionate/ definite/ descrise în Ghidul specific, dupa caz. </w:t>
      </w:r>
    </w:p>
    <w:p w14:paraId="3D051372"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Un proiect poate fi admis/ acceptat pentru etapa următoare a procesului de selecție în condițiile în care sunt îndeplinite cumulativ următoarele:</w:t>
      </w:r>
    </w:p>
    <w:p w14:paraId="06C7E3D2" w14:textId="0291AE3F"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Răspunsu</w:t>
      </w:r>
      <w:r w:rsidR="00B225B3">
        <w:rPr>
          <w:color w:val="000000" w:themeColor="text1"/>
          <w:sz w:val="18"/>
          <w:szCs w:val="18"/>
        </w:rPr>
        <w:t>rile</w:t>
      </w:r>
      <w:r w:rsidRPr="001A2AEF">
        <w:rPr>
          <w:color w:val="000000" w:themeColor="text1"/>
          <w:sz w:val="18"/>
          <w:szCs w:val="18"/>
        </w:rPr>
        <w:t xml:space="preserve"> a</w:t>
      </w:r>
      <w:r w:rsidR="00B225B3">
        <w:rPr>
          <w:color w:val="000000" w:themeColor="text1"/>
          <w:sz w:val="18"/>
          <w:szCs w:val="18"/>
        </w:rPr>
        <w:t>u</w:t>
      </w:r>
      <w:r w:rsidRPr="001A2AEF">
        <w:rPr>
          <w:color w:val="000000" w:themeColor="text1"/>
          <w:sz w:val="18"/>
          <w:szCs w:val="18"/>
        </w:rPr>
        <w:t xml:space="preserve"> fost transmis</w:t>
      </w:r>
      <w:r w:rsidR="00B225B3">
        <w:rPr>
          <w:color w:val="000000" w:themeColor="text1"/>
          <w:sz w:val="18"/>
          <w:szCs w:val="18"/>
        </w:rPr>
        <w:t>e</w:t>
      </w:r>
      <w:r w:rsidRPr="001A2AEF">
        <w:rPr>
          <w:color w:val="000000" w:themeColor="text1"/>
          <w:sz w:val="18"/>
          <w:szCs w:val="18"/>
        </w:rPr>
        <w:t xml:space="preserve"> în termenul prevăzut în solicit</w:t>
      </w:r>
      <w:r w:rsidR="001A2AEF" w:rsidRPr="001A2AEF">
        <w:rPr>
          <w:color w:val="000000" w:themeColor="text1"/>
          <w:sz w:val="18"/>
          <w:szCs w:val="18"/>
        </w:rPr>
        <w:t>ările</w:t>
      </w:r>
      <w:r w:rsidRPr="001A2AEF">
        <w:rPr>
          <w:color w:val="000000" w:themeColor="text1"/>
          <w:sz w:val="18"/>
          <w:szCs w:val="18"/>
        </w:rPr>
        <w:t xml:space="preserve"> de clarificări a</w:t>
      </w:r>
      <w:r w:rsidR="00722485">
        <w:rPr>
          <w:color w:val="000000" w:themeColor="text1"/>
          <w:sz w:val="18"/>
          <w:szCs w:val="18"/>
        </w:rPr>
        <w:t>le</w:t>
      </w:r>
      <w:r w:rsidRPr="001A2AEF">
        <w:rPr>
          <w:color w:val="000000" w:themeColor="text1"/>
          <w:sz w:val="18"/>
          <w:szCs w:val="18"/>
        </w:rPr>
        <w:t xml:space="preserve"> Organismului Intermediar către solicitant,</w:t>
      </w:r>
    </w:p>
    <w:p w14:paraId="3D7B95E1" w14:textId="1E2A202F"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Răspunsu</w:t>
      </w:r>
      <w:r w:rsidR="001A2AEF" w:rsidRPr="001A2AEF">
        <w:rPr>
          <w:color w:val="000000" w:themeColor="text1"/>
          <w:sz w:val="18"/>
          <w:szCs w:val="18"/>
        </w:rPr>
        <w:t>rile</w:t>
      </w:r>
      <w:r w:rsidRPr="001A2AEF">
        <w:rPr>
          <w:color w:val="000000" w:themeColor="text1"/>
          <w:sz w:val="18"/>
          <w:szCs w:val="18"/>
        </w:rPr>
        <w:t xml:space="preserve"> transmis</w:t>
      </w:r>
      <w:r w:rsidR="001A2AEF" w:rsidRPr="001A2AEF">
        <w:rPr>
          <w:color w:val="000000" w:themeColor="text1"/>
          <w:sz w:val="18"/>
          <w:szCs w:val="18"/>
        </w:rPr>
        <w:t>e</w:t>
      </w:r>
      <w:r w:rsidRPr="001A2AEF">
        <w:rPr>
          <w:color w:val="000000" w:themeColor="text1"/>
          <w:sz w:val="18"/>
          <w:szCs w:val="18"/>
        </w:rPr>
        <w:t xml:space="preserve"> </w:t>
      </w:r>
      <w:r w:rsidR="001A2AEF" w:rsidRPr="001A2AEF">
        <w:rPr>
          <w:color w:val="000000" w:themeColor="text1"/>
          <w:sz w:val="18"/>
          <w:szCs w:val="18"/>
        </w:rPr>
        <w:t>sunt</w:t>
      </w:r>
      <w:r w:rsidRPr="001A2AEF">
        <w:rPr>
          <w:color w:val="000000" w:themeColor="text1"/>
          <w:sz w:val="18"/>
          <w:szCs w:val="18"/>
        </w:rPr>
        <w:t xml:space="preserve"> complet</w:t>
      </w:r>
      <w:r w:rsidR="001A2AEF" w:rsidRPr="001A2AEF">
        <w:rPr>
          <w:color w:val="000000" w:themeColor="text1"/>
          <w:sz w:val="18"/>
          <w:szCs w:val="18"/>
        </w:rPr>
        <w:t>e</w:t>
      </w:r>
      <w:r w:rsidRPr="001A2AEF">
        <w:rPr>
          <w:color w:val="000000" w:themeColor="text1"/>
          <w:sz w:val="18"/>
          <w:szCs w:val="18"/>
        </w:rPr>
        <w:t>,</w:t>
      </w:r>
    </w:p>
    <w:p w14:paraId="4931A11E" w14:textId="2F65C4B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Au fost remediate toate aspectele sesizate în solicit</w:t>
      </w:r>
      <w:r w:rsidR="001A2AEF" w:rsidRPr="001A2AEF">
        <w:rPr>
          <w:color w:val="000000" w:themeColor="text1"/>
          <w:sz w:val="18"/>
          <w:szCs w:val="18"/>
        </w:rPr>
        <w:t>ările de</w:t>
      </w:r>
      <w:r w:rsidRPr="001A2AEF">
        <w:rPr>
          <w:color w:val="000000" w:themeColor="text1"/>
          <w:sz w:val="18"/>
          <w:szCs w:val="18"/>
        </w:rPr>
        <w:t xml:space="preserve"> clarificări.</w:t>
      </w:r>
    </w:p>
    <w:p w14:paraId="0FFEE793"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730593F"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Grila de verificare a conformităţii administrative şi eligibilităţii va fi semnată şi asumată în conformitate cu prevederile procedurale ale AM/OI.</w:t>
      </w: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default" r:id="rId8"/>
          <w:footerReference w:type="default" r:id="rId9"/>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t>SEMNATURI</w:t>
      </w:r>
    </w:p>
    <w:p w14:paraId="5C81A809" w14:textId="5CE3759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A3D23" w14:textId="77777777" w:rsidR="001419CD" w:rsidRDefault="001419CD" w:rsidP="007275E1">
      <w:pPr>
        <w:spacing w:before="0" w:after="0"/>
      </w:pPr>
      <w:r>
        <w:separator/>
      </w:r>
    </w:p>
  </w:endnote>
  <w:endnote w:type="continuationSeparator" w:id="0">
    <w:p w14:paraId="4DD12772" w14:textId="77777777" w:rsidR="001419CD" w:rsidRDefault="001419C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7583913"/>
      <w:docPartObj>
        <w:docPartGallery w:val="Page Numbers (Bottom of Page)"/>
        <w:docPartUnique/>
      </w:docPartObj>
    </w:sdtPr>
    <w:sdtEndPr/>
    <w:sdtContent>
      <w:p w14:paraId="1D97046E" w14:textId="77777777" w:rsidR="00CC4B84" w:rsidRDefault="00CC4B84">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7603BFE9"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1E0C17">
                                        <w:rPr>
                                          <w:rStyle w:val="FootnoteReference"/>
                                          <w:noProof/>
                                          <w:sz w:val="24"/>
                                          <w:szCs w:val="24"/>
                                        </w:rPr>
                                        <w:t>14</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7603BFE9"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1E0C17">
                                  <w:rPr>
                                    <w:rStyle w:val="FootnoteReference"/>
                                    <w:noProof/>
                                    <w:sz w:val="24"/>
                                    <w:szCs w:val="24"/>
                                  </w:rPr>
                                  <w:t>14</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7E2C176E" w14:textId="384BB2BA" w:rsidR="00CC4B84" w:rsidRDefault="00CC4B84">
        <w:pPr>
          <w:pStyle w:val="Footer"/>
          <w:jc w:val="right"/>
        </w:pPr>
        <w:r>
          <w:fldChar w:fldCharType="begin"/>
        </w:r>
        <w:r>
          <w:instrText xml:space="preserve"> PAGE   \* MERGEFORMAT </w:instrText>
        </w:r>
        <w:r>
          <w:fldChar w:fldCharType="separate"/>
        </w:r>
        <w:r w:rsidR="005323F3">
          <w:rPr>
            <w:noProof/>
          </w:rPr>
          <w:t>15</w:t>
        </w:r>
        <w:r>
          <w:rPr>
            <w:noProof/>
          </w:rPr>
          <w:fldChar w:fldCharType="end"/>
        </w:r>
      </w:p>
    </w:sdtContent>
  </w:sdt>
  <w:p w14:paraId="7C8BD2D0" w14:textId="77777777" w:rsidR="00CC4B84" w:rsidRDefault="00CC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6BA02" w14:textId="77777777" w:rsidR="001419CD" w:rsidRDefault="001419CD" w:rsidP="007275E1">
      <w:pPr>
        <w:spacing w:before="0" w:after="0"/>
      </w:pPr>
      <w:r>
        <w:separator/>
      </w:r>
    </w:p>
  </w:footnote>
  <w:footnote w:type="continuationSeparator" w:id="0">
    <w:p w14:paraId="59C9CDFD" w14:textId="77777777" w:rsidR="001419CD" w:rsidRDefault="001419CD" w:rsidP="007275E1">
      <w:pPr>
        <w:spacing w:before="0" w:after="0"/>
      </w:pPr>
      <w:r>
        <w:continuationSeparator/>
      </w:r>
    </w:p>
  </w:footnote>
  <w:footnote w:id="1">
    <w:p w14:paraId="38B440C9" w14:textId="77777777" w:rsidR="00CC4B84" w:rsidRPr="00CC2473" w:rsidRDefault="00CC4B84"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CC4B84"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11A9954" w14:textId="77777777" w:rsidTr="00794A8D">
            <w:trPr>
              <w:trHeight w:val="1276"/>
            </w:trPr>
            <w:tc>
              <w:tcPr>
                <w:tcW w:w="7785" w:type="dxa"/>
              </w:tcPr>
              <w:p w14:paraId="0FE2EAA1" w14:textId="5232D0C9"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p>
            </w:tc>
            <w:tc>
              <w:tcPr>
                <w:tcW w:w="4207" w:type="dxa"/>
                <w:vAlign w:val="center"/>
              </w:tcPr>
              <w:p w14:paraId="0F4FD8E4" w14:textId="77777777" w:rsidR="00CC4B84" w:rsidRDefault="00CC4B84" w:rsidP="00794A8D">
                <w:pPr>
                  <w:pStyle w:val="MediumGrid21"/>
                  <w:jc w:val="right"/>
                  <w:rPr>
                    <w:rFonts w:cs="Times New Roman"/>
                  </w:rPr>
                </w:pPr>
              </w:p>
              <w:p w14:paraId="0540515D" w14:textId="77777777" w:rsidR="00CC4B84" w:rsidRDefault="00CC4B84" w:rsidP="00794A8D">
                <w:pPr>
                  <w:pStyle w:val="MediumGrid21"/>
                  <w:jc w:val="right"/>
                  <w:rPr>
                    <w:rFonts w:cs="Times New Roman"/>
                  </w:rPr>
                </w:pPr>
              </w:p>
              <w:p w14:paraId="0F7E088C" w14:textId="77777777" w:rsidR="00CC4B84" w:rsidRDefault="00CC4B84" w:rsidP="00794A8D">
                <w:pPr>
                  <w:pStyle w:val="MediumGrid21"/>
                  <w:jc w:val="right"/>
                  <w:rPr>
                    <w:rFonts w:cs="Times New Roman"/>
                  </w:rPr>
                </w:pPr>
              </w:p>
            </w:tc>
          </w:tr>
        </w:tbl>
        <w:p w14:paraId="24792DBE" w14:textId="77777777" w:rsidR="00CC4B84" w:rsidRDefault="00CC4B84" w:rsidP="00794A8D">
          <w:pPr>
            <w:pStyle w:val="Footer"/>
            <w:jc w:val="right"/>
          </w:pPr>
        </w:p>
      </w:tc>
    </w:tr>
    <w:tr w:rsidR="00CC4B84"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CC4B84" w:rsidRDefault="00CC4B84" w:rsidP="00794A8D">
          <w:pPr>
            <w:pStyle w:val="Header"/>
            <w:tabs>
              <w:tab w:val="clear" w:pos="8640"/>
            </w:tabs>
            <w:spacing w:before="0" w:after="0"/>
            <w:rPr>
              <w:rFonts w:cs="Arial"/>
              <w:color w:val="333333"/>
              <w:sz w:val="14"/>
            </w:rPr>
          </w:pPr>
        </w:p>
        <w:p w14:paraId="14F41F74"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p>
        <w:p w14:paraId="74675F48"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34BA3A57" w:rsidR="00CC4B84" w:rsidRDefault="00CC4B84"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r w:rsidR="00236EBE">
            <w:rPr>
              <w:rFonts w:cs="Arial"/>
              <w:color w:val="333333"/>
              <w:sz w:val="16"/>
              <w:szCs w:val="16"/>
            </w:rPr>
            <w:t>SUERD</w:t>
          </w:r>
        </w:p>
      </w:tc>
    </w:tr>
    <w:tr w:rsidR="00CC4B84"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1022444D" w:rsidR="00CC4B84" w:rsidRDefault="00CC4B84"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w:t>
          </w:r>
          <w:r w:rsidR="00AE00E1">
            <w:rPr>
              <w:rFonts w:cs="Arial"/>
              <w:b/>
              <w:bCs/>
              <w:color w:val="333333"/>
              <w:sz w:val="14"/>
            </w:rPr>
            <w:t xml:space="preserve">are a fondurilor- </w:t>
          </w:r>
        </w:p>
      </w:tc>
    </w:tr>
    <w:tr w:rsidR="00CC4B84"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1FA66B74" w:rsidR="00CC4B84" w:rsidRDefault="00CC4B84" w:rsidP="00477813">
          <w:pPr>
            <w:pStyle w:val="Header"/>
            <w:tabs>
              <w:tab w:val="clear" w:pos="8640"/>
            </w:tabs>
            <w:spacing w:before="0" w:after="0"/>
            <w:jc w:val="right"/>
            <w:rPr>
              <w:rFonts w:cs="Arial"/>
              <w:b/>
              <w:bCs/>
              <w:color w:val="333333"/>
              <w:sz w:val="14"/>
            </w:rPr>
          </w:pPr>
        </w:p>
      </w:tc>
    </w:tr>
  </w:tbl>
  <w:p w14:paraId="36E2FF52" w14:textId="77777777" w:rsidR="00CC4B84" w:rsidRDefault="00CC4B84" w:rsidP="00B16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CC4B84"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7D65585" w14:textId="77777777" w:rsidTr="00CB1837">
            <w:trPr>
              <w:trHeight w:val="1317"/>
            </w:trPr>
            <w:tc>
              <w:tcPr>
                <w:tcW w:w="7785" w:type="dxa"/>
              </w:tcPr>
              <w:p w14:paraId="02488E0F"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CC4B84" w:rsidRDefault="00CC4B84" w:rsidP="00794A8D">
                <w:pPr>
                  <w:pStyle w:val="MediumGrid21"/>
                  <w:jc w:val="right"/>
                  <w:rPr>
                    <w:rFonts w:cs="Times New Roman"/>
                  </w:rPr>
                </w:pPr>
              </w:p>
              <w:p w14:paraId="73667424" w14:textId="77777777" w:rsidR="00CC4B84" w:rsidRDefault="00CC4B84" w:rsidP="00794A8D">
                <w:pPr>
                  <w:pStyle w:val="MediumGrid21"/>
                  <w:jc w:val="right"/>
                  <w:rPr>
                    <w:rFonts w:cs="Times New Roman"/>
                  </w:rPr>
                </w:pPr>
              </w:p>
              <w:p w14:paraId="3C828FE0" w14:textId="77777777" w:rsidR="00CC4B84" w:rsidRDefault="00CC4B84" w:rsidP="00794A8D">
                <w:pPr>
                  <w:pStyle w:val="MediumGrid21"/>
                  <w:jc w:val="right"/>
                  <w:rPr>
                    <w:rFonts w:cs="Times New Roman"/>
                  </w:rPr>
                </w:pPr>
              </w:p>
            </w:tc>
          </w:tr>
        </w:tbl>
        <w:p w14:paraId="749BC4A7" w14:textId="77777777" w:rsidR="00CC4B84" w:rsidRDefault="00CC4B84" w:rsidP="00794A8D">
          <w:pPr>
            <w:pStyle w:val="Footer"/>
            <w:jc w:val="right"/>
          </w:pPr>
        </w:p>
      </w:tc>
    </w:tr>
    <w:tr w:rsidR="00CC4B84"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CC4B84" w:rsidRDefault="00CC4B84" w:rsidP="00794A8D">
          <w:pPr>
            <w:pStyle w:val="Header"/>
            <w:tabs>
              <w:tab w:val="clear" w:pos="8640"/>
            </w:tabs>
            <w:spacing w:before="0" w:after="0"/>
            <w:rPr>
              <w:rFonts w:cs="Arial"/>
              <w:color w:val="333333"/>
              <w:sz w:val="14"/>
            </w:rPr>
          </w:pPr>
        </w:p>
        <w:p w14:paraId="1C4D7773"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CC4B84" w:rsidRPr="00005A9D" w:rsidRDefault="00CC4B84"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CC4B84"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CC4B84" w:rsidRPr="00200D54" w:rsidRDefault="00CC4B84" w:rsidP="00005A9D">
          <w:pPr>
            <w:pStyle w:val="Header"/>
            <w:tabs>
              <w:tab w:val="clear" w:pos="8640"/>
            </w:tabs>
            <w:spacing w:before="0" w:after="0"/>
            <w:jc w:val="center"/>
            <w:rPr>
              <w:rFonts w:cs="Arial"/>
              <w:b/>
              <w:bCs/>
              <w:color w:val="333333"/>
              <w:sz w:val="10"/>
              <w:szCs w:val="10"/>
            </w:rPr>
          </w:pPr>
        </w:p>
      </w:tc>
    </w:tr>
    <w:tr w:rsidR="00CC4B84"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CC4B84" w:rsidRDefault="00CC4B84"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w:t>
          </w:r>
          <w:r w:rsidR="00C9060C">
            <w:rPr>
              <w:rFonts w:cs="Arial"/>
              <w:b/>
              <w:bCs/>
              <w:color w:val="333333"/>
              <w:sz w:val="14"/>
            </w:rPr>
            <w:t>3/SUERD</w:t>
          </w:r>
        </w:p>
      </w:tc>
    </w:tr>
    <w:tr w:rsidR="00CC4B84"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CC4B84" w:rsidRDefault="00CC4B84">
          <w:pPr>
            <w:pStyle w:val="Header"/>
            <w:tabs>
              <w:tab w:val="clear" w:pos="8640"/>
            </w:tabs>
            <w:spacing w:before="0" w:after="0"/>
            <w:jc w:val="right"/>
            <w:rPr>
              <w:rFonts w:cs="Arial"/>
              <w:b/>
              <w:bCs/>
              <w:color w:val="333333"/>
              <w:sz w:val="14"/>
            </w:rPr>
          </w:pPr>
        </w:p>
      </w:tc>
    </w:tr>
  </w:tbl>
  <w:p w14:paraId="3E5AEB64" w14:textId="77777777" w:rsidR="00CC4B84" w:rsidRPr="00200D54" w:rsidRDefault="00CC4B8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3"/>
  </w:num>
  <w:num w:numId="5">
    <w:abstractNumId w:val="9"/>
  </w:num>
  <w:num w:numId="6">
    <w:abstractNumId w:val="16"/>
  </w:num>
  <w:num w:numId="7">
    <w:abstractNumId w:val="8"/>
  </w:num>
  <w:num w:numId="8">
    <w:abstractNumId w:val="1"/>
  </w:num>
  <w:num w:numId="9">
    <w:abstractNumId w:val="10"/>
  </w:num>
  <w:num w:numId="10">
    <w:abstractNumId w:val="15"/>
  </w:num>
  <w:num w:numId="11">
    <w:abstractNumId w:val="13"/>
  </w:num>
  <w:num w:numId="12">
    <w:abstractNumId w:val="17"/>
  </w:num>
  <w:num w:numId="13">
    <w:abstractNumId w:val="7"/>
  </w:num>
  <w:num w:numId="14">
    <w:abstractNumId w:val="0"/>
  </w:num>
  <w:num w:numId="15">
    <w:abstractNumId w:val="21"/>
  </w:num>
  <w:num w:numId="16">
    <w:abstractNumId w:val="12"/>
  </w:num>
  <w:num w:numId="17">
    <w:abstractNumId w:val="11"/>
  </w:num>
  <w:num w:numId="18">
    <w:abstractNumId w:val="14"/>
  </w:num>
  <w:num w:numId="19">
    <w:abstractNumId w:val="18"/>
  </w:num>
  <w:num w:numId="20">
    <w:abstractNumId w:val="2"/>
  </w:num>
  <w:num w:numId="21">
    <w:abstractNumId w:val="23"/>
  </w:num>
  <w:num w:numId="22">
    <w:abstractNumId w:val="4"/>
  </w:num>
  <w:num w:numId="23">
    <w:abstractNumId w:val="22"/>
  </w:num>
  <w:num w:numId="24">
    <w:abstractNumId w:val="1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ina STEFANESCU">
    <w15:presenceInfo w15:providerId="AD" w15:userId="S-1-5-21-2784544311-199262477-2526794783-137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60DAD"/>
    <w:rsid w:val="00064729"/>
    <w:rsid w:val="00065C0C"/>
    <w:rsid w:val="0007145A"/>
    <w:rsid w:val="0007341B"/>
    <w:rsid w:val="00074DF6"/>
    <w:rsid w:val="00075FAD"/>
    <w:rsid w:val="000806A2"/>
    <w:rsid w:val="000872BC"/>
    <w:rsid w:val="0009535C"/>
    <w:rsid w:val="000964BB"/>
    <w:rsid w:val="00097104"/>
    <w:rsid w:val="000A43DC"/>
    <w:rsid w:val="000A78CD"/>
    <w:rsid w:val="000B04B1"/>
    <w:rsid w:val="000B445E"/>
    <w:rsid w:val="000B6FE2"/>
    <w:rsid w:val="000C3F6A"/>
    <w:rsid w:val="000C4D89"/>
    <w:rsid w:val="000D0598"/>
    <w:rsid w:val="000D2616"/>
    <w:rsid w:val="000D3A3B"/>
    <w:rsid w:val="000D4FC8"/>
    <w:rsid w:val="000E1232"/>
    <w:rsid w:val="000E1314"/>
    <w:rsid w:val="000E5C55"/>
    <w:rsid w:val="000E5F9B"/>
    <w:rsid w:val="000F32B6"/>
    <w:rsid w:val="000F734D"/>
    <w:rsid w:val="000F7511"/>
    <w:rsid w:val="001005A8"/>
    <w:rsid w:val="00101092"/>
    <w:rsid w:val="00104DBA"/>
    <w:rsid w:val="00116138"/>
    <w:rsid w:val="001162BB"/>
    <w:rsid w:val="001242A6"/>
    <w:rsid w:val="00127B08"/>
    <w:rsid w:val="001309B3"/>
    <w:rsid w:val="00134B8D"/>
    <w:rsid w:val="001419CD"/>
    <w:rsid w:val="00144734"/>
    <w:rsid w:val="001449E9"/>
    <w:rsid w:val="00146DEC"/>
    <w:rsid w:val="0015106D"/>
    <w:rsid w:val="001571E5"/>
    <w:rsid w:val="001609C5"/>
    <w:rsid w:val="00160A5C"/>
    <w:rsid w:val="00161BAD"/>
    <w:rsid w:val="001663F6"/>
    <w:rsid w:val="00171F2E"/>
    <w:rsid w:val="00174707"/>
    <w:rsid w:val="00175931"/>
    <w:rsid w:val="00186CF4"/>
    <w:rsid w:val="00187FBB"/>
    <w:rsid w:val="00190493"/>
    <w:rsid w:val="00190C61"/>
    <w:rsid w:val="0019233E"/>
    <w:rsid w:val="001924CD"/>
    <w:rsid w:val="001A2AEF"/>
    <w:rsid w:val="001A35C6"/>
    <w:rsid w:val="001A4A7A"/>
    <w:rsid w:val="001A7523"/>
    <w:rsid w:val="001B28EF"/>
    <w:rsid w:val="001C6C62"/>
    <w:rsid w:val="001D1013"/>
    <w:rsid w:val="001D1D9C"/>
    <w:rsid w:val="001D2F4C"/>
    <w:rsid w:val="001E0C17"/>
    <w:rsid w:val="001E7E15"/>
    <w:rsid w:val="001F3926"/>
    <w:rsid w:val="002003EB"/>
    <w:rsid w:val="00200D54"/>
    <w:rsid w:val="002052E7"/>
    <w:rsid w:val="002064B8"/>
    <w:rsid w:val="00206A90"/>
    <w:rsid w:val="002118A5"/>
    <w:rsid w:val="0021335F"/>
    <w:rsid w:val="002152B7"/>
    <w:rsid w:val="002172EE"/>
    <w:rsid w:val="00226C6E"/>
    <w:rsid w:val="00231D09"/>
    <w:rsid w:val="00231E2E"/>
    <w:rsid w:val="0023232B"/>
    <w:rsid w:val="00233BE2"/>
    <w:rsid w:val="00235857"/>
    <w:rsid w:val="00236EBE"/>
    <w:rsid w:val="002453FC"/>
    <w:rsid w:val="00247A79"/>
    <w:rsid w:val="0025345A"/>
    <w:rsid w:val="0026219D"/>
    <w:rsid w:val="00264143"/>
    <w:rsid w:val="00265065"/>
    <w:rsid w:val="00265E5B"/>
    <w:rsid w:val="00265E72"/>
    <w:rsid w:val="00273E8B"/>
    <w:rsid w:val="0027761F"/>
    <w:rsid w:val="00280835"/>
    <w:rsid w:val="002857B0"/>
    <w:rsid w:val="0028624A"/>
    <w:rsid w:val="00286B8D"/>
    <w:rsid w:val="00290056"/>
    <w:rsid w:val="00296FC7"/>
    <w:rsid w:val="002A3A0D"/>
    <w:rsid w:val="002B16A8"/>
    <w:rsid w:val="002B520C"/>
    <w:rsid w:val="002B6575"/>
    <w:rsid w:val="002C0480"/>
    <w:rsid w:val="002C4E9F"/>
    <w:rsid w:val="002D080E"/>
    <w:rsid w:val="002D0D68"/>
    <w:rsid w:val="002D310A"/>
    <w:rsid w:val="002D36B3"/>
    <w:rsid w:val="002E0E83"/>
    <w:rsid w:val="002E615A"/>
    <w:rsid w:val="002F0B8F"/>
    <w:rsid w:val="002F25A2"/>
    <w:rsid w:val="00301BAD"/>
    <w:rsid w:val="00303028"/>
    <w:rsid w:val="003056B7"/>
    <w:rsid w:val="003148F2"/>
    <w:rsid w:val="00322111"/>
    <w:rsid w:val="00322C9C"/>
    <w:rsid w:val="00331743"/>
    <w:rsid w:val="00336A17"/>
    <w:rsid w:val="00336BFF"/>
    <w:rsid w:val="003428A3"/>
    <w:rsid w:val="003478F0"/>
    <w:rsid w:val="0035076A"/>
    <w:rsid w:val="00352B01"/>
    <w:rsid w:val="003575DE"/>
    <w:rsid w:val="0036189F"/>
    <w:rsid w:val="00364541"/>
    <w:rsid w:val="00367058"/>
    <w:rsid w:val="00370786"/>
    <w:rsid w:val="00370A01"/>
    <w:rsid w:val="00370DC7"/>
    <w:rsid w:val="00376E9C"/>
    <w:rsid w:val="00383B4B"/>
    <w:rsid w:val="003860B7"/>
    <w:rsid w:val="0039703F"/>
    <w:rsid w:val="003A6B6F"/>
    <w:rsid w:val="003C48BD"/>
    <w:rsid w:val="003D15F1"/>
    <w:rsid w:val="003D30EA"/>
    <w:rsid w:val="003E0CAD"/>
    <w:rsid w:val="003E18B1"/>
    <w:rsid w:val="003F1A25"/>
    <w:rsid w:val="00402C77"/>
    <w:rsid w:val="00402ED9"/>
    <w:rsid w:val="004038C2"/>
    <w:rsid w:val="00410417"/>
    <w:rsid w:val="004131F3"/>
    <w:rsid w:val="004200F9"/>
    <w:rsid w:val="0042235C"/>
    <w:rsid w:val="0043066B"/>
    <w:rsid w:val="004345B5"/>
    <w:rsid w:val="004420E7"/>
    <w:rsid w:val="004428DA"/>
    <w:rsid w:val="0044742A"/>
    <w:rsid w:val="00457476"/>
    <w:rsid w:val="00461F4C"/>
    <w:rsid w:val="00464CB3"/>
    <w:rsid w:val="004770BE"/>
    <w:rsid w:val="00477813"/>
    <w:rsid w:val="0048465A"/>
    <w:rsid w:val="00492405"/>
    <w:rsid w:val="00493E5A"/>
    <w:rsid w:val="0049794B"/>
    <w:rsid w:val="004B2DB7"/>
    <w:rsid w:val="004B385F"/>
    <w:rsid w:val="004B386D"/>
    <w:rsid w:val="004B618E"/>
    <w:rsid w:val="004B64C3"/>
    <w:rsid w:val="004C39B0"/>
    <w:rsid w:val="004C597B"/>
    <w:rsid w:val="004D01A7"/>
    <w:rsid w:val="004D2E4D"/>
    <w:rsid w:val="004D72D3"/>
    <w:rsid w:val="004D792A"/>
    <w:rsid w:val="004E0001"/>
    <w:rsid w:val="004E1A0D"/>
    <w:rsid w:val="004E7C1B"/>
    <w:rsid w:val="00505551"/>
    <w:rsid w:val="00505F4C"/>
    <w:rsid w:val="00511A00"/>
    <w:rsid w:val="005211FD"/>
    <w:rsid w:val="005244E7"/>
    <w:rsid w:val="0052490E"/>
    <w:rsid w:val="005323F3"/>
    <w:rsid w:val="005366AF"/>
    <w:rsid w:val="00537267"/>
    <w:rsid w:val="0054090C"/>
    <w:rsid w:val="00546C59"/>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A1BE4"/>
    <w:rsid w:val="005B17E6"/>
    <w:rsid w:val="005B30B6"/>
    <w:rsid w:val="005B42E7"/>
    <w:rsid w:val="005B54B8"/>
    <w:rsid w:val="005B6DA0"/>
    <w:rsid w:val="005C238B"/>
    <w:rsid w:val="005C4055"/>
    <w:rsid w:val="005D0970"/>
    <w:rsid w:val="005D198E"/>
    <w:rsid w:val="005D26E9"/>
    <w:rsid w:val="005D4759"/>
    <w:rsid w:val="005E3C4F"/>
    <w:rsid w:val="005E3DC8"/>
    <w:rsid w:val="005F1B4E"/>
    <w:rsid w:val="0060679B"/>
    <w:rsid w:val="0061017D"/>
    <w:rsid w:val="0061036E"/>
    <w:rsid w:val="00611BFA"/>
    <w:rsid w:val="006136BF"/>
    <w:rsid w:val="00616CA6"/>
    <w:rsid w:val="00623AEE"/>
    <w:rsid w:val="00637F99"/>
    <w:rsid w:val="006425E5"/>
    <w:rsid w:val="00653E5C"/>
    <w:rsid w:val="00661CFF"/>
    <w:rsid w:val="0066271C"/>
    <w:rsid w:val="00665A1B"/>
    <w:rsid w:val="0066674F"/>
    <w:rsid w:val="0068298F"/>
    <w:rsid w:val="00686D1B"/>
    <w:rsid w:val="00692728"/>
    <w:rsid w:val="00694C2A"/>
    <w:rsid w:val="006B3DC5"/>
    <w:rsid w:val="006C02B9"/>
    <w:rsid w:val="006C1C25"/>
    <w:rsid w:val="006C1E9E"/>
    <w:rsid w:val="006C4F18"/>
    <w:rsid w:val="006D2105"/>
    <w:rsid w:val="006D25F2"/>
    <w:rsid w:val="006D4289"/>
    <w:rsid w:val="006E3010"/>
    <w:rsid w:val="006E408B"/>
    <w:rsid w:val="006F6C11"/>
    <w:rsid w:val="00700E4B"/>
    <w:rsid w:val="00704C0A"/>
    <w:rsid w:val="0070639D"/>
    <w:rsid w:val="0071094C"/>
    <w:rsid w:val="00716204"/>
    <w:rsid w:val="007177DB"/>
    <w:rsid w:val="00722485"/>
    <w:rsid w:val="00722B95"/>
    <w:rsid w:val="00722FFF"/>
    <w:rsid w:val="007272D2"/>
    <w:rsid w:val="007275E1"/>
    <w:rsid w:val="0073282C"/>
    <w:rsid w:val="00736562"/>
    <w:rsid w:val="007411F1"/>
    <w:rsid w:val="00760D77"/>
    <w:rsid w:val="00765D01"/>
    <w:rsid w:val="00772CEC"/>
    <w:rsid w:val="0077405B"/>
    <w:rsid w:val="00794A8D"/>
    <w:rsid w:val="00796E1E"/>
    <w:rsid w:val="00797088"/>
    <w:rsid w:val="00797446"/>
    <w:rsid w:val="007A4113"/>
    <w:rsid w:val="007B011A"/>
    <w:rsid w:val="007B7F40"/>
    <w:rsid w:val="007C278E"/>
    <w:rsid w:val="007D5279"/>
    <w:rsid w:val="007D7000"/>
    <w:rsid w:val="007E2638"/>
    <w:rsid w:val="007E4CE5"/>
    <w:rsid w:val="007E4ECC"/>
    <w:rsid w:val="007F1A8F"/>
    <w:rsid w:val="007F2390"/>
    <w:rsid w:val="007F4EA1"/>
    <w:rsid w:val="0080355D"/>
    <w:rsid w:val="00803DE6"/>
    <w:rsid w:val="0080645B"/>
    <w:rsid w:val="0081249D"/>
    <w:rsid w:val="008152A9"/>
    <w:rsid w:val="00817F5F"/>
    <w:rsid w:val="00820342"/>
    <w:rsid w:val="008314C5"/>
    <w:rsid w:val="00834ED8"/>
    <w:rsid w:val="00837205"/>
    <w:rsid w:val="00845746"/>
    <w:rsid w:val="008465D2"/>
    <w:rsid w:val="00867995"/>
    <w:rsid w:val="00870F8F"/>
    <w:rsid w:val="0087328C"/>
    <w:rsid w:val="0088140D"/>
    <w:rsid w:val="00885303"/>
    <w:rsid w:val="00886B84"/>
    <w:rsid w:val="00893A35"/>
    <w:rsid w:val="008A0002"/>
    <w:rsid w:val="008D3FCF"/>
    <w:rsid w:val="008F1ACA"/>
    <w:rsid w:val="008F3523"/>
    <w:rsid w:val="009034F0"/>
    <w:rsid w:val="00904A0D"/>
    <w:rsid w:val="00905AB3"/>
    <w:rsid w:val="00912769"/>
    <w:rsid w:val="00917423"/>
    <w:rsid w:val="00922A20"/>
    <w:rsid w:val="0092787C"/>
    <w:rsid w:val="00930FC0"/>
    <w:rsid w:val="00933458"/>
    <w:rsid w:val="00937900"/>
    <w:rsid w:val="00947336"/>
    <w:rsid w:val="009509FC"/>
    <w:rsid w:val="00956EA6"/>
    <w:rsid w:val="0096254D"/>
    <w:rsid w:val="00970FFF"/>
    <w:rsid w:val="00972DB0"/>
    <w:rsid w:val="009756B4"/>
    <w:rsid w:val="00984715"/>
    <w:rsid w:val="00985796"/>
    <w:rsid w:val="009912FF"/>
    <w:rsid w:val="0099532E"/>
    <w:rsid w:val="009A5E63"/>
    <w:rsid w:val="009A5F83"/>
    <w:rsid w:val="009A7A09"/>
    <w:rsid w:val="009A7EB7"/>
    <w:rsid w:val="009B3205"/>
    <w:rsid w:val="009B48DD"/>
    <w:rsid w:val="009C1359"/>
    <w:rsid w:val="009C35EC"/>
    <w:rsid w:val="009E6C47"/>
    <w:rsid w:val="009E7DF7"/>
    <w:rsid w:val="009F51FF"/>
    <w:rsid w:val="00A04902"/>
    <w:rsid w:val="00A14494"/>
    <w:rsid w:val="00A2140D"/>
    <w:rsid w:val="00A2390D"/>
    <w:rsid w:val="00A35297"/>
    <w:rsid w:val="00A37C5F"/>
    <w:rsid w:val="00A37D21"/>
    <w:rsid w:val="00A41B84"/>
    <w:rsid w:val="00A428D3"/>
    <w:rsid w:val="00A51CCD"/>
    <w:rsid w:val="00A541CC"/>
    <w:rsid w:val="00A556EB"/>
    <w:rsid w:val="00A570CF"/>
    <w:rsid w:val="00A7246A"/>
    <w:rsid w:val="00A9198D"/>
    <w:rsid w:val="00A9262E"/>
    <w:rsid w:val="00AA0A15"/>
    <w:rsid w:val="00AB283F"/>
    <w:rsid w:val="00AB60AB"/>
    <w:rsid w:val="00AB6B13"/>
    <w:rsid w:val="00AB766E"/>
    <w:rsid w:val="00AC1578"/>
    <w:rsid w:val="00AC67AD"/>
    <w:rsid w:val="00AE00E1"/>
    <w:rsid w:val="00AE0E2C"/>
    <w:rsid w:val="00AE6051"/>
    <w:rsid w:val="00AE7DF6"/>
    <w:rsid w:val="00AF1A3A"/>
    <w:rsid w:val="00AF5D55"/>
    <w:rsid w:val="00AF7DCD"/>
    <w:rsid w:val="00B027F7"/>
    <w:rsid w:val="00B05322"/>
    <w:rsid w:val="00B06634"/>
    <w:rsid w:val="00B12A43"/>
    <w:rsid w:val="00B139A9"/>
    <w:rsid w:val="00B145A1"/>
    <w:rsid w:val="00B15303"/>
    <w:rsid w:val="00B16B8D"/>
    <w:rsid w:val="00B211DF"/>
    <w:rsid w:val="00B225B3"/>
    <w:rsid w:val="00B22BB3"/>
    <w:rsid w:val="00B242FD"/>
    <w:rsid w:val="00B24BB5"/>
    <w:rsid w:val="00B274AA"/>
    <w:rsid w:val="00B303DA"/>
    <w:rsid w:val="00B357D4"/>
    <w:rsid w:val="00B35F4D"/>
    <w:rsid w:val="00B437EB"/>
    <w:rsid w:val="00B4787C"/>
    <w:rsid w:val="00B47F72"/>
    <w:rsid w:val="00B513E9"/>
    <w:rsid w:val="00B6030F"/>
    <w:rsid w:val="00B60EFB"/>
    <w:rsid w:val="00B614BD"/>
    <w:rsid w:val="00B74B2F"/>
    <w:rsid w:val="00B77B4C"/>
    <w:rsid w:val="00B81051"/>
    <w:rsid w:val="00B85048"/>
    <w:rsid w:val="00B864B9"/>
    <w:rsid w:val="00B951C6"/>
    <w:rsid w:val="00B95FA6"/>
    <w:rsid w:val="00B971B5"/>
    <w:rsid w:val="00BA24A5"/>
    <w:rsid w:val="00BA406A"/>
    <w:rsid w:val="00BA45DA"/>
    <w:rsid w:val="00BB30BA"/>
    <w:rsid w:val="00BC4350"/>
    <w:rsid w:val="00BC4802"/>
    <w:rsid w:val="00BC62D3"/>
    <w:rsid w:val="00BD7C92"/>
    <w:rsid w:val="00BE253C"/>
    <w:rsid w:val="00BE3A6B"/>
    <w:rsid w:val="00BE5DA5"/>
    <w:rsid w:val="00BF33EE"/>
    <w:rsid w:val="00BF6204"/>
    <w:rsid w:val="00C019E2"/>
    <w:rsid w:val="00C13731"/>
    <w:rsid w:val="00C22349"/>
    <w:rsid w:val="00C22787"/>
    <w:rsid w:val="00C23C8F"/>
    <w:rsid w:val="00C24035"/>
    <w:rsid w:val="00C33BDB"/>
    <w:rsid w:val="00C40F4B"/>
    <w:rsid w:val="00C41CD5"/>
    <w:rsid w:val="00C4319E"/>
    <w:rsid w:val="00C43924"/>
    <w:rsid w:val="00C46C75"/>
    <w:rsid w:val="00C505AC"/>
    <w:rsid w:val="00C52EC7"/>
    <w:rsid w:val="00C5343E"/>
    <w:rsid w:val="00C675AD"/>
    <w:rsid w:val="00C8203D"/>
    <w:rsid w:val="00C9060C"/>
    <w:rsid w:val="00C90B31"/>
    <w:rsid w:val="00C96D5A"/>
    <w:rsid w:val="00C97BE9"/>
    <w:rsid w:val="00CA5AFB"/>
    <w:rsid w:val="00CB0C1D"/>
    <w:rsid w:val="00CB1837"/>
    <w:rsid w:val="00CB447F"/>
    <w:rsid w:val="00CB585B"/>
    <w:rsid w:val="00CC4B84"/>
    <w:rsid w:val="00CC6D4E"/>
    <w:rsid w:val="00CD4482"/>
    <w:rsid w:val="00CE3BD5"/>
    <w:rsid w:val="00CE4E36"/>
    <w:rsid w:val="00CE76A9"/>
    <w:rsid w:val="00CF776D"/>
    <w:rsid w:val="00D14883"/>
    <w:rsid w:val="00D17A64"/>
    <w:rsid w:val="00D2167E"/>
    <w:rsid w:val="00D224BE"/>
    <w:rsid w:val="00D22979"/>
    <w:rsid w:val="00D34DD9"/>
    <w:rsid w:val="00D35963"/>
    <w:rsid w:val="00D359F7"/>
    <w:rsid w:val="00D44302"/>
    <w:rsid w:val="00D46A5A"/>
    <w:rsid w:val="00D52624"/>
    <w:rsid w:val="00D54B7C"/>
    <w:rsid w:val="00D54E40"/>
    <w:rsid w:val="00D61AAB"/>
    <w:rsid w:val="00D62582"/>
    <w:rsid w:val="00D6583D"/>
    <w:rsid w:val="00D66050"/>
    <w:rsid w:val="00D8289C"/>
    <w:rsid w:val="00D83F24"/>
    <w:rsid w:val="00D93D9E"/>
    <w:rsid w:val="00D94AFA"/>
    <w:rsid w:val="00D94D58"/>
    <w:rsid w:val="00D97F1C"/>
    <w:rsid w:val="00DA0E8A"/>
    <w:rsid w:val="00DA27A0"/>
    <w:rsid w:val="00DA46CC"/>
    <w:rsid w:val="00DA5F25"/>
    <w:rsid w:val="00DA6D2D"/>
    <w:rsid w:val="00DA6D70"/>
    <w:rsid w:val="00DB02BC"/>
    <w:rsid w:val="00DB6D2E"/>
    <w:rsid w:val="00DC0867"/>
    <w:rsid w:val="00DC13A2"/>
    <w:rsid w:val="00DC335F"/>
    <w:rsid w:val="00DD6723"/>
    <w:rsid w:val="00DD7FA9"/>
    <w:rsid w:val="00DE1550"/>
    <w:rsid w:val="00DF001D"/>
    <w:rsid w:val="00DF3A74"/>
    <w:rsid w:val="00DF3A8E"/>
    <w:rsid w:val="00E01EB4"/>
    <w:rsid w:val="00E03591"/>
    <w:rsid w:val="00E1196E"/>
    <w:rsid w:val="00E1718E"/>
    <w:rsid w:val="00E21411"/>
    <w:rsid w:val="00E26AC6"/>
    <w:rsid w:val="00E26B01"/>
    <w:rsid w:val="00E305B5"/>
    <w:rsid w:val="00E33B01"/>
    <w:rsid w:val="00E411DE"/>
    <w:rsid w:val="00E41306"/>
    <w:rsid w:val="00E416AF"/>
    <w:rsid w:val="00E511DA"/>
    <w:rsid w:val="00E5268A"/>
    <w:rsid w:val="00E576BE"/>
    <w:rsid w:val="00E733CD"/>
    <w:rsid w:val="00E73D04"/>
    <w:rsid w:val="00E75348"/>
    <w:rsid w:val="00E7668C"/>
    <w:rsid w:val="00E80E0E"/>
    <w:rsid w:val="00E82405"/>
    <w:rsid w:val="00E95486"/>
    <w:rsid w:val="00EA1E18"/>
    <w:rsid w:val="00EA2FA8"/>
    <w:rsid w:val="00EB1842"/>
    <w:rsid w:val="00EC5D6C"/>
    <w:rsid w:val="00ED72B8"/>
    <w:rsid w:val="00EE5145"/>
    <w:rsid w:val="00EF590E"/>
    <w:rsid w:val="00EF7C0A"/>
    <w:rsid w:val="00F03C85"/>
    <w:rsid w:val="00F03F33"/>
    <w:rsid w:val="00F201D5"/>
    <w:rsid w:val="00F22CDE"/>
    <w:rsid w:val="00F23090"/>
    <w:rsid w:val="00F307E8"/>
    <w:rsid w:val="00F32BE3"/>
    <w:rsid w:val="00F32BF9"/>
    <w:rsid w:val="00F401B8"/>
    <w:rsid w:val="00F44F45"/>
    <w:rsid w:val="00F45246"/>
    <w:rsid w:val="00F46EFC"/>
    <w:rsid w:val="00F56CBD"/>
    <w:rsid w:val="00F61696"/>
    <w:rsid w:val="00F6492D"/>
    <w:rsid w:val="00F66349"/>
    <w:rsid w:val="00F66425"/>
    <w:rsid w:val="00F76774"/>
    <w:rsid w:val="00F846E4"/>
    <w:rsid w:val="00FA0DA3"/>
    <w:rsid w:val="00FA2294"/>
    <w:rsid w:val="00FA473E"/>
    <w:rsid w:val="00FA5EEA"/>
    <w:rsid w:val="00FA767D"/>
    <w:rsid w:val="00FB2CF6"/>
    <w:rsid w:val="00FB464F"/>
    <w:rsid w:val="00FB778F"/>
    <w:rsid w:val="00FC3C04"/>
    <w:rsid w:val="00FC5567"/>
    <w:rsid w:val="00FC6901"/>
    <w:rsid w:val="00FD4B35"/>
    <w:rsid w:val="00FD588A"/>
    <w:rsid w:val="00FD704E"/>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8139D-8788-446E-9F13-BF9A359E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4027</Words>
  <Characters>22957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3</cp:revision>
  <cp:lastPrinted>2017-02-10T13:36:00Z</cp:lastPrinted>
  <dcterms:created xsi:type="dcterms:W3CDTF">2017-12-05T10:42:00Z</dcterms:created>
  <dcterms:modified xsi:type="dcterms:W3CDTF">2017-12-05T10:53:00Z</dcterms:modified>
</cp:coreProperties>
</file>