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C25EB" w14:textId="77777777" w:rsidR="00901A74" w:rsidRDefault="00901A74" w:rsidP="00A77B6E"/>
    <w:p w14:paraId="154DD14E" w14:textId="77777777" w:rsidR="00DC1DF7" w:rsidRDefault="00DC1DF7" w:rsidP="00DC1DF7"/>
    <w:p w14:paraId="656352E8" w14:textId="77777777" w:rsidR="00DC1DF7" w:rsidRPr="00F067D9" w:rsidRDefault="00DC1DF7" w:rsidP="00DC1DF7">
      <w:pPr>
        <w:rPr>
          <w:b/>
          <w:color w:val="1D7000"/>
          <w:sz w:val="24"/>
        </w:rPr>
      </w:pPr>
      <w:r w:rsidRPr="00F067D9">
        <w:rPr>
          <w:b/>
          <w:color w:val="1D7000"/>
          <w:sz w:val="24"/>
        </w:rPr>
        <w:t>Programul Operaţional Regional 2014-2020</w:t>
      </w:r>
    </w:p>
    <w:p w14:paraId="2E70899D" w14:textId="3BEA3068" w:rsidR="00DC1DF7" w:rsidRPr="00F067D9" w:rsidRDefault="00DC1DF7" w:rsidP="00DC1DF7">
      <w:pPr>
        <w:rPr>
          <w:b/>
          <w:color w:val="1D7000"/>
          <w:sz w:val="24"/>
        </w:rPr>
      </w:pPr>
      <w:r w:rsidRPr="00F067D9">
        <w:rPr>
          <w:b/>
          <w:color w:val="1D7000"/>
          <w:sz w:val="24"/>
        </w:rPr>
        <w:t xml:space="preserve">Axa prioritară </w:t>
      </w:r>
      <w:r w:rsidR="003E44C4" w:rsidRPr="00F067D9">
        <w:rPr>
          <w:b/>
          <w:color w:val="1D7000"/>
          <w:sz w:val="24"/>
        </w:rPr>
        <w:t>5 – Imbunătăţirea mediului urban şi    conservarea, protecţia şi valorificarea durabilă a patrimoniului cultural</w:t>
      </w:r>
    </w:p>
    <w:p w14:paraId="2E5C2520" w14:textId="340D75D7" w:rsidR="00DC1DF7" w:rsidRPr="00F067D9" w:rsidRDefault="00DC1DF7" w:rsidP="00DC1DF7">
      <w:pPr>
        <w:rPr>
          <w:b/>
          <w:color w:val="1D7000"/>
          <w:sz w:val="24"/>
        </w:rPr>
      </w:pPr>
      <w:r w:rsidRPr="00F067D9">
        <w:rPr>
          <w:b/>
          <w:color w:val="1D7000"/>
          <w:sz w:val="24"/>
        </w:rPr>
        <w:t xml:space="preserve">Prioritatea de investiții </w:t>
      </w:r>
      <w:r w:rsidR="003E44C4" w:rsidRPr="00F067D9">
        <w:rPr>
          <w:b/>
          <w:color w:val="1D7000"/>
          <w:sz w:val="24"/>
        </w:rPr>
        <w:t>5.1 – Conservarea, protejarea, promovarea şi dezvoltarea patrimoniului natural şi cultural</w:t>
      </w:r>
    </w:p>
    <w:p w14:paraId="20091558" w14:textId="77777777" w:rsidR="00DC1DF7" w:rsidRPr="00F067D9" w:rsidRDefault="00DC1DF7" w:rsidP="00DC1DF7">
      <w:pPr>
        <w:rPr>
          <w:b/>
          <w:color w:val="1D7000"/>
          <w:sz w:val="24"/>
        </w:rPr>
      </w:pPr>
    </w:p>
    <w:p w14:paraId="178486D8" w14:textId="77777777" w:rsidR="00DC1DF7" w:rsidRPr="00F067D9" w:rsidRDefault="00DC1DF7" w:rsidP="00DC1DF7">
      <w:pPr>
        <w:rPr>
          <w:b/>
          <w:color w:val="1D7000"/>
          <w:sz w:val="24"/>
        </w:rPr>
      </w:pPr>
    </w:p>
    <w:p w14:paraId="5235D6F2" w14:textId="77777777" w:rsidR="00DC1DF7" w:rsidRPr="00F067D9" w:rsidRDefault="00DC1DF7" w:rsidP="00DC1DF7">
      <w:pPr>
        <w:rPr>
          <w:b/>
          <w:color w:val="1D7000"/>
          <w:sz w:val="24"/>
        </w:rPr>
      </w:pPr>
    </w:p>
    <w:p w14:paraId="7683F0E1" w14:textId="32A5FA53" w:rsidR="00DC1DF7" w:rsidRPr="00F067D9" w:rsidRDefault="00DC1DF7" w:rsidP="00DC1DF7">
      <w:pPr>
        <w:spacing w:after="0"/>
        <w:rPr>
          <w:color w:val="1D7000"/>
          <w:sz w:val="44"/>
          <w:szCs w:val="72"/>
        </w:rPr>
      </w:pPr>
      <w:r w:rsidRPr="00F067D9">
        <w:rPr>
          <w:color w:val="1D7000"/>
          <w:sz w:val="44"/>
          <w:szCs w:val="72"/>
        </w:rPr>
        <w:t xml:space="preserve">Apelul de proiecte </w:t>
      </w:r>
      <w:r w:rsidR="00F84A86" w:rsidRPr="00653C20">
        <w:rPr>
          <w:color w:val="1D7000"/>
          <w:sz w:val="44"/>
          <w:szCs w:val="72"/>
        </w:rPr>
        <w:t>POR/2016/</w:t>
      </w:r>
      <w:r w:rsidR="009D4D65">
        <w:rPr>
          <w:color w:val="1D7000"/>
          <w:sz w:val="44"/>
          <w:szCs w:val="72"/>
        </w:rPr>
        <w:t>5</w:t>
      </w:r>
      <w:r w:rsidR="00F84A86" w:rsidRPr="00653C20">
        <w:rPr>
          <w:color w:val="1D7000"/>
          <w:sz w:val="44"/>
          <w:szCs w:val="72"/>
        </w:rPr>
        <w:t>/</w:t>
      </w:r>
      <w:r w:rsidR="003E44C4" w:rsidRPr="00653C20">
        <w:rPr>
          <w:color w:val="1D7000"/>
          <w:sz w:val="44"/>
          <w:szCs w:val="72"/>
        </w:rPr>
        <w:t>5.1</w:t>
      </w:r>
      <w:r w:rsidR="00400D56" w:rsidRPr="00653C20">
        <w:rPr>
          <w:color w:val="1D7000"/>
          <w:sz w:val="44"/>
          <w:szCs w:val="72"/>
        </w:rPr>
        <w:t>/1</w:t>
      </w:r>
    </w:p>
    <w:p w14:paraId="70293993" w14:textId="77777777" w:rsidR="00DC1DF7" w:rsidRPr="00F067D9" w:rsidRDefault="00DC1DF7" w:rsidP="00DC1DF7">
      <w:pPr>
        <w:spacing w:after="0"/>
        <w:rPr>
          <w:color w:val="1D7000"/>
          <w:sz w:val="72"/>
          <w:szCs w:val="72"/>
        </w:rPr>
      </w:pPr>
      <w:r w:rsidRPr="00F067D9">
        <w:rPr>
          <w:color w:val="1D7000"/>
          <w:sz w:val="72"/>
          <w:szCs w:val="72"/>
        </w:rPr>
        <w:t>GHIDUL SOLICITANTULUI</w:t>
      </w:r>
    </w:p>
    <w:p w14:paraId="7892A78C" w14:textId="77777777" w:rsidR="00DC1DF7" w:rsidRPr="00F067D9" w:rsidRDefault="00DC1DF7" w:rsidP="00DC1DF7">
      <w:pPr>
        <w:spacing w:after="0"/>
        <w:rPr>
          <w:color w:val="1D7000"/>
          <w:sz w:val="96"/>
          <w:szCs w:val="72"/>
        </w:rPr>
      </w:pPr>
      <w:r w:rsidRPr="00F067D9">
        <w:rPr>
          <w:color w:val="1D7000"/>
          <w:sz w:val="44"/>
          <w:szCs w:val="72"/>
        </w:rPr>
        <w:t>CONDIȚII SPECIFICE DE ACCESARE A FONDURILOR</w:t>
      </w:r>
    </w:p>
    <w:p w14:paraId="49F0AD4D" w14:textId="77777777" w:rsidR="00DC1DF7" w:rsidRPr="003E44C4" w:rsidRDefault="00DC1DF7" w:rsidP="00DC1DF7">
      <w:pPr>
        <w:rPr>
          <w:color w:val="248A00"/>
        </w:rPr>
      </w:pPr>
    </w:p>
    <w:p w14:paraId="0D6071F6" w14:textId="77777777" w:rsidR="003419D8" w:rsidRDefault="003419D8" w:rsidP="00A77B6E"/>
    <w:p w14:paraId="4800A449" w14:textId="77777777" w:rsidR="003419D8" w:rsidRDefault="003419D8" w:rsidP="00A77B6E">
      <w:r>
        <w:t> </w:t>
      </w:r>
    </w:p>
    <w:p w14:paraId="72EC5BC0" w14:textId="77777777" w:rsidR="003419D8" w:rsidRDefault="003419D8" w:rsidP="00B36A49">
      <w:r>
        <w:br w:type="page"/>
      </w:r>
    </w:p>
    <w:p w14:paraId="7088C1EB" w14:textId="77777777" w:rsidR="003419D8" w:rsidRDefault="003419D8" w:rsidP="00B36A49"/>
    <w:p w14:paraId="4984473C" w14:textId="77777777" w:rsidR="003419D8" w:rsidRDefault="003419D8" w:rsidP="00B36A49"/>
    <w:p w14:paraId="72ADB42B" w14:textId="77777777" w:rsidR="003419D8" w:rsidRDefault="003419D8" w:rsidP="00B36A49"/>
    <w:p w14:paraId="71E0539C" w14:textId="00E28F16" w:rsidR="001A56BF" w:rsidRDefault="001A56BF" w:rsidP="001A56BF">
      <w:r>
        <w:t xml:space="preserve">În cadrul prezentului document prin </w:t>
      </w:r>
      <w:r w:rsidRPr="00830CAD">
        <w:rPr>
          <w:b/>
        </w:rPr>
        <w:t>Ghidul general</w:t>
      </w:r>
      <w:r>
        <w:t xml:space="preserve"> se înţelege documentul cu titlul </w:t>
      </w:r>
      <w:r w:rsidRPr="00830CAD">
        <w:rPr>
          <w:i/>
        </w:rPr>
        <w:t>Ghidul solicitantului - Condiții generale de accesare a fondurilor în cadrul POR 2014-2020</w:t>
      </w:r>
      <w:r w:rsidR="00A65F7A">
        <w:rPr>
          <w:i/>
        </w:rPr>
        <w:t xml:space="preserve"> </w:t>
      </w:r>
      <w:r w:rsidR="00A65F7A" w:rsidRPr="00A65F7A">
        <w:rPr>
          <w:i/>
        </w:rPr>
        <w:t>(cu modificările și completările ulterioare)</w:t>
      </w:r>
      <w:r>
        <w:t xml:space="preserve">, iar prin </w:t>
      </w:r>
      <w:r w:rsidRPr="00830CAD">
        <w:rPr>
          <w:b/>
        </w:rPr>
        <w:t>Ghidul specific</w:t>
      </w:r>
      <w:r>
        <w:t xml:space="preserve"> apelului de proiecte se înțelege prezentul document. </w:t>
      </w:r>
    </w:p>
    <w:p w14:paraId="50893412" w14:textId="77777777" w:rsidR="001A56BF" w:rsidRDefault="001A56BF" w:rsidP="001A56BF">
      <w:r>
        <w:t>Aspectele cuprinse în acest document ce derivă din Programul Operațional Regional și modul său de implementare, vor fi interpretate exclusiv de către Ministerul Dezvoltării Regionale și Administrației Publice (MDRAP – AMPOR) cu respectarea legislației în vigoare și folosind metoda de interpretare sistematică.</w:t>
      </w:r>
    </w:p>
    <w:p w14:paraId="7307110D" w14:textId="767734AD" w:rsidR="001A56BF" w:rsidRDefault="001A56BF" w:rsidP="001A56BF">
      <w:r>
        <w:t xml:space="preserve">Vă recomandăm ca înainte de a începe completarea </w:t>
      </w:r>
      <w:r w:rsidR="000A77B3">
        <w:t>c</w:t>
      </w:r>
      <w:r>
        <w:t xml:space="preserve">ererii de finanțare să vă asiguraţi că aţi parcurs toate informaţiile prezentate în acest document, precum şi toate prevederile din </w:t>
      </w:r>
      <w:r w:rsidRPr="00830CAD">
        <w:rPr>
          <w:i/>
        </w:rPr>
        <w:t>Ghidul solicitantului - Condiții generale de accesare a fondurilor în cadrul POR 2014-2020</w:t>
      </w:r>
      <w:r>
        <w:t xml:space="preserve"> </w:t>
      </w:r>
      <w:r w:rsidR="00C501C8" w:rsidRPr="00C501C8">
        <w:t>(cu modificările și completările ulterioare)</w:t>
      </w:r>
      <w:r w:rsidR="00A65F7A">
        <w:t xml:space="preserve"> </w:t>
      </w:r>
      <w:r>
        <w:t>şi să vă asigurați că aţi înţeles toate aspectele legate de specificul intervenţiilor finanţate din POR 2014-2020, axa prioritară 5 - Imbunătăţirea mediului urban şi conservarea, protecţia şi valorificarea durabilă a patrimoniului cultural,  prioritatea de investitii 5.1 – Conservarea, protejarea, promovarea şi dezvoltarea patrimoniului natural şi cultural.</w:t>
      </w:r>
    </w:p>
    <w:p w14:paraId="5B312079" w14:textId="77777777" w:rsidR="001A56BF" w:rsidRDefault="001A56BF" w:rsidP="001A56BF">
      <w:r>
        <w:t xml:space="preserve">Vă recomandăm ca până la data limită de depunere a cererilor de finanţare în cadrul prezentului apel de proiecte, să consultaţi periodic pagina de internet www.inforegio.ro, pentru a urmări eventualele modificări ale condiţiilor generale și/sau specifice, precum și alte comunicări / clarificări pentru accesarea fondurilor în cadrul POR 2014-2020. </w:t>
      </w:r>
    </w:p>
    <w:p w14:paraId="087B5C7B" w14:textId="6B6573CD" w:rsidR="00955AAB" w:rsidRDefault="001A56BF" w:rsidP="001A56BF">
      <w:r>
        <w:t>La sediul Organismelor Intermediare POR (din cadrul Agențiilor pentru Dezvoltare Regională) funcţionează un birou de informare, unde solicitanţii pot fi asistaţi, în mod gratuit, în clarificarea unor aspecte legat</w:t>
      </w:r>
      <w:r w:rsidR="000A77B3">
        <w:t>e de completarea şi pregătirea c</w:t>
      </w:r>
      <w:r>
        <w:t>ererii de finanţare.</w:t>
      </w:r>
    </w:p>
    <w:p w14:paraId="760CF75B" w14:textId="18E45210" w:rsidR="00955AAB" w:rsidRDefault="00D61A21">
      <w:r w:rsidRPr="00E34BCF">
        <w:t>Prevederile prezentului Ghid specific se completează cu prevederile Ghidului General în condiţiile specificate în cadrul prezentului document.</w:t>
      </w:r>
      <w:r w:rsidR="00955AAB">
        <w:br w:type="page"/>
      </w:r>
    </w:p>
    <w:p w14:paraId="1E4A2861" w14:textId="77777777" w:rsidR="00386313" w:rsidRDefault="00386313"/>
    <w:sdt>
      <w:sdtPr>
        <w:rPr>
          <w:rFonts w:asciiTheme="minorHAnsi" w:eastAsiaTheme="minorHAnsi" w:hAnsiTheme="minorHAnsi" w:cstheme="minorBidi"/>
          <w:color w:val="auto"/>
          <w:sz w:val="22"/>
          <w:szCs w:val="22"/>
          <w:lang w:val="ro-RO"/>
        </w:rPr>
        <w:id w:val="-1601872442"/>
        <w:docPartObj>
          <w:docPartGallery w:val="Table of Contents"/>
          <w:docPartUnique/>
        </w:docPartObj>
      </w:sdtPr>
      <w:sdtEndPr>
        <w:rPr>
          <w:b/>
          <w:bCs/>
          <w:noProof/>
        </w:rPr>
      </w:sdtEndPr>
      <w:sdtContent>
        <w:p w14:paraId="78AC87E1" w14:textId="7482034F" w:rsidR="0029363A" w:rsidRDefault="0029363A">
          <w:pPr>
            <w:pStyle w:val="TOCHeading"/>
          </w:pPr>
          <w:r>
            <w:t>Cuprins</w:t>
          </w:r>
        </w:p>
        <w:p w14:paraId="48F4DAFD" w14:textId="77777777" w:rsidR="0029363A" w:rsidRPr="0029363A" w:rsidRDefault="0029363A" w:rsidP="0029363A">
          <w:pPr>
            <w:rPr>
              <w:lang w:val="en-US"/>
            </w:rPr>
          </w:pPr>
        </w:p>
        <w:p w14:paraId="00E86CC9" w14:textId="77777777" w:rsidR="005565CF" w:rsidRDefault="005565CF">
          <w:pPr>
            <w:pStyle w:val="TOC1"/>
            <w:tabs>
              <w:tab w:val="left" w:pos="440"/>
              <w:tab w:val="right" w:leader="dot" w:pos="9062"/>
            </w:tabs>
            <w:rPr>
              <w:rFonts w:eastAsiaTheme="minorEastAsia"/>
              <w:noProof/>
              <w:lang w:eastAsia="ro-RO"/>
            </w:rPr>
          </w:pPr>
          <w:r>
            <w:fldChar w:fldCharType="begin"/>
          </w:r>
          <w:r>
            <w:instrText xml:space="preserve"> TOC \o "1-2" \h \z \u </w:instrText>
          </w:r>
          <w:r>
            <w:fldChar w:fldCharType="separate"/>
          </w:r>
          <w:hyperlink w:anchor="_Toc445907761" w:history="1">
            <w:r w:rsidRPr="00DA6268">
              <w:rPr>
                <w:rStyle w:val="Hyperlink"/>
                <w:noProof/>
              </w:rPr>
              <w:t>1.</w:t>
            </w:r>
            <w:r>
              <w:rPr>
                <w:rFonts w:eastAsiaTheme="minorEastAsia"/>
                <w:noProof/>
                <w:lang w:eastAsia="ro-RO"/>
              </w:rPr>
              <w:tab/>
            </w:r>
            <w:r w:rsidRPr="00DA6268">
              <w:rPr>
                <w:rStyle w:val="Hyperlink"/>
                <w:noProof/>
              </w:rPr>
              <w:t>Informații despre axa prioritară și prioritatea de investiții</w:t>
            </w:r>
            <w:r>
              <w:rPr>
                <w:noProof/>
                <w:webHidden/>
              </w:rPr>
              <w:tab/>
            </w:r>
            <w:r>
              <w:rPr>
                <w:noProof/>
                <w:webHidden/>
              </w:rPr>
              <w:fldChar w:fldCharType="begin"/>
            </w:r>
            <w:r>
              <w:rPr>
                <w:noProof/>
                <w:webHidden/>
              </w:rPr>
              <w:instrText xml:space="preserve"> PAGEREF _Toc445907761 \h </w:instrText>
            </w:r>
            <w:r>
              <w:rPr>
                <w:noProof/>
                <w:webHidden/>
              </w:rPr>
            </w:r>
            <w:r>
              <w:rPr>
                <w:noProof/>
                <w:webHidden/>
              </w:rPr>
              <w:fldChar w:fldCharType="separate"/>
            </w:r>
            <w:r w:rsidR="00E5358E">
              <w:rPr>
                <w:noProof/>
                <w:webHidden/>
              </w:rPr>
              <w:t>4</w:t>
            </w:r>
            <w:r>
              <w:rPr>
                <w:noProof/>
                <w:webHidden/>
              </w:rPr>
              <w:fldChar w:fldCharType="end"/>
            </w:r>
          </w:hyperlink>
        </w:p>
        <w:p w14:paraId="6FA1FA7D" w14:textId="77777777" w:rsidR="005565CF" w:rsidRDefault="00234A10">
          <w:pPr>
            <w:pStyle w:val="TOC2"/>
            <w:rPr>
              <w:rFonts w:eastAsiaTheme="minorEastAsia"/>
              <w:noProof/>
              <w:sz w:val="22"/>
              <w:lang w:eastAsia="ro-RO"/>
            </w:rPr>
          </w:pPr>
          <w:hyperlink w:anchor="_Toc445907762" w:history="1">
            <w:r w:rsidR="005565CF" w:rsidRPr="00DA6268">
              <w:rPr>
                <w:rStyle w:val="Hyperlink"/>
                <w:noProof/>
              </w:rPr>
              <w:t>1.1.</w:t>
            </w:r>
            <w:r w:rsidR="005565CF">
              <w:rPr>
                <w:rFonts w:eastAsiaTheme="minorEastAsia"/>
                <w:noProof/>
                <w:sz w:val="22"/>
                <w:lang w:eastAsia="ro-RO"/>
              </w:rPr>
              <w:tab/>
            </w:r>
            <w:r w:rsidR="005565CF" w:rsidRPr="00DA6268">
              <w:rPr>
                <w:rStyle w:val="Hyperlink"/>
                <w:noProof/>
              </w:rPr>
              <w:t>Axa prioritară</w:t>
            </w:r>
            <w:r w:rsidR="005565CF">
              <w:rPr>
                <w:noProof/>
                <w:webHidden/>
              </w:rPr>
              <w:tab/>
            </w:r>
            <w:r w:rsidR="005565CF">
              <w:rPr>
                <w:noProof/>
                <w:webHidden/>
              </w:rPr>
              <w:fldChar w:fldCharType="begin"/>
            </w:r>
            <w:r w:rsidR="005565CF">
              <w:rPr>
                <w:noProof/>
                <w:webHidden/>
              </w:rPr>
              <w:instrText xml:space="preserve"> PAGEREF _Toc445907762 \h </w:instrText>
            </w:r>
            <w:r w:rsidR="005565CF">
              <w:rPr>
                <w:noProof/>
                <w:webHidden/>
              </w:rPr>
            </w:r>
            <w:r w:rsidR="005565CF">
              <w:rPr>
                <w:noProof/>
                <w:webHidden/>
              </w:rPr>
              <w:fldChar w:fldCharType="separate"/>
            </w:r>
            <w:r w:rsidR="00E5358E">
              <w:rPr>
                <w:noProof/>
                <w:webHidden/>
              </w:rPr>
              <w:t>4</w:t>
            </w:r>
            <w:r w:rsidR="005565CF">
              <w:rPr>
                <w:noProof/>
                <w:webHidden/>
              </w:rPr>
              <w:fldChar w:fldCharType="end"/>
            </w:r>
          </w:hyperlink>
        </w:p>
        <w:p w14:paraId="34137257" w14:textId="77777777" w:rsidR="005565CF" w:rsidRDefault="00234A10">
          <w:pPr>
            <w:pStyle w:val="TOC2"/>
            <w:rPr>
              <w:rFonts w:eastAsiaTheme="minorEastAsia"/>
              <w:noProof/>
              <w:sz w:val="22"/>
              <w:lang w:eastAsia="ro-RO"/>
            </w:rPr>
          </w:pPr>
          <w:hyperlink w:anchor="_Toc445907763" w:history="1">
            <w:r w:rsidR="005565CF" w:rsidRPr="00DA6268">
              <w:rPr>
                <w:rStyle w:val="Hyperlink"/>
                <w:noProof/>
              </w:rPr>
              <w:t>1.2.</w:t>
            </w:r>
            <w:r w:rsidR="005565CF">
              <w:rPr>
                <w:rFonts w:eastAsiaTheme="minorEastAsia"/>
                <w:noProof/>
                <w:sz w:val="22"/>
                <w:lang w:eastAsia="ro-RO"/>
              </w:rPr>
              <w:tab/>
            </w:r>
            <w:r w:rsidR="005565CF" w:rsidRPr="00DA6268">
              <w:rPr>
                <w:rStyle w:val="Hyperlink"/>
                <w:noProof/>
              </w:rPr>
              <w:t>Care este obiectivul specific al priorităţii de investiţii</w:t>
            </w:r>
            <w:r w:rsidR="005565CF">
              <w:rPr>
                <w:noProof/>
                <w:webHidden/>
              </w:rPr>
              <w:tab/>
            </w:r>
            <w:r w:rsidR="005565CF">
              <w:rPr>
                <w:noProof/>
                <w:webHidden/>
              </w:rPr>
              <w:fldChar w:fldCharType="begin"/>
            </w:r>
            <w:r w:rsidR="005565CF">
              <w:rPr>
                <w:noProof/>
                <w:webHidden/>
              </w:rPr>
              <w:instrText xml:space="preserve"> PAGEREF _Toc445907763 \h </w:instrText>
            </w:r>
            <w:r w:rsidR="005565CF">
              <w:rPr>
                <w:noProof/>
                <w:webHidden/>
              </w:rPr>
            </w:r>
            <w:r w:rsidR="005565CF">
              <w:rPr>
                <w:noProof/>
                <w:webHidden/>
              </w:rPr>
              <w:fldChar w:fldCharType="separate"/>
            </w:r>
            <w:r w:rsidR="00E5358E">
              <w:rPr>
                <w:noProof/>
                <w:webHidden/>
              </w:rPr>
              <w:t>4</w:t>
            </w:r>
            <w:r w:rsidR="005565CF">
              <w:rPr>
                <w:noProof/>
                <w:webHidden/>
              </w:rPr>
              <w:fldChar w:fldCharType="end"/>
            </w:r>
          </w:hyperlink>
        </w:p>
        <w:p w14:paraId="69164C65" w14:textId="77777777" w:rsidR="005565CF" w:rsidRDefault="00234A10">
          <w:pPr>
            <w:pStyle w:val="TOC2"/>
            <w:rPr>
              <w:rFonts w:eastAsiaTheme="minorEastAsia"/>
              <w:noProof/>
              <w:sz w:val="22"/>
              <w:lang w:eastAsia="ro-RO"/>
            </w:rPr>
          </w:pPr>
          <w:hyperlink w:anchor="_Toc445907764" w:history="1">
            <w:r w:rsidR="005565CF" w:rsidRPr="00DA6268">
              <w:rPr>
                <w:rStyle w:val="Hyperlink"/>
                <w:noProof/>
              </w:rPr>
              <w:t>1.3.</w:t>
            </w:r>
            <w:r w:rsidR="005565CF">
              <w:rPr>
                <w:rFonts w:eastAsiaTheme="minorEastAsia"/>
                <w:noProof/>
                <w:sz w:val="22"/>
                <w:lang w:eastAsia="ro-RO"/>
              </w:rPr>
              <w:tab/>
            </w:r>
            <w:r w:rsidR="005565CF" w:rsidRPr="00DA6268">
              <w:rPr>
                <w:rStyle w:val="Hyperlink"/>
                <w:noProof/>
              </w:rPr>
              <w:t>Care sunt regiunile în cadrul cărora se pot solicita finanțări în cadrul priorității de investiții?</w:t>
            </w:r>
            <w:r w:rsidR="005565CF">
              <w:rPr>
                <w:noProof/>
                <w:webHidden/>
              </w:rPr>
              <w:tab/>
            </w:r>
            <w:r w:rsidR="005565CF">
              <w:rPr>
                <w:noProof/>
                <w:webHidden/>
              </w:rPr>
              <w:fldChar w:fldCharType="begin"/>
            </w:r>
            <w:r w:rsidR="005565CF">
              <w:rPr>
                <w:noProof/>
                <w:webHidden/>
              </w:rPr>
              <w:instrText xml:space="preserve"> PAGEREF _Toc445907764 \h </w:instrText>
            </w:r>
            <w:r w:rsidR="005565CF">
              <w:rPr>
                <w:noProof/>
                <w:webHidden/>
              </w:rPr>
            </w:r>
            <w:r w:rsidR="005565CF">
              <w:rPr>
                <w:noProof/>
                <w:webHidden/>
              </w:rPr>
              <w:fldChar w:fldCharType="separate"/>
            </w:r>
            <w:r w:rsidR="00E5358E">
              <w:rPr>
                <w:noProof/>
                <w:webHidden/>
              </w:rPr>
              <w:t>4</w:t>
            </w:r>
            <w:r w:rsidR="005565CF">
              <w:rPr>
                <w:noProof/>
                <w:webHidden/>
              </w:rPr>
              <w:fldChar w:fldCharType="end"/>
            </w:r>
          </w:hyperlink>
        </w:p>
        <w:p w14:paraId="177DA1E6" w14:textId="77777777" w:rsidR="005565CF" w:rsidRDefault="00234A10">
          <w:pPr>
            <w:pStyle w:val="TOC2"/>
            <w:rPr>
              <w:rFonts w:eastAsiaTheme="minorEastAsia"/>
              <w:noProof/>
              <w:sz w:val="22"/>
              <w:lang w:eastAsia="ro-RO"/>
            </w:rPr>
          </w:pPr>
          <w:hyperlink w:anchor="_Toc445907765" w:history="1">
            <w:r w:rsidR="005565CF" w:rsidRPr="00DA6268">
              <w:rPr>
                <w:rStyle w:val="Hyperlink"/>
                <w:noProof/>
              </w:rPr>
              <w:t>1.4.</w:t>
            </w:r>
            <w:r w:rsidR="005565CF">
              <w:rPr>
                <w:rFonts w:eastAsiaTheme="minorEastAsia"/>
                <w:noProof/>
                <w:sz w:val="22"/>
                <w:lang w:eastAsia="ro-RO"/>
              </w:rPr>
              <w:tab/>
            </w:r>
            <w:r w:rsidR="005565CF" w:rsidRPr="00DA6268">
              <w:rPr>
                <w:rStyle w:val="Hyperlink"/>
                <w:noProof/>
              </w:rPr>
              <w:t>Care sunt acțiunile sprijinite în cadrul priorității de investiții?</w:t>
            </w:r>
            <w:r w:rsidR="005565CF">
              <w:rPr>
                <w:noProof/>
                <w:webHidden/>
              </w:rPr>
              <w:tab/>
            </w:r>
            <w:r w:rsidR="005565CF">
              <w:rPr>
                <w:noProof/>
                <w:webHidden/>
              </w:rPr>
              <w:fldChar w:fldCharType="begin"/>
            </w:r>
            <w:r w:rsidR="005565CF">
              <w:rPr>
                <w:noProof/>
                <w:webHidden/>
              </w:rPr>
              <w:instrText xml:space="preserve"> PAGEREF _Toc445907765 \h </w:instrText>
            </w:r>
            <w:r w:rsidR="005565CF">
              <w:rPr>
                <w:noProof/>
                <w:webHidden/>
              </w:rPr>
            </w:r>
            <w:r w:rsidR="005565CF">
              <w:rPr>
                <w:noProof/>
                <w:webHidden/>
              </w:rPr>
              <w:fldChar w:fldCharType="separate"/>
            </w:r>
            <w:r w:rsidR="00E5358E">
              <w:rPr>
                <w:noProof/>
                <w:webHidden/>
              </w:rPr>
              <w:t>4</w:t>
            </w:r>
            <w:r w:rsidR="005565CF">
              <w:rPr>
                <w:noProof/>
                <w:webHidden/>
              </w:rPr>
              <w:fldChar w:fldCharType="end"/>
            </w:r>
          </w:hyperlink>
        </w:p>
        <w:p w14:paraId="49B8BAE9" w14:textId="77777777" w:rsidR="005565CF" w:rsidRDefault="00234A10">
          <w:pPr>
            <w:pStyle w:val="TOC2"/>
            <w:rPr>
              <w:rFonts w:eastAsiaTheme="minorEastAsia"/>
              <w:noProof/>
              <w:sz w:val="22"/>
              <w:lang w:eastAsia="ro-RO"/>
            </w:rPr>
          </w:pPr>
          <w:hyperlink w:anchor="_Toc445907766" w:history="1">
            <w:r w:rsidR="005565CF" w:rsidRPr="00DA6268">
              <w:rPr>
                <w:rStyle w:val="Hyperlink"/>
                <w:noProof/>
              </w:rPr>
              <w:t>1.5.</w:t>
            </w:r>
            <w:r w:rsidR="005565CF">
              <w:rPr>
                <w:rFonts w:eastAsiaTheme="minorEastAsia"/>
                <w:noProof/>
                <w:sz w:val="22"/>
                <w:lang w:eastAsia="ro-RO"/>
              </w:rPr>
              <w:tab/>
            </w:r>
            <w:r w:rsidR="005565CF" w:rsidRPr="00DA6268">
              <w:rPr>
                <w:rStyle w:val="Hyperlink"/>
                <w:noProof/>
              </w:rPr>
              <w:t>Indicatorii priorității de investiție</w:t>
            </w:r>
            <w:r w:rsidR="005565CF">
              <w:rPr>
                <w:noProof/>
                <w:webHidden/>
              </w:rPr>
              <w:tab/>
            </w:r>
            <w:r w:rsidR="005565CF">
              <w:rPr>
                <w:noProof/>
                <w:webHidden/>
              </w:rPr>
              <w:fldChar w:fldCharType="begin"/>
            </w:r>
            <w:r w:rsidR="005565CF">
              <w:rPr>
                <w:noProof/>
                <w:webHidden/>
              </w:rPr>
              <w:instrText xml:space="preserve"> PAGEREF _Toc445907766 \h </w:instrText>
            </w:r>
            <w:r w:rsidR="005565CF">
              <w:rPr>
                <w:noProof/>
                <w:webHidden/>
              </w:rPr>
            </w:r>
            <w:r w:rsidR="005565CF">
              <w:rPr>
                <w:noProof/>
                <w:webHidden/>
              </w:rPr>
              <w:fldChar w:fldCharType="separate"/>
            </w:r>
            <w:r w:rsidR="00E5358E">
              <w:rPr>
                <w:noProof/>
                <w:webHidden/>
              </w:rPr>
              <w:t>5</w:t>
            </w:r>
            <w:r w:rsidR="005565CF">
              <w:rPr>
                <w:noProof/>
                <w:webHidden/>
              </w:rPr>
              <w:fldChar w:fldCharType="end"/>
            </w:r>
          </w:hyperlink>
        </w:p>
        <w:p w14:paraId="4EE76BFD" w14:textId="77777777" w:rsidR="005565CF" w:rsidRDefault="00234A10">
          <w:pPr>
            <w:pStyle w:val="TOC2"/>
            <w:rPr>
              <w:rFonts w:eastAsiaTheme="minorEastAsia"/>
              <w:noProof/>
              <w:sz w:val="22"/>
              <w:lang w:eastAsia="ro-RO"/>
            </w:rPr>
          </w:pPr>
          <w:hyperlink w:anchor="_Toc445907767" w:history="1">
            <w:r w:rsidR="005565CF" w:rsidRPr="00DA6268">
              <w:rPr>
                <w:rStyle w:val="Hyperlink"/>
                <w:noProof/>
              </w:rPr>
              <w:t>1.6.</w:t>
            </w:r>
            <w:r w:rsidR="005565CF">
              <w:rPr>
                <w:rFonts w:eastAsiaTheme="minorEastAsia"/>
                <w:noProof/>
                <w:sz w:val="22"/>
                <w:lang w:eastAsia="ro-RO"/>
              </w:rPr>
              <w:tab/>
            </w:r>
            <w:r w:rsidR="005565CF" w:rsidRPr="00DA6268">
              <w:rPr>
                <w:rStyle w:val="Hyperlink"/>
                <w:noProof/>
              </w:rPr>
              <w:t>Indicatorii de proiect</w:t>
            </w:r>
            <w:r w:rsidR="005565CF">
              <w:rPr>
                <w:noProof/>
                <w:webHidden/>
              </w:rPr>
              <w:tab/>
            </w:r>
            <w:r w:rsidR="005565CF">
              <w:rPr>
                <w:noProof/>
                <w:webHidden/>
              </w:rPr>
              <w:fldChar w:fldCharType="begin"/>
            </w:r>
            <w:r w:rsidR="005565CF">
              <w:rPr>
                <w:noProof/>
                <w:webHidden/>
              </w:rPr>
              <w:instrText xml:space="preserve"> PAGEREF _Toc445907767 \h </w:instrText>
            </w:r>
            <w:r w:rsidR="005565CF">
              <w:rPr>
                <w:noProof/>
                <w:webHidden/>
              </w:rPr>
            </w:r>
            <w:r w:rsidR="005565CF">
              <w:rPr>
                <w:noProof/>
                <w:webHidden/>
              </w:rPr>
              <w:fldChar w:fldCharType="separate"/>
            </w:r>
            <w:r w:rsidR="00E5358E">
              <w:rPr>
                <w:noProof/>
                <w:webHidden/>
              </w:rPr>
              <w:t>5</w:t>
            </w:r>
            <w:r w:rsidR="005565CF">
              <w:rPr>
                <w:noProof/>
                <w:webHidden/>
              </w:rPr>
              <w:fldChar w:fldCharType="end"/>
            </w:r>
          </w:hyperlink>
        </w:p>
        <w:p w14:paraId="1F269F9B" w14:textId="77777777" w:rsidR="005565CF" w:rsidRDefault="00234A10">
          <w:pPr>
            <w:pStyle w:val="TOC2"/>
            <w:rPr>
              <w:rFonts w:eastAsiaTheme="minorEastAsia"/>
              <w:noProof/>
              <w:sz w:val="22"/>
              <w:lang w:eastAsia="ro-RO"/>
            </w:rPr>
          </w:pPr>
          <w:hyperlink w:anchor="_Toc445907768" w:history="1">
            <w:r w:rsidR="005565CF" w:rsidRPr="00DA6268">
              <w:rPr>
                <w:rStyle w:val="Hyperlink"/>
                <w:noProof/>
              </w:rPr>
              <w:t>1.7.</w:t>
            </w:r>
            <w:r w:rsidR="005565CF">
              <w:rPr>
                <w:rFonts w:eastAsiaTheme="minorEastAsia"/>
                <w:noProof/>
                <w:sz w:val="22"/>
                <w:lang w:eastAsia="ro-RO"/>
              </w:rPr>
              <w:tab/>
            </w:r>
            <w:r w:rsidR="005565CF" w:rsidRPr="00DA6268">
              <w:rPr>
                <w:rStyle w:val="Hyperlink"/>
                <w:noProof/>
              </w:rPr>
              <w:t>Rata de cofinanțare acordată în cadrul prezentului apel de proiecte</w:t>
            </w:r>
            <w:r w:rsidR="005565CF">
              <w:rPr>
                <w:noProof/>
                <w:webHidden/>
              </w:rPr>
              <w:tab/>
            </w:r>
            <w:r w:rsidR="005565CF">
              <w:rPr>
                <w:noProof/>
                <w:webHidden/>
              </w:rPr>
              <w:fldChar w:fldCharType="begin"/>
            </w:r>
            <w:r w:rsidR="005565CF">
              <w:rPr>
                <w:noProof/>
                <w:webHidden/>
              </w:rPr>
              <w:instrText xml:space="preserve"> PAGEREF _Toc445907768 \h </w:instrText>
            </w:r>
            <w:r w:rsidR="005565CF">
              <w:rPr>
                <w:noProof/>
                <w:webHidden/>
              </w:rPr>
            </w:r>
            <w:r w:rsidR="005565CF">
              <w:rPr>
                <w:noProof/>
                <w:webHidden/>
              </w:rPr>
              <w:fldChar w:fldCharType="separate"/>
            </w:r>
            <w:r w:rsidR="00E5358E">
              <w:rPr>
                <w:noProof/>
                <w:webHidden/>
              </w:rPr>
              <w:t>5</w:t>
            </w:r>
            <w:r w:rsidR="005565CF">
              <w:rPr>
                <w:noProof/>
                <w:webHidden/>
              </w:rPr>
              <w:fldChar w:fldCharType="end"/>
            </w:r>
          </w:hyperlink>
        </w:p>
        <w:p w14:paraId="27C5B6DB" w14:textId="77777777" w:rsidR="005565CF" w:rsidRDefault="00234A10">
          <w:pPr>
            <w:pStyle w:val="TOC1"/>
            <w:tabs>
              <w:tab w:val="left" w:pos="440"/>
              <w:tab w:val="right" w:leader="dot" w:pos="9062"/>
            </w:tabs>
            <w:rPr>
              <w:rFonts w:eastAsiaTheme="minorEastAsia"/>
              <w:noProof/>
              <w:lang w:eastAsia="ro-RO"/>
            </w:rPr>
          </w:pPr>
          <w:hyperlink w:anchor="_Toc445907769" w:history="1">
            <w:r w:rsidR="005565CF" w:rsidRPr="00DA6268">
              <w:rPr>
                <w:rStyle w:val="Hyperlink"/>
                <w:noProof/>
              </w:rPr>
              <w:t>2.</w:t>
            </w:r>
            <w:r w:rsidR="005565CF">
              <w:rPr>
                <w:rFonts w:eastAsiaTheme="minorEastAsia"/>
                <w:noProof/>
                <w:lang w:eastAsia="ro-RO"/>
              </w:rPr>
              <w:tab/>
            </w:r>
            <w:r w:rsidR="005565CF" w:rsidRPr="00DA6268">
              <w:rPr>
                <w:rStyle w:val="Hyperlink"/>
                <w:noProof/>
              </w:rPr>
              <w:t>Informații despre apelul de proiecte</w:t>
            </w:r>
            <w:r w:rsidR="005565CF">
              <w:rPr>
                <w:noProof/>
                <w:webHidden/>
              </w:rPr>
              <w:tab/>
            </w:r>
            <w:r w:rsidR="005565CF">
              <w:rPr>
                <w:noProof/>
                <w:webHidden/>
              </w:rPr>
              <w:fldChar w:fldCharType="begin"/>
            </w:r>
            <w:r w:rsidR="005565CF">
              <w:rPr>
                <w:noProof/>
                <w:webHidden/>
              </w:rPr>
              <w:instrText xml:space="preserve"> PAGEREF _Toc445907769 \h </w:instrText>
            </w:r>
            <w:r w:rsidR="005565CF">
              <w:rPr>
                <w:noProof/>
                <w:webHidden/>
              </w:rPr>
            </w:r>
            <w:r w:rsidR="005565CF">
              <w:rPr>
                <w:noProof/>
                <w:webHidden/>
              </w:rPr>
              <w:fldChar w:fldCharType="separate"/>
            </w:r>
            <w:r w:rsidR="00E5358E">
              <w:rPr>
                <w:noProof/>
                <w:webHidden/>
              </w:rPr>
              <w:t>6</w:t>
            </w:r>
            <w:r w:rsidR="005565CF">
              <w:rPr>
                <w:noProof/>
                <w:webHidden/>
              </w:rPr>
              <w:fldChar w:fldCharType="end"/>
            </w:r>
          </w:hyperlink>
        </w:p>
        <w:p w14:paraId="6704B637" w14:textId="77777777" w:rsidR="005565CF" w:rsidRDefault="00234A10">
          <w:pPr>
            <w:pStyle w:val="TOC2"/>
            <w:rPr>
              <w:rFonts w:eastAsiaTheme="minorEastAsia"/>
              <w:noProof/>
              <w:sz w:val="22"/>
              <w:lang w:eastAsia="ro-RO"/>
            </w:rPr>
          </w:pPr>
          <w:hyperlink w:anchor="_Toc445907770" w:history="1">
            <w:r w:rsidR="005565CF" w:rsidRPr="00DA6268">
              <w:rPr>
                <w:rStyle w:val="Hyperlink"/>
                <w:noProof/>
              </w:rPr>
              <w:t>2.1.</w:t>
            </w:r>
            <w:r w:rsidR="005565CF">
              <w:rPr>
                <w:rFonts w:eastAsiaTheme="minorEastAsia"/>
                <w:noProof/>
                <w:sz w:val="22"/>
                <w:lang w:eastAsia="ro-RO"/>
              </w:rPr>
              <w:tab/>
            </w:r>
            <w:r w:rsidR="005565CF" w:rsidRPr="00DA6268">
              <w:rPr>
                <w:rStyle w:val="Hyperlink"/>
                <w:noProof/>
              </w:rPr>
              <w:t>Ce tip de apel de proiecte se lansează?</w:t>
            </w:r>
            <w:r w:rsidR="005565CF">
              <w:rPr>
                <w:noProof/>
                <w:webHidden/>
              </w:rPr>
              <w:tab/>
            </w:r>
            <w:r w:rsidR="005565CF">
              <w:rPr>
                <w:noProof/>
                <w:webHidden/>
              </w:rPr>
              <w:fldChar w:fldCharType="begin"/>
            </w:r>
            <w:r w:rsidR="005565CF">
              <w:rPr>
                <w:noProof/>
                <w:webHidden/>
              </w:rPr>
              <w:instrText xml:space="preserve"> PAGEREF _Toc445907770 \h </w:instrText>
            </w:r>
            <w:r w:rsidR="005565CF">
              <w:rPr>
                <w:noProof/>
                <w:webHidden/>
              </w:rPr>
            </w:r>
            <w:r w:rsidR="005565CF">
              <w:rPr>
                <w:noProof/>
                <w:webHidden/>
              </w:rPr>
              <w:fldChar w:fldCharType="separate"/>
            </w:r>
            <w:r w:rsidR="00E5358E">
              <w:rPr>
                <w:noProof/>
                <w:webHidden/>
              </w:rPr>
              <w:t>6</w:t>
            </w:r>
            <w:r w:rsidR="005565CF">
              <w:rPr>
                <w:noProof/>
                <w:webHidden/>
              </w:rPr>
              <w:fldChar w:fldCharType="end"/>
            </w:r>
          </w:hyperlink>
        </w:p>
        <w:p w14:paraId="3ACF40D6" w14:textId="77777777" w:rsidR="005565CF" w:rsidRDefault="00234A10">
          <w:pPr>
            <w:pStyle w:val="TOC2"/>
            <w:rPr>
              <w:rFonts w:eastAsiaTheme="minorEastAsia"/>
              <w:noProof/>
              <w:sz w:val="22"/>
              <w:lang w:eastAsia="ro-RO"/>
            </w:rPr>
          </w:pPr>
          <w:hyperlink w:anchor="_Toc445907771" w:history="1">
            <w:r w:rsidR="005565CF" w:rsidRPr="00DA6268">
              <w:rPr>
                <w:rStyle w:val="Hyperlink"/>
                <w:noProof/>
              </w:rPr>
              <w:t>2.2.</w:t>
            </w:r>
            <w:r w:rsidR="005565CF">
              <w:rPr>
                <w:rFonts w:eastAsiaTheme="minorEastAsia"/>
                <w:noProof/>
                <w:sz w:val="22"/>
                <w:lang w:eastAsia="ro-RO"/>
              </w:rPr>
              <w:tab/>
            </w:r>
            <w:r w:rsidR="005565CF" w:rsidRPr="00DA6268">
              <w:rPr>
                <w:rStyle w:val="Hyperlink"/>
                <w:noProof/>
              </w:rPr>
              <w:t>Care este perioada în care pot fi depuse proiectele?</w:t>
            </w:r>
            <w:r w:rsidR="005565CF">
              <w:rPr>
                <w:noProof/>
                <w:webHidden/>
              </w:rPr>
              <w:tab/>
            </w:r>
            <w:r w:rsidR="005565CF">
              <w:rPr>
                <w:noProof/>
                <w:webHidden/>
              </w:rPr>
              <w:fldChar w:fldCharType="begin"/>
            </w:r>
            <w:r w:rsidR="005565CF">
              <w:rPr>
                <w:noProof/>
                <w:webHidden/>
              </w:rPr>
              <w:instrText xml:space="preserve"> PAGEREF _Toc445907771 \h </w:instrText>
            </w:r>
            <w:r w:rsidR="005565CF">
              <w:rPr>
                <w:noProof/>
                <w:webHidden/>
              </w:rPr>
            </w:r>
            <w:r w:rsidR="005565CF">
              <w:rPr>
                <w:noProof/>
                <w:webHidden/>
              </w:rPr>
              <w:fldChar w:fldCharType="separate"/>
            </w:r>
            <w:r w:rsidR="00E5358E">
              <w:rPr>
                <w:noProof/>
                <w:webHidden/>
              </w:rPr>
              <w:t>7</w:t>
            </w:r>
            <w:r w:rsidR="005565CF">
              <w:rPr>
                <w:noProof/>
                <w:webHidden/>
              </w:rPr>
              <w:fldChar w:fldCharType="end"/>
            </w:r>
          </w:hyperlink>
        </w:p>
        <w:p w14:paraId="3BF717F3" w14:textId="77777777" w:rsidR="005565CF" w:rsidRDefault="00234A10">
          <w:pPr>
            <w:pStyle w:val="TOC2"/>
            <w:rPr>
              <w:rFonts w:eastAsiaTheme="minorEastAsia"/>
              <w:noProof/>
              <w:sz w:val="22"/>
              <w:lang w:eastAsia="ro-RO"/>
            </w:rPr>
          </w:pPr>
          <w:hyperlink w:anchor="_Toc445907772" w:history="1">
            <w:r w:rsidR="005565CF" w:rsidRPr="00DA6268">
              <w:rPr>
                <w:rStyle w:val="Hyperlink"/>
                <w:noProof/>
              </w:rPr>
              <w:t>2.3.</w:t>
            </w:r>
            <w:r w:rsidR="005565CF">
              <w:rPr>
                <w:rFonts w:eastAsiaTheme="minorEastAsia"/>
                <w:noProof/>
                <w:sz w:val="22"/>
                <w:lang w:eastAsia="ro-RO"/>
              </w:rPr>
              <w:tab/>
            </w:r>
            <w:r w:rsidR="005565CF" w:rsidRPr="00DA6268">
              <w:rPr>
                <w:rStyle w:val="Hyperlink"/>
                <w:noProof/>
              </w:rPr>
              <w:t>Unde se depun proiectele și care este modalitatea de depunere?</w:t>
            </w:r>
            <w:r w:rsidR="005565CF">
              <w:rPr>
                <w:noProof/>
                <w:webHidden/>
              </w:rPr>
              <w:tab/>
            </w:r>
            <w:r w:rsidR="005565CF">
              <w:rPr>
                <w:noProof/>
                <w:webHidden/>
              </w:rPr>
              <w:fldChar w:fldCharType="begin"/>
            </w:r>
            <w:r w:rsidR="005565CF">
              <w:rPr>
                <w:noProof/>
                <w:webHidden/>
              </w:rPr>
              <w:instrText xml:space="preserve"> PAGEREF _Toc445907772 \h </w:instrText>
            </w:r>
            <w:r w:rsidR="005565CF">
              <w:rPr>
                <w:noProof/>
                <w:webHidden/>
              </w:rPr>
            </w:r>
            <w:r w:rsidR="005565CF">
              <w:rPr>
                <w:noProof/>
                <w:webHidden/>
              </w:rPr>
              <w:fldChar w:fldCharType="separate"/>
            </w:r>
            <w:r w:rsidR="00E5358E">
              <w:rPr>
                <w:noProof/>
                <w:webHidden/>
              </w:rPr>
              <w:t>7</w:t>
            </w:r>
            <w:r w:rsidR="005565CF">
              <w:rPr>
                <w:noProof/>
                <w:webHidden/>
              </w:rPr>
              <w:fldChar w:fldCharType="end"/>
            </w:r>
          </w:hyperlink>
        </w:p>
        <w:p w14:paraId="115EA6B0" w14:textId="71225032" w:rsidR="005565CF" w:rsidRDefault="00234A10">
          <w:pPr>
            <w:pStyle w:val="TOC2"/>
            <w:rPr>
              <w:rFonts w:eastAsiaTheme="minorEastAsia"/>
              <w:noProof/>
              <w:sz w:val="22"/>
              <w:lang w:eastAsia="ro-RO"/>
            </w:rPr>
          </w:pPr>
          <w:hyperlink w:anchor="_Toc445907773" w:history="1">
            <w:r w:rsidR="005565CF" w:rsidRPr="00DA6268">
              <w:rPr>
                <w:rStyle w:val="Hyperlink"/>
                <w:noProof/>
              </w:rPr>
              <w:t>2.4.</w:t>
            </w:r>
            <w:r w:rsidR="005565CF">
              <w:rPr>
                <w:rFonts w:eastAsiaTheme="minorEastAsia"/>
                <w:noProof/>
                <w:sz w:val="22"/>
                <w:lang w:eastAsia="ro-RO"/>
              </w:rPr>
              <w:tab/>
            </w:r>
            <w:r w:rsidR="005565CF" w:rsidRPr="00DA6268">
              <w:rPr>
                <w:rStyle w:val="Hyperlink"/>
                <w:noProof/>
              </w:rPr>
              <w:t>Care este valoarea eligibilă minimă a unui proiect?</w:t>
            </w:r>
            <w:r w:rsidR="005565CF">
              <w:rPr>
                <w:noProof/>
                <w:webHidden/>
              </w:rPr>
              <w:tab/>
            </w:r>
            <w:r w:rsidR="005565CF">
              <w:rPr>
                <w:noProof/>
                <w:webHidden/>
              </w:rPr>
              <w:fldChar w:fldCharType="begin"/>
            </w:r>
            <w:r w:rsidR="005565CF">
              <w:rPr>
                <w:noProof/>
                <w:webHidden/>
              </w:rPr>
              <w:instrText xml:space="preserve"> PAGEREF _Toc445907773 \h </w:instrText>
            </w:r>
            <w:r w:rsidR="005565CF">
              <w:rPr>
                <w:noProof/>
                <w:webHidden/>
              </w:rPr>
            </w:r>
            <w:r w:rsidR="005565CF">
              <w:rPr>
                <w:noProof/>
                <w:webHidden/>
              </w:rPr>
              <w:fldChar w:fldCharType="separate"/>
            </w:r>
            <w:r w:rsidR="00E5358E">
              <w:rPr>
                <w:noProof/>
                <w:webHidden/>
              </w:rPr>
              <w:t>8</w:t>
            </w:r>
            <w:r w:rsidR="005565CF">
              <w:rPr>
                <w:noProof/>
                <w:webHidden/>
              </w:rPr>
              <w:fldChar w:fldCharType="end"/>
            </w:r>
          </w:hyperlink>
        </w:p>
        <w:p w14:paraId="772D6681" w14:textId="77777777" w:rsidR="005565CF" w:rsidRDefault="00234A10">
          <w:pPr>
            <w:pStyle w:val="TOC2"/>
            <w:rPr>
              <w:rFonts w:eastAsiaTheme="minorEastAsia"/>
              <w:noProof/>
              <w:sz w:val="22"/>
              <w:lang w:eastAsia="ro-RO"/>
            </w:rPr>
          </w:pPr>
          <w:hyperlink w:anchor="_Toc445907774" w:history="1">
            <w:r w:rsidR="005565CF" w:rsidRPr="00DA6268">
              <w:rPr>
                <w:rStyle w:val="Hyperlink"/>
                <w:noProof/>
              </w:rPr>
              <w:t>2.5.</w:t>
            </w:r>
            <w:r w:rsidR="005565CF">
              <w:rPr>
                <w:rFonts w:eastAsiaTheme="minorEastAsia"/>
                <w:noProof/>
                <w:sz w:val="22"/>
                <w:lang w:eastAsia="ro-RO"/>
              </w:rPr>
              <w:tab/>
            </w:r>
            <w:r w:rsidR="005565CF" w:rsidRPr="00DA6268">
              <w:rPr>
                <w:rStyle w:val="Hyperlink"/>
                <w:noProof/>
              </w:rPr>
              <w:t>Care este alocarea apelului de proiecte?</w:t>
            </w:r>
            <w:r w:rsidR="005565CF">
              <w:rPr>
                <w:noProof/>
                <w:webHidden/>
              </w:rPr>
              <w:tab/>
            </w:r>
            <w:r w:rsidR="005565CF">
              <w:rPr>
                <w:noProof/>
                <w:webHidden/>
              </w:rPr>
              <w:fldChar w:fldCharType="begin"/>
            </w:r>
            <w:r w:rsidR="005565CF">
              <w:rPr>
                <w:noProof/>
                <w:webHidden/>
              </w:rPr>
              <w:instrText xml:space="preserve"> PAGEREF _Toc445907774 \h </w:instrText>
            </w:r>
            <w:r w:rsidR="005565CF">
              <w:rPr>
                <w:noProof/>
                <w:webHidden/>
              </w:rPr>
            </w:r>
            <w:r w:rsidR="005565CF">
              <w:rPr>
                <w:noProof/>
                <w:webHidden/>
              </w:rPr>
              <w:fldChar w:fldCharType="separate"/>
            </w:r>
            <w:r w:rsidR="00E5358E">
              <w:rPr>
                <w:noProof/>
                <w:webHidden/>
              </w:rPr>
              <w:t>8</w:t>
            </w:r>
            <w:r w:rsidR="005565CF">
              <w:rPr>
                <w:noProof/>
                <w:webHidden/>
              </w:rPr>
              <w:fldChar w:fldCharType="end"/>
            </w:r>
          </w:hyperlink>
        </w:p>
        <w:p w14:paraId="23C26863" w14:textId="77777777" w:rsidR="005565CF" w:rsidRDefault="00234A10">
          <w:pPr>
            <w:pStyle w:val="TOC2"/>
            <w:rPr>
              <w:rFonts w:eastAsiaTheme="minorEastAsia"/>
              <w:noProof/>
              <w:sz w:val="22"/>
              <w:lang w:eastAsia="ro-RO"/>
            </w:rPr>
          </w:pPr>
          <w:hyperlink w:anchor="_Toc445907775" w:history="1">
            <w:r w:rsidR="005565CF" w:rsidRPr="00DA6268">
              <w:rPr>
                <w:rStyle w:val="Hyperlink"/>
                <w:noProof/>
              </w:rPr>
              <w:t>2.6.</w:t>
            </w:r>
            <w:r w:rsidR="005565CF">
              <w:rPr>
                <w:rFonts w:eastAsiaTheme="minorEastAsia"/>
                <w:noProof/>
                <w:sz w:val="22"/>
                <w:lang w:eastAsia="ro-RO"/>
              </w:rPr>
              <w:tab/>
            </w:r>
            <w:r w:rsidR="005565CF" w:rsidRPr="00DA6268">
              <w:rPr>
                <w:rStyle w:val="Hyperlink"/>
                <w:noProof/>
              </w:rPr>
              <w:t>Cine poate solicita finanțare în cadrul prezentului apel de proiecte?</w:t>
            </w:r>
            <w:r w:rsidR="005565CF">
              <w:rPr>
                <w:noProof/>
                <w:webHidden/>
              </w:rPr>
              <w:tab/>
            </w:r>
            <w:r w:rsidR="005565CF">
              <w:rPr>
                <w:noProof/>
                <w:webHidden/>
              </w:rPr>
              <w:fldChar w:fldCharType="begin"/>
            </w:r>
            <w:r w:rsidR="005565CF">
              <w:rPr>
                <w:noProof/>
                <w:webHidden/>
              </w:rPr>
              <w:instrText xml:space="preserve"> PAGEREF _Toc445907775 \h </w:instrText>
            </w:r>
            <w:r w:rsidR="005565CF">
              <w:rPr>
                <w:noProof/>
                <w:webHidden/>
              </w:rPr>
            </w:r>
            <w:r w:rsidR="005565CF">
              <w:rPr>
                <w:noProof/>
                <w:webHidden/>
              </w:rPr>
              <w:fldChar w:fldCharType="separate"/>
            </w:r>
            <w:r w:rsidR="00E5358E">
              <w:rPr>
                <w:noProof/>
                <w:webHidden/>
              </w:rPr>
              <w:t>8</w:t>
            </w:r>
            <w:r w:rsidR="005565CF">
              <w:rPr>
                <w:noProof/>
                <w:webHidden/>
              </w:rPr>
              <w:fldChar w:fldCharType="end"/>
            </w:r>
          </w:hyperlink>
        </w:p>
        <w:p w14:paraId="742B6BD0" w14:textId="77777777" w:rsidR="005565CF" w:rsidRDefault="00234A10">
          <w:pPr>
            <w:pStyle w:val="TOC2"/>
            <w:rPr>
              <w:rFonts w:eastAsiaTheme="minorEastAsia"/>
              <w:noProof/>
              <w:sz w:val="22"/>
              <w:lang w:eastAsia="ro-RO"/>
            </w:rPr>
          </w:pPr>
          <w:hyperlink w:anchor="_Toc445907776" w:history="1">
            <w:r w:rsidR="005565CF" w:rsidRPr="00DA6268">
              <w:rPr>
                <w:rStyle w:val="Hyperlink"/>
                <w:noProof/>
              </w:rPr>
              <w:t>2.7.</w:t>
            </w:r>
            <w:r w:rsidR="005565CF">
              <w:rPr>
                <w:rFonts w:eastAsiaTheme="minorEastAsia"/>
                <w:noProof/>
                <w:sz w:val="22"/>
                <w:lang w:eastAsia="ro-RO"/>
              </w:rPr>
              <w:tab/>
            </w:r>
            <w:r w:rsidR="005565CF" w:rsidRPr="00DA6268">
              <w:rPr>
                <w:rStyle w:val="Hyperlink"/>
                <w:noProof/>
              </w:rPr>
              <w:t>Care este specificul proiectelor ce pot fi depuse în cadrul prezentului apel de proiecte?</w:t>
            </w:r>
            <w:r w:rsidR="005565CF">
              <w:rPr>
                <w:noProof/>
                <w:webHidden/>
              </w:rPr>
              <w:tab/>
            </w:r>
            <w:r w:rsidR="005565CF">
              <w:rPr>
                <w:noProof/>
                <w:webHidden/>
              </w:rPr>
              <w:fldChar w:fldCharType="begin"/>
            </w:r>
            <w:r w:rsidR="005565CF">
              <w:rPr>
                <w:noProof/>
                <w:webHidden/>
              </w:rPr>
              <w:instrText xml:space="preserve"> PAGEREF _Toc445907776 \h </w:instrText>
            </w:r>
            <w:r w:rsidR="005565CF">
              <w:rPr>
                <w:noProof/>
                <w:webHidden/>
              </w:rPr>
            </w:r>
            <w:r w:rsidR="005565CF">
              <w:rPr>
                <w:noProof/>
                <w:webHidden/>
              </w:rPr>
              <w:fldChar w:fldCharType="separate"/>
            </w:r>
            <w:r w:rsidR="00E5358E">
              <w:rPr>
                <w:noProof/>
                <w:webHidden/>
              </w:rPr>
              <w:t>9</w:t>
            </w:r>
            <w:r w:rsidR="005565CF">
              <w:rPr>
                <w:noProof/>
                <w:webHidden/>
              </w:rPr>
              <w:fldChar w:fldCharType="end"/>
            </w:r>
          </w:hyperlink>
        </w:p>
        <w:p w14:paraId="40D40033" w14:textId="77777777" w:rsidR="005565CF" w:rsidRDefault="00234A10">
          <w:pPr>
            <w:pStyle w:val="TOC1"/>
            <w:tabs>
              <w:tab w:val="left" w:pos="440"/>
              <w:tab w:val="right" w:leader="dot" w:pos="9062"/>
            </w:tabs>
            <w:rPr>
              <w:rFonts w:eastAsiaTheme="minorEastAsia"/>
              <w:noProof/>
              <w:lang w:eastAsia="ro-RO"/>
            </w:rPr>
          </w:pPr>
          <w:hyperlink w:anchor="_Toc445907777" w:history="1">
            <w:r w:rsidR="005565CF" w:rsidRPr="00DA6268">
              <w:rPr>
                <w:rStyle w:val="Hyperlink"/>
                <w:noProof/>
              </w:rPr>
              <w:t>3.</w:t>
            </w:r>
            <w:r w:rsidR="005565CF">
              <w:rPr>
                <w:rFonts w:eastAsiaTheme="minorEastAsia"/>
                <w:noProof/>
                <w:lang w:eastAsia="ro-RO"/>
              </w:rPr>
              <w:tab/>
            </w:r>
            <w:r w:rsidR="005565CF" w:rsidRPr="00DA6268">
              <w:rPr>
                <w:rStyle w:val="Hyperlink"/>
                <w:noProof/>
              </w:rPr>
              <w:t>Ajutor de stat / Proiecte generatoare de venituri nete</w:t>
            </w:r>
            <w:r w:rsidR="005565CF">
              <w:rPr>
                <w:noProof/>
                <w:webHidden/>
              </w:rPr>
              <w:tab/>
            </w:r>
            <w:r w:rsidR="005565CF">
              <w:rPr>
                <w:noProof/>
                <w:webHidden/>
              </w:rPr>
              <w:fldChar w:fldCharType="begin"/>
            </w:r>
            <w:r w:rsidR="005565CF">
              <w:rPr>
                <w:noProof/>
                <w:webHidden/>
              </w:rPr>
              <w:instrText xml:space="preserve"> PAGEREF _Toc445907777 \h </w:instrText>
            </w:r>
            <w:r w:rsidR="005565CF">
              <w:rPr>
                <w:noProof/>
                <w:webHidden/>
              </w:rPr>
            </w:r>
            <w:r w:rsidR="005565CF">
              <w:rPr>
                <w:noProof/>
                <w:webHidden/>
              </w:rPr>
              <w:fldChar w:fldCharType="separate"/>
            </w:r>
            <w:r w:rsidR="00E5358E">
              <w:rPr>
                <w:noProof/>
                <w:webHidden/>
              </w:rPr>
              <w:t>9</w:t>
            </w:r>
            <w:r w:rsidR="005565CF">
              <w:rPr>
                <w:noProof/>
                <w:webHidden/>
              </w:rPr>
              <w:fldChar w:fldCharType="end"/>
            </w:r>
          </w:hyperlink>
        </w:p>
        <w:p w14:paraId="20188543" w14:textId="77777777" w:rsidR="005565CF" w:rsidRDefault="00234A10">
          <w:pPr>
            <w:pStyle w:val="TOC1"/>
            <w:tabs>
              <w:tab w:val="left" w:pos="440"/>
              <w:tab w:val="right" w:leader="dot" w:pos="9062"/>
            </w:tabs>
            <w:rPr>
              <w:rFonts w:eastAsiaTheme="minorEastAsia"/>
              <w:noProof/>
              <w:lang w:eastAsia="ro-RO"/>
            </w:rPr>
          </w:pPr>
          <w:hyperlink w:anchor="_Toc445907778" w:history="1">
            <w:r w:rsidR="005565CF" w:rsidRPr="00DA6268">
              <w:rPr>
                <w:rStyle w:val="Hyperlink"/>
                <w:noProof/>
              </w:rPr>
              <w:t>4.</w:t>
            </w:r>
            <w:r w:rsidR="005565CF">
              <w:rPr>
                <w:rFonts w:eastAsiaTheme="minorEastAsia"/>
                <w:noProof/>
                <w:lang w:eastAsia="ro-RO"/>
              </w:rPr>
              <w:tab/>
            </w:r>
            <w:r w:rsidR="005565CF" w:rsidRPr="00DA6268">
              <w:rPr>
                <w:rStyle w:val="Hyperlink"/>
                <w:noProof/>
              </w:rPr>
              <w:t>Criterii de eligibilitate și selecție</w:t>
            </w:r>
            <w:r w:rsidR="005565CF">
              <w:rPr>
                <w:noProof/>
                <w:webHidden/>
              </w:rPr>
              <w:tab/>
            </w:r>
            <w:r w:rsidR="005565CF">
              <w:rPr>
                <w:noProof/>
                <w:webHidden/>
              </w:rPr>
              <w:fldChar w:fldCharType="begin"/>
            </w:r>
            <w:r w:rsidR="005565CF">
              <w:rPr>
                <w:noProof/>
                <w:webHidden/>
              </w:rPr>
              <w:instrText xml:space="preserve"> PAGEREF _Toc445907778 \h </w:instrText>
            </w:r>
            <w:r w:rsidR="005565CF">
              <w:rPr>
                <w:noProof/>
                <w:webHidden/>
              </w:rPr>
            </w:r>
            <w:r w:rsidR="005565CF">
              <w:rPr>
                <w:noProof/>
                <w:webHidden/>
              </w:rPr>
              <w:fldChar w:fldCharType="separate"/>
            </w:r>
            <w:r w:rsidR="00E5358E">
              <w:rPr>
                <w:noProof/>
                <w:webHidden/>
              </w:rPr>
              <w:t>10</w:t>
            </w:r>
            <w:r w:rsidR="005565CF">
              <w:rPr>
                <w:noProof/>
                <w:webHidden/>
              </w:rPr>
              <w:fldChar w:fldCharType="end"/>
            </w:r>
          </w:hyperlink>
        </w:p>
        <w:p w14:paraId="67BD21EC" w14:textId="77777777" w:rsidR="005565CF" w:rsidRDefault="00234A10">
          <w:pPr>
            <w:pStyle w:val="TOC2"/>
            <w:rPr>
              <w:rFonts w:eastAsiaTheme="minorEastAsia"/>
              <w:noProof/>
              <w:sz w:val="22"/>
              <w:lang w:eastAsia="ro-RO"/>
            </w:rPr>
          </w:pPr>
          <w:hyperlink w:anchor="_Toc445907779" w:history="1">
            <w:r w:rsidR="005565CF" w:rsidRPr="00DA6268">
              <w:rPr>
                <w:rStyle w:val="Hyperlink"/>
                <w:noProof/>
              </w:rPr>
              <w:t>4.1.</w:t>
            </w:r>
            <w:r w:rsidR="005565CF">
              <w:rPr>
                <w:rFonts w:eastAsiaTheme="minorEastAsia"/>
                <w:noProof/>
                <w:sz w:val="22"/>
                <w:lang w:eastAsia="ro-RO"/>
              </w:rPr>
              <w:tab/>
            </w:r>
            <w:r w:rsidR="005565CF" w:rsidRPr="00DA6268">
              <w:rPr>
                <w:rStyle w:val="Hyperlink"/>
                <w:noProof/>
              </w:rPr>
              <w:t>Eligibilitatea solicitantului</w:t>
            </w:r>
            <w:r w:rsidR="005565CF">
              <w:rPr>
                <w:noProof/>
                <w:webHidden/>
              </w:rPr>
              <w:tab/>
            </w:r>
            <w:r w:rsidR="005565CF">
              <w:rPr>
                <w:noProof/>
                <w:webHidden/>
              </w:rPr>
              <w:fldChar w:fldCharType="begin"/>
            </w:r>
            <w:r w:rsidR="005565CF">
              <w:rPr>
                <w:noProof/>
                <w:webHidden/>
              </w:rPr>
              <w:instrText xml:space="preserve"> PAGEREF _Toc445907779 \h </w:instrText>
            </w:r>
            <w:r w:rsidR="005565CF">
              <w:rPr>
                <w:noProof/>
                <w:webHidden/>
              </w:rPr>
            </w:r>
            <w:r w:rsidR="005565CF">
              <w:rPr>
                <w:noProof/>
                <w:webHidden/>
              </w:rPr>
              <w:fldChar w:fldCharType="separate"/>
            </w:r>
            <w:r w:rsidR="00E5358E">
              <w:rPr>
                <w:noProof/>
                <w:webHidden/>
              </w:rPr>
              <w:t>10</w:t>
            </w:r>
            <w:r w:rsidR="005565CF">
              <w:rPr>
                <w:noProof/>
                <w:webHidden/>
              </w:rPr>
              <w:fldChar w:fldCharType="end"/>
            </w:r>
          </w:hyperlink>
        </w:p>
        <w:p w14:paraId="5DCB389E" w14:textId="77777777" w:rsidR="005565CF" w:rsidRDefault="00234A10">
          <w:pPr>
            <w:pStyle w:val="TOC2"/>
            <w:rPr>
              <w:rFonts w:eastAsiaTheme="minorEastAsia"/>
              <w:noProof/>
              <w:sz w:val="22"/>
              <w:lang w:eastAsia="ro-RO"/>
            </w:rPr>
          </w:pPr>
          <w:hyperlink w:anchor="_Toc445907780" w:history="1">
            <w:r w:rsidR="005565CF" w:rsidRPr="00DA6268">
              <w:rPr>
                <w:rStyle w:val="Hyperlink"/>
                <w:noProof/>
              </w:rPr>
              <w:t>4.2.</w:t>
            </w:r>
            <w:r w:rsidR="005565CF">
              <w:rPr>
                <w:rFonts w:eastAsiaTheme="minorEastAsia"/>
                <w:noProof/>
                <w:sz w:val="22"/>
                <w:lang w:eastAsia="ro-RO"/>
              </w:rPr>
              <w:tab/>
            </w:r>
            <w:r w:rsidR="005565CF" w:rsidRPr="00DA6268">
              <w:rPr>
                <w:rStyle w:val="Hyperlink"/>
                <w:noProof/>
              </w:rPr>
              <w:t>Eligibilitatea proiectului</w:t>
            </w:r>
            <w:r w:rsidR="005565CF">
              <w:rPr>
                <w:noProof/>
                <w:webHidden/>
              </w:rPr>
              <w:tab/>
            </w:r>
            <w:r w:rsidR="005565CF">
              <w:rPr>
                <w:noProof/>
                <w:webHidden/>
              </w:rPr>
              <w:fldChar w:fldCharType="begin"/>
            </w:r>
            <w:r w:rsidR="005565CF">
              <w:rPr>
                <w:noProof/>
                <w:webHidden/>
              </w:rPr>
              <w:instrText xml:space="preserve"> PAGEREF _Toc445907780 \h </w:instrText>
            </w:r>
            <w:r w:rsidR="005565CF">
              <w:rPr>
                <w:noProof/>
                <w:webHidden/>
              </w:rPr>
            </w:r>
            <w:r w:rsidR="005565CF">
              <w:rPr>
                <w:noProof/>
                <w:webHidden/>
              </w:rPr>
              <w:fldChar w:fldCharType="separate"/>
            </w:r>
            <w:r w:rsidR="00E5358E">
              <w:rPr>
                <w:noProof/>
                <w:webHidden/>
              </w:rPr>
              <w:t>13</w:t>
            </w:r>
            <w:r w:rsidR="005565CF">
              <w:rPr>
                <w:noProof/>
                <w:webHidden/>
              </w:rPr>
              <w:fldChar w:fldCharType="end"/>
            </w:r>
          </w:hyperlink>
        </w:p>
        <w:p w14:paraId="5847F617" w14:textId="77777777" w:rsidR="005565CF" w:rsidRDefault="00234A10">
          <w:pPr>
            <w:pStyle w:val="TOC2"/>
            <w:rPr>
              <w:rFonts w:eastAsiaTheme="minorEastAsia"/>
              <w:noProof/>
              <w:sz w:val="22"/>
              <w:lang w:eastAsia="ro-RO"/>
            </w:rPr>
          </w:pPr>
          <w:hyperlink w:anchor="_Toc445907781" w:history="1">
            <w:r w:rsidR="005565CF" w:rsidRPr="00DA6268">
              <w:rPr>
                <w:rStyle w:val="Hyperlink"/>
                <w:noProof/>
              </w:rPr>
              <w:t>4.3.</w:t>
            </w:r>
            <w:r w:rsidR="005565CF">
              <w:rPr>
                <w:rFonts w:eastAsiaTheme="minorEastAsia"/>
                <w:noProof/>
                <w:sz w:val="22"/>
                <w:lang w:eastAsia="ro-RO"/>
              </w:rPr>
              <w:tab/>
            </w:r>
            <w:r w:rsidR="005565CF" w:rsidRPr="00DA6268">
              <w:rPr>
                <w:rStyle w:val="Hyperlink"/>
                <w:noProof/>
              </w:rPr>
              <w:t>Eligibilitatea cheltuielilor</w:t>
            </w:r>
            <w:r w:rsidR="005565CF">
              <w:rPr>
                <w:noProof/>
                <w:webHidden/>
              </w:rPr>
              <w:tab/>
            </w:r>
            <w:r w:rsidR="005565CF">
              <w:rPr>
                <w:noProof/>
                <w:webHidden/>
              </w:rPr>
              <w:fldChar w:fldCharType="begin"/>
            </w:r>
            <w:r w:rsidR="005565CF">
              <w:rPr>
                <w:noProof/>
                <w:webHidden/>
              </w:rPr>
              <w:instrText xml:space="preserve"> PAGEREF _Toc445907781 \h </w:instrText>
            </w:r>
            <w:r w:rsidR="005565CF">
              <w:rPr>
                <w:noProof/>
                <w:webHidden/>
              </w:rPr>
            </w:r>
            <w:r w:rsidR="005565CF">
              <w:rPr>
                <w:noProof/>
                <w:webHidden/>
              </w:rPr>
              <w:fldChar w:fldCharType="separate"/>
            </w:r>
            <w:r w:rsidR="00E5358E">
              <w:rPr>
                <w:noProof/>
                <w:webHidden/>
              </w:rPr>
              <w:t>16</w:t>
            </w:r>
            <w:r w:rsidR="005565CF">
              <w:rPr>
                <w:noProof/>
                <w:webHidden/>
              </w:rPr>
              <w:fldChar w:fldCharType="end"/>
            </w:r>
          </w:hyperlink>
        </w:p>
        <w:p w14:paraId="5BB8B163" w14:textId="77777777" w:rsidR="005565CF" w:rsidRDefault="00234A10">
          <w:pPr>
            <w:pStyle w:val="TOC1"/>
            <w:tabs>
              <w:tab w:val="left" w:pos="440"/>
              <w:tab w:val="right" w:leader="dot" w:pos="9062"/>
            </w:tabs>
            <w:rPr>
              <w:rFonts w:eastAsiaTheme="minorEastAsia"/>
              <w:noProof/>
              <w:lang w:eastAsia="ro-RO"/>
            </w:rPr>
          </w:pPr>
          <w:hyperlink w:anchor="_Toc445907782" w:history="1">
            <w:r w:rsidR="005565CF" w:rsidRPr="00DA6268">
              <w:rPr>
                <w:rStyle w:val="Hyperlink"/>
                <w:noProof/>
              </w:rPr>
              <w:t>5.</w:t>
            </w:r>
            <w:r w:rsidR="005565CF">
              <w:rPr>
                <w:rFonts w:eastAsiaTheme="minorEastAsia"/>
                <w:noProof/>
                <w:lang w:eastAsia="ro-RO"/>
              </w:rPr>
              <w:tab/>
            </w:r>
            <w:r w:rsidR="005565CF" w:rsidRPr="00DA6268">
              <w:rPr>
                <w:rStyle w:val="Hyperlink"/>
                <w:noProof/>
              </w:rPr>
              <w:t>Criterii de evaluare tehnică și financiară</w:t>
            </w:r>
            <w:r w:rsidR="005565CF">
              <w:rPr>
                <w:noProof/>
                <w:webHidden/>
              </w:rPr>
              <w:tab/>
            </w:r>
            <w:r w:rsidR="005565CF">
              <w:rPr>
                <w:noProof/>
                <w:webHidden/>
              </w:rPr>
              <w:fldChar w:fldCharType="begin"/>
            </w:r>
            <w:r w:rsidR="005565CF">
              <w:rPr>
                <w:noProof/>
                <w:webHidden/>
              </w:rPr>
              <w:instrText xml:space="preserve"> PAGEREF _Toc445907782 \h </w:instrText>
            </w:r>
            <w:r w:rsidR="005565CF">
              <w:rPr>
                <w:noProof/>
                <w:webHidden/>
              </w:rPr>
            </w:r>
            <w:r w:rsidR="005565CF">
              <w:rPr>
                <w:noProof/>
                <w:webHidden/>
              </w:rPr>
              <w:fldChar w:fldCharType="separate"/>
            </w:r>
            <w:r w:rsidR="00E5358E">
              <w:rPr>
                <w:noProof/>
                <w:webHidden/>
              </w:rPr>
              <w:t>20</w:t>
            </w:r>
            <w:r w:rsidR="005565CF">
              <w:rPr>
                <w:noProof/>
                <w:webHidden/>
              </w:rPr>
              <w:fldChar w:fldCharType="end"/>
            </w:r>
          </w:hyperlink>
        </w:p>
        <w:p w14:paraId="577A056B" w14:textId="4C6B8573" w:rsidR="005565CF" w:rsidRDefault="00234A10">
          <w:pPr>
            <w:pStyle w:val="TOC1"/>
            <w:tabs>
              <w:tab w:val="left" w:pos="440"/>
              <w:tab w:val="right" w:leader="dot" w:pos="9062"/>
            </w:tabs>
            <w:rPr>
              <w:rFonts w:eastAsiaTheme="minorEastAsia"/>
              <w:noProof/>
              <w:lang w:eastAsia="ro-RO"/>
            </w:rPr>
          </w:pPr>
          <w:hyperlink w:anchor="_Toc445907783" w:history="1">
            <w:r w:rsidR="005565CF" w:rsidRPr="00DA6268">
              <w:rPr>
                <w:rStyle w:val="Hyperlink"/>
                <w:noProof/>
              </w:rPr>
              <w:t>6.</w:t>
            </w:r>
            <w:r w:rsidR="005565CF">
              <w:rPr>
                <w:rFonts w:eastAsiaTheme="minorEastAsia"/>
                <w:noProof/>
                <w:lang w:eastAsia="ro-RO"/>
              </w:rPr>
              <w:tab/>
            </w:r>
            <w:r w:rsidR="005565CF" w:rsidRPr="00DA6268">
              <w:rPr>
                <w:rStyle w:val="Hyperlink"/>
                <w:noProof/>
              </w:rPr>
              <w:t>Completarea cererii de finanțare</w:t>
            </w:r>
            <w:r w:rsidR="005565CF">
              <w:rPr>
                <w:noProof/>
                <w:webHidden/>
              </w:rPr>
              <w:tab/>
            </w:r>
            <w:r w:rsidR="005565CF">
              <w:rPr>
                <w:noProof/>
                <w:webHidden/>
              </w:rPr>
              <w:fldChar w:fldCharType="begin"/>
            </w:r>
            <w:r w:rsidR="005565CF">
              <w:rPr>
                <w:noProof/>
                <w:webHidden/>
              </w:rPr>
              <w:instrText xml:space="preserve"> PAGEREF _Toc445907783 \h </w:instrText>
            </w:r>
            <w:r w:rsidR="005565CF">
              <w:rPr>
                <w:noProof/>
                <w:webHidden/>
              </w:rPr>
            </w:r>
            <w:r w:rsidR="005565CF">
              <w:rPr>
                <w:noProof/>
                <w:webHidden/>
              </w:rPr>
              <w:fldChar w:fldCharType="separate"/>
            </w:r>
            <w:r w:rsidR="00E5358E">
              <w:rPr>
                <w:noProof/>
                <w:webHidden/>
              </w:rPr>
              <w:t>22</w:t>
            </w:r>
            <w:r w:rsidR="005565CF">
              <w:rPr>
                <w:noProof/>
                <w:webHidden/>
              </w:rPr>
              <w:fldChar w:fldCharType="end"/>
            </w:r>
          </w:hyperlink>
        </w:p>
        <w:p w14:paraId="7F2ECDA2" w14:textId="77777777" w:rsidR="005565CF" w:rsidRDefault="00234A10">
          <w:pPr>
            <w:pStyle w:val="TOC2"/>
            <w:rPr>
              <w:rFonts w:eastAsiaTheme="minorEastAsia"/>
              <w:noProof/>
              <w:sz w:val="22"/>
              <w:lang w:eastAsia="ro-RO"/>
            </w:rPr>
          </w:pPr>
          <w:hyperlink w:anchor="_Toc445907784" w:history="1">
            <w:r w:rsidR="005565CF" w:rsidRPr="00DA6268">
              <w:rPr>
                <w:rStyle w:val="Hyperlink"/>
                <w:noProof/>
              </w:rPr>
              <w:t>6.1.</w:t>
            </w:r>
            <w:r w:rsidR="005565CF">
              <w:rPr>
                <w:rFonts w:eastAsiaTheme="minorEastAsia"/>
                <w:noProof/>
                <w:sz w:val="22"/>
                <w:lang w:eastAsia="ro-RO"/>
              </w:rPr>
              <w:tab/>
            </w:r>
            <w:r w:rsidR="005565CF" w:rsidRPr="00DA6268">
              <w:rPr>
                <w:rStyle w:val="Hyperlink"/>
                <w:noProof/>
              </w:rPr>
              <w:t>La data depunerii cererii de finanțare</w:t>
            </w:r>
            <w:r w:rsidR="005565CF">
              <w:rPr>
                <w:noProof/>
                <w:webHidden/>
              </w:rPr>
              <w:tab/>
            </w:r>
            <w:r w:rsidR="005565CF">
              <w:rPr>
                <w:noProof/>
                <w:webHidden/>
              </w:rPr>
              <w:fldChar w:fldCharType="begin"/>
            </w:r>
            <w:r w:rsidR="005565CF">
              <w:rPr>
                <w:noProof/>
                <w:webHidden/>
              </w:rPr>
              <w:instrText xml:space="preserve"> PAGEREF _Toc445907784 \h </w:instrText>
            </w:r>
            <w:r w:rsidR="005565CF">
              <w:rPr>
                <w:noProof/>
                <w:webHidden/>
              </w:rPr>
            </w:r>
            <w:r w:rsidR="005565CF">
              <w:rPr>
                <w:noProof/>
                <w:webHidden/>
              </w:rPr>
              <w:fldChar w:fldCharType="separate"/>
            </w:r>
            <w:r w:rsidR="00E5358E">
              <w:rPr>
                <w:noProof/>
                <w:webHidden/>
              </w:rPr>
              <w:t>23</w:t>
            </w:r>
            <w:r w:rsidR="005565CF">
              <w:rPr>
                <w:noProof/>
                <w:webHidden/>
              </w:rPr>
              <w:fldChar w:fldCharType="end"/>
            </w:r>
          </w:hyperlink>
        </w:p>
        <w:p w14:paraId="4193B20B" w14:textId="53EB6D36" w:rsidR="005565CF" w:rsidRDefault="00234A10">
          <w:pPr>
            <w:pStyle w:val="TOC2"/>
            <w:rPr>
              <w:rFonts w:eastAsiaTheme="minorEastAsia"/>
              <w:noProof/>
              <w:sz w:val="22"/>
              <w:lang w:eastAsia="ro-RO"/>
            </w:rPr>
          </w:pPr>
          <w:hyperlink w:anchor="_Toc445907785" w:history="1">
            <w:r w:rsidR="005565CF" w:rsidRPr="00DA6268">
              <w:rPr>
                <w:rStyle w:val="Hyperlink"/>
                <w:noProof/>
              </w:rPr>
              <w:t>6.2.</w:t>
            </w:r>
            <w:r w:rsidR="005565CF">
              <w:rPr>
                <w:rFonts w:eastAsiaTheme="minorEastAsia"/>
                <w:noProof/>
                <w:sz w:val="22"/>
                <w:lang w:eastAsia="ro-RO"/>
              </w:rPr>
              <w:tab/>
            </w:r>
            <w:r w:rsidR="005565CF" w:rsidRPr="00DA6268">
              <w:rPr>
                <w:rStyle w:val="Hyperlink"/>
                <w:noProof/>
              </w:rPr>
              <w:t>In etapa de contractare</w:t>
            </w:r>
            <w:r w:rsidR="005565CF">
              <w:rPr>
                <w:noProof/>
                <w:webHidden/>
              </w:rPr>
              <w:tab/>
            </w:r>
            <w:r w:rsidR="005565CF">
              <w:rPr>
                <w:noProof/>
                <w:webHidden/>
              </w:rPr>
              <w:fldChar w:fldCharType="begin"/>
            </w:r>
            <w:r w:rsidR="005565CF">
              <w:rPr>
                <w:noProof/>
                <w:webHidden/>
              </w:rPr>
              <w:instrText xml:space="preserve"> PAGEREF _Toc445907785 \h </w:instrText>
            </w:r>
            <w:r w:rsidR="005565CF">
              <w:rPr>
                <w:noProof/>
                <w:webHidden/>
              </w:rPr>
            </w:r>
            <w:r w:rsidR="005565CF">
              <w:rPr>
                <w:noProof/>
                <w:webHidden/>
              </w:rPr>
              <w:fldChar w:fldCharType="separate"/>
            </w:r>
            <w:r w:rsidR="00E5358E">
              <w:rPr>
                <w:noProof/>
                <w:webHidden/>
              </w:rPr>
              <w:t>28</w:t>
            </w:r>
            <w:r w:rsidR="005565CF">
              <w:rPr>
                <w:noProof/>
                <w:webHidden/>
              </w:rPr>
              <w:fldChar w:fldCharType="end"/>
            </w:r>
          </w:hyperlink>
        </w:p>
        <w:p w14:paraId="5A2222F1" w14:textId="09C981B1" w:rsidR="005565CF" w:rsidRDefault="00234A10">
          <w:pPr>
            <w:pStyle w:val="TOC1"/>
            <w:tabs>
              <w:tab w:val="left" w:pos="440"/>
              <w:tab w:val="right" w:leader="dot" w:pos="9062"/>
            </w:tabs>
            <w:rPr>
              <w:rFonts w:eastAsiaTheme="minorEastAsia"/>
              <w:noProof/>
              <w:lang w:eastAsia="ro-RO"/>
            </w:rPr>
          </w:pPr>
          <w:hyperlink w:anchor="_Toc445907786" w:history="1">
            <w:r w:rsidR="005565CF" w:rsidRPr="00DA6268">
              <w:rPr>
                <w:rStyle w:val="Hyperlink"/>
                <w:noProof/>
              </w:rPr>
              <w:t>7.</w:t>
            </w:r>
            <w:r w:rsidR="005565CF">
              <w:rPr>
                <w:rFonts w:eastAsiaTheme="minorEastAsia"/>
                <w:noProof/>
                <w:lang w:eastAsia="ro-RO"/>
              </w:rPr>
              <w:tab/>
            </w:r>
            <w:r w:rsidR="005565CF" w:rsidRPr="00DA6268">
              <w:rPr>
                <w:rStyle w:val="Hyperlink"/>
                <w:noProof/>
              </w:rPr>
              <w:t>Procesul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_Toc445907786 \h </w:instrText>
            </w:r>
            <w:r w:rsidR="005565CF">
              <w:rPr>
                <w:noProof/>
                <w:webHidden/>
              </w:rPr>
            </w:r>
            <w:r w:rsidR="005565CF">
              <w:rPr>
                <w:noProof/>
                <w:webHidden/>
              </w:rPr>
              <w:fldChar w:fldCharType="separate"/>
            </w:r>
            <w:r w:rsidR="00E5358E">
              <w:rPr>
                <w:noProof/>
                <w:webHidden/>
              </w:rPr>
              <w:t>29</w:t>
            </w:r>
            <w:r w:rsidR="005565CF">
              <w:rPr>
                <w:noProof/>
                <w:webHidden/>
              </w:rPr>
              <w:fldChar w:fldCharType="end"/>
            </w:r>
          </w:hyperlink>
        </w:p>
        <w:p w14:paraId="6AA3544F" w14:textId="12812B4F" w:rsidR="005565CF" w:rsidRDefault="00234A10">
          <w:pPr>
            <w:pStyle w:val="TOC2"/>
            <w:rPr>
              <w:rFonts w:eastAsiaTheme="minorEastAsia"/>
              <w:noProof/>
              <w:sz w:val="22"/>
              <w:lang w:eastAsia="ro-RO"/>
            </w:rPr>
          </w:pPr>
          <w:hyperlink w:anchor="_Toc445907787" w:history="1">
            <w:r w:rsidR="005565CF" w:rsidRPr="00DA6268">
              <w:rPr>
                <w:rStyle w:val="Hyperlink"/>
                <w:noProof/>
              </w:rPr>
              <w:t>7.1.</w:t>
            </w:r>
            <w:r w:rsidR="005565CF">
              <w:rPr>
                <w:rFonts w:eastAsiaTheme="minorEastAsia"/>
                <w:noProof/>
                <w:sz w:val="22"/>
                <w:lang w:eastAsia="ro-RO"/>
              </w:rPr>
              <w:tab/>
            </w:r>
            <w:r w:rsidR="005565CF" w:rsidRPr="00DA6268">
              <w:rPr>
                <w:rStyle w:val="Hyperlink"/>
                <w:noProof/>
              </w:rPr>
              <w:t>Cum se realizează  procesul de evaluare și selecție a proiectelor?</w:t>
            </w:r>
            <w:r w:rsidR="005565CF">
              <w:rPr>
                <w:noProof/>
                <w:webHidden/>
              </w:rPr>
              <w:tab/>
            </w:r>
            <w:r w:rsidR="005565CF">
              <w:rPr>
                <w:noProof/>
                <w:webHidden/>
              </w:rPr>
              <w:fldChar w:fldCharType="begin"/>
            </w:r>
            <w:r w:rsidR="005565CF">
              <w:rPr>
                <w:noProof/>
                <w:webHidden/>
              </w:rPr>
              <w:instrText xml:space="preserve"> PAGEREF _Toc445907787 \h </w:instrText>
            </w:r>
            <w:r w:rsidR="005565CF">
              <w:rPr>
                <w:noProof/>
                <w:webHidden/>
              </w:rPr>
            </w:r>
            <w:r w:rsidR="005565CF">
              <w:rPr>
                <w:noProof/>
                <w:webHidden/>
              </w:rPr>
              <w:fldChar w:fldCharType="separate"/>
            </w:r>
            <w:r w:rsidR="00E5358E">
              <w:rPr>
                <w:noProof/>
                <w:webHidden/>
              </w:rPr>
              <w:t>29</w:t>
            </w:r>
            <w:r w:rsidR="005565CF">
              <w:rPr>
                <w:noProof/>
                <w:webHidden/>
              </w:rPr>
              <w:fldChar w:fldCharType="end"/>
            </w:r>
          </w:hyperlink>
        </w:p>
        <w:p w14:paraId="16E655F6" w14:textId="77777777" w:rsidR="005565CF" w:rsidRDefault="00234A10">
          <w:pPr>
            <w:pStyle w:val="TOC2"/>
            <w:rPr>
              <w:rFonts w:eastAsiaTheme="minorEastAsia"/>
              <w:noProof/>
              <w:sz w:val="22"/>
              <w:lang w:eastAsia="ro-RO"/>
            </w:rPr>
          </w:pPr>
          <w:hyperlink w:anchor="_Toc445907788" w:history="1">
            <w:r w:rsidR="005565CF" w:rsidRPr="00DA6268">
              <w:rPr>
                <w:rStyle w:val="Hyperlink"/>
                <w:noProof/>
              </w:rPr>
              <w:t>7.2.</w:t>
            </w:r>
            <w:r w:rsidR="005565CF">
              <w:rPr>
                <w:rFonts w:eastAsiaTheme="minorEastAsia"/>
                <w:noProof/>
                <w:sz w:val="22"/>
                <w:lang w:eastAsia="ro-RO"/>
              </w:rPr>
              <w:tab/>
            </w:r>
            <w:r w:rsidR="005565CF" w:rsidRPr="00DA6268">
              <w:rPr>
                <w:rStyle w:val="Hyperlink"/>
                <w:noProof/>
              </w:rPr>
              <w:t>Care sunt etapele procesului de evaluare, selecție și contractare a proiectelor?</w:t>
            </w:r>
            <w:r w:rsidR="005565CF">
              <w:rPr>
                <w:noProof/>
                <w:webHidden/>
              </w:rPr>
              <w:tab/>
            </w:r>
            <w:r w:rsidR="005565CF">
              <w:rPr>
                <w:noProof/>
                <w:webHidden/>
              </w:rPr>
              <w:fldChar w:fldCharType="begin"/>
            </w:r>
            <w:r w:rsidR="005565CF">
              <w:rPr>
                <w:noProof/>
                <w:webHidden/>
              </w:rPr>
              <w:instrText xml:space="preserve"> PAGEREF _Toc445907788 \h </w:instrText>
            </w:r>
            <w:r w:rsidR="005565CF">
              <w:rPr>
                <w:noProof/>
                <w:webHidden/>
              </w:rPr>
            </w:r>
            <w:r w:rsidR="005565CF">
              <w:rPr>
                <w:noProof/>
                <w:webHidden/>
              </w:rPr>
              <w:fldChar w:fldCharType="separate"/>
            </w:r>
            <w:r w:rsidR="00E5358E">
              <w:rPr>
                <w:noProof/>
                <w:webHidden/>
              </w:rPr>
              <w:t>29</w:t>
            </w:r>
            <w:r w:rsidR="005565CF">
              <w:rPr>
                <w:noProof/>
                <w:webHidden/>
              </w:rPr>
              <w:fldChar w:fldCharType="end"/>
            </w:r>
          </w:hyperlink>
        </w:p>
        <w:p w14:paraId="1D7C6A21" w14:textId="00673E89" w:rsidR="005565CF" w:rsidRDefault="00234A10">
          <w:pPr>
            <w:pStyle w:val="TOC2"/>
            <w:rPr>
              <w:rFonts w:eastAsiaTheme="minorEastAsia"/>
              <w:noProof/>
              <w:sz w:val="22"/>
              <w:lang w:eastAsia="ro-RO"/>
            </w:rPr>
          </w:pPr>
          <w:hyperlink w:anchor="_Toc445907789" w:history="1">
            <w:r w:rsidR="005565CF" w:rsidRPr="00DA6268">
              <w:rPr>
                <w:rStyle w:val="Hyperlink"/>
                <w:noProof/>
              </w:rPr>
              <w:t>7.3.</w:t>
            </w:r>
            <w:r w:rsidR="005565CF">
              <w:rPr>
                <w:rFonts w:eastAsiaTheme="minorEastAsia"/>
                <w:noProof/>
                <w:sz w:val="22"/>
                <w:lang w:eastAsia="ro-RO"/>
              </w:rPr>
              <w:tab/>
            </w:r>
            <w:r w:rsidR="005565CF" w:rsidRPr="00DA6268">
              <w:rPr>
                <w:rStyle w:val="Hyperlink"/>
                <w:noProof/>
              </w:rPr>
              <w:t>Care sunt clauzele contractuale aplicabile?</w:t>
            </w:r>
            <w:r w:rsidR="005565CF">
              <w:rPr>
                <w:noProof/>
                <w:webHidden/>
              </w:rPr>
              <w:tab/>
            </w:r>
            <w:r w:rsidR="005565CF">
              <w:rPr>
                <w:noProof/>
                <w:webHidden/>
              </w:rPr>
              <w:fldChar w:fldCharType="begin"/>
            </w:r>
            <w:r w:rsidR="005565CF">
              <w:rPr>
                <w:noProof/>
                <w:webHidden/>
              </w:rPr>
              <w:instrText xml:space="preserve"> PAGEREF _Toc445907789 \h </w:instrText>
            </w:r>
            <w:r w:rsidR="005565CF">
              <w:rPr>
                <w:noProof/>
                <w:webHidden/>
              </w:rPr>
            </w:r>
            <w:r w:rsidR="005565CF">
              <w:rPr>
                <w:noProof/>
                <w:webHidden/>
              </w:rPr>
              <w:fldChar w:fldCharType="separate"/>
            </w:r>
            <w:r w:rsidR="00E5358E">
              <w:rPr>
                <w:noProof/>
                <w:webHidden/>
              </w:rPr>
              <w:t>30</w:t>
            </w:r>
            <w:r w:rsidR="005565CF">
              <w:rPr>
                <w:noProof/>
                <w:webHidden/>
              </w:rPr>
              <w:fldChar w:fldCharType="end"/>
            </w:r>
          </w:hyperlink>
        </w:p>
        <w:p w14:paraId="49002A76" w14:textId="13D6B02A" w:rsidR="005565CF" w:rsidRDefault="00234A10">
          <w:pPr>
            <w:pStyle w:val="TOC1"/>
            <w:tabs>
              <w:tab w:val="left" w:pos="440"/>
              <w:tab w:val="right" w:leader="dot" w:pos="9062"/>
            </w:tabs>
            <w:rPr>
              <w:rFonts w:eastAsiaTheme="minorEastAsia"/>
              <w:noProof/>
              <w:lang w:eastAsia="ro-RO"/>
            </w:rPr>
          </w:pPr>
          <w:hyperlink w:anchor="_Toc445907790" w:history="1">
            <w:r w:rsidR="005565CF" w:rsidRPr="00DA6268">
              <w:rPr>
                <w:rStyle w:val="Hyperlink"/>
                <w:noProof/>
              </w:rPr>
              <w:t>8.</w:t>
            </w:r>
            <w:r w:rsidR="005565CF">
              <w:rPr>
                <w:rFonts w:eastAsiaTheme="minorEastAsia"/>
                <w:noProof/>
                <w:lang w:eastAsia="ro-RO"/>
              </w:rPr>
              <w:tab/>
            </w:r>
            <w:r w:rsidR="005565CF" w:rsidRPr="00DA6268">
              <w:rPr>
                <w:rStyle w:val="Hyperlink"/>
                <w:noProof/>
              </w:rPr>
              <w:t>Depunerea și soluționarea contestațiilor</w:t>
            </w:r>
            <w:r w:rsidR="005565CF">
              <w:rPr>
                <w:noProof/>
                <w:webHidden/>
              </w:rPr>
              <w:tab/>
            </w:r>
            <w:r w:rsidR="005565CF">
              <w:rPr>
                <w:noProof/>
                <w:webHidden/>
              </w:rPr>
              <w:fldChar w:fldCharType="begin"/>
            </w:r>
            <w:r w:rsidR="005565CF">
              <w:rPr>
                <w:noProof/>
                <w:webHidden/>
              </w:rPr>
              <w:instrText xml:space="preserve"> PAGEREF _Toc445907790 \h </w:instrText>
            </w:r>
            <w:r w:rsidR="005565CF">
              <w:rPr>
                <w:noProof/>
                <w:webHidden/>
              </w:rPr>
            </w:r>
            <w:r w:rsidR="005565CF">
              <w:rPr>
                <w:noProof/>
                <w:webHidden/>
              </w:rPr>
              <w:fldChar w:fldCharType="separate"/>
            </w:r>
            <w:r w:rsidR="00E5358E">
              <w:rPr>
                <w:noProof/>
                <w:webHidden/>
              </w:rPr>
              <w:t>31</w:t>
            </w:r>
            <w:r w:rsidR="005565CF">
              <w:rPr>
                <w:noProof/>
                <w:webHidden/>
              </w:rPr>
              <w:fldChar w:fldCharType="end"/>
            </w:r>
          </w:hyperlink>
        </w:p>
        <w:p w14:paraId="2669CCBB" w14:textId="2E30FD0C" w:rsidR="005565CF" w:rsidRDefault="00234A10">
          <w:pPr>
            <w:pStyle w:val="TOC1"/>
            <w:tabs>
              <w:tab w:val="left" w:pos="440"/>
              <w:tab w:val="right" w:leader="dot" w:pos="9062"/>
            </w:tabs>
            <w:rPr>
              <w:rFonts w:eastAsiaTheme="minorEastAsia"/>
              <w:noProof/>
              <w:lang w:eastAsia="ro-RO"/>
            </w:rPr>
          </w:pPr>
          <w:hyperlink w:anchor="_Toc445907791" w:history="1">
            <w:r w:rsidR="005565CF" w:rsidRPr="00DA6268">
              <w:rPr>
                <w:rStyle w:val="Hyperlink"/>
                <w:noProof/>
              </w:rPr>
              <w:t>9.</w:t>
            </w:r>
            <w:r w:rsidR="005565CF">
              <w:rPr>
                <w:rFonts w:eastAsiaTheme="minorEastAsia"/>
                <w:noProof/>
                <w:lang w:eastAsia="ro-RO"/>
              </w:rPr>
              <w:tab/>
            </w:r>
            <w:r w:rsidR="005565CF" w:rsidRPr="00DA6268">
              <w:rPr>
                <w:rStyle w:val="Hyperlink"/>
                <w:noProof/>
              </w:rPr>
              <w:t>Modificarea ghidului solicitantului</w:t>
            </w:r>
            <w:r w:rsidR="005565CF">
              <w:rPr>
                <w:noProof/>
                <w:webHidden/>
              </w:rPr>
              <w:tab/>
            </w:r>
            <w:r w:rsidR="005565CF">
              <w:rPr>
                <w:noProof/>
                <w:webHidden/>
              </w:rPr>
              <w:fldChar w:fldCharType="begin"/>
            </w:r>
            <w:r w:rsidR="005565CF">
              <w:rPr>
                <w:noProof/>
                <w:webHidden/>
              </w:rPr>
              <w:instrText xml:space="preserve"> PAGEREF _Toc445907791 \h </w:instrText>
            </w:r>
            <w:r w:rsidR="005565CF">
              <w:rPr>
                <w:noProof/>
                <w:webHidden/>
              </w:rPr>
            </w:r>
            <w:r w:rsidR="005565CF">
              <w:rPr>
                <w:noProof/>
                <w:webHidden/>
              </w:rPr>
              <w:fldChar w:fldCharType="separate"/>
            </w:r>
            <w:r w:rsidR="00E5358E">
              <w:rPr>
                <w:noProof/>
                <w:webHidden/>
              </w:rPr>
              <w:t>32</w:t>
            </w:r>
            <w:r w:rsidR="005565CF">
              <w:rPr>
                <w:noProof/>
                <w:webHidden/>
              </w:rPr>
              <w:fldChar w:fldCharType="end"/>
            </w:r>
          </w:hyperlink>
        </w:p>
        <w:p w14:paraId="43DFEFEF" w14:textId="286889A3" w:rsidR="005565CF" w:rsidRDefault="00234A10">
          <w:pPr>
            <w:pStyle w:val="TOC1"/>
            <w:tabs>
              <w:tab w:val="left" w:pos="660"/>
              <w:tab w:val="right" w:leader="dot" w:pos="9062"/>
            </w:tabs>
            <w:rPr>
              <w:rFonts w:eastAsiaTheme="minorEastAsia"/>
              <w:noProof/>
              <w:lang w:eastAsia="ro-RO"/>
            </w:rPr>
          </w:pPr>
          <w:hyperlink w:anchor="_Toc445907792" w:history="1">
            <w:r w:rsidR="005565CF" w:rsidRPr="00DA6268">
              <w:rPr>
                <w:rStyle w:val="Hyperlink"/>
                <w:noProof/>
              </w:rPr>
              <w:t>10.</w:t>
            </w:r>
            <w:r w:rsidR="005565CF">
              <w:rPr>
                <w:rFonts w:eastAsiaTheme="minorEastAsia"/>
                <w:noProof/>
                <w:lang w:eastAsia="ro-RO"/>
              </w:rPr>
              <w:tab/>
            </w:r>
            <w:r w:rsidR="005565CF" w:rsidRPr="00DA6268">
              <w:rPr>
                <w:rStyle w:val="Hyperlink"/>
                <w:noProof/>
              </w:rPr>
              <w:t>Anexe</w:t>
            </w:r>
            <w:r w:rsidR="005565CF">
              <w:rPr>
                <w:noProof/>
                <w:webHidden/>
              </w:rPr>
              <w:tab/>
            </w:r>
            <w:r w:rsidR="005565CF">
              <w:rPr>
                <w:noProof/>
                <w:webHidden/>
              </w:rPr>
              <w:fldChar w:fldCharType="begin"/>
            </w:r>
            <w:r w:rsidR="005565CF">
              <w:rPr>
                <w:noProof/>
                <w:webHidden/>
              </w:rPr>
              <w:instrText xml:space="preserve"> PAGEREF _Toc445907792 \h </w:instrText>
            </w:r>
            <w:r w:rsidR="005565CF">
              <w:rPr>
                <w:noProof/>
                <w:webHidden/>
              </w:rPr>
            </w:r>
            <w:r w:rsidR="005565CF">
              <w:rPr>
                <w:noProof/>
                <w:webHidden/>
              </w:rPr>
              <w:fldChar w:fldCharType="separate"/>
            </w:r>
            <w:r w:rsidR="00E5358E">
              <w:rPr>
                <w:noProof/>
                <w:webHidden/>
              </w:rPr>
              <w:t>32</w:t>
            </w:r>
            <w:r w:rsidR="005565CF">
              <w:rPr>
                <w:noProof/>
                <w:webHidden/>
              </w:rPr>
              <w:fldChar w:fldCharType="end"/>
            </w:r>
          </w:hyperlink>
        </w:p>
        <w:p w14:paraId="0DE5B515" w14:textId="3EF69F86" w:rsidR="0029363A" w:rsidRDefault="005565CF">
          <w:r>
            <w:fldChar w:fldCharType="end"/>
          </w:r>
        </w:p>
      </w:sdtContent>
    </w:sdt>
    <w:p w14:paraId="38CCE339" w14:textId="77777777" w:rsidR="00B0403B" w:rsidRDefault="00B0403B" w:rsidP="00702FA1">
      <w:r>
        <w:br w:type="page"/>
      </w:r>
    </w:p>
    <w:p w14:paraId="58FDC4DD" w14:textId="1528753A" w:rsidR="00590869" w:rsidRDefault="00235151" w:rsidP="00F067D9">
      <w:pPr>
        <w:pStyle w:val="Heading1"/>
      </w:pPr>
      <w:bookmarkStart w:id="0" w:name="_Toc445907761"/>
      <w:r>
        <w:lastRenderedPageBreak/>
        <w:t>Informații despre axa prioritară și prioritatea de investiții</w:t>
      </w:r>
      <w:bookmarkEnd w:id="0"/>
      <w:r>
        <w:t xml:space="preserve"> </w:t>
      </w:r>
    </w:p>
    <w:p w14:paraId="1130D1DF" w14:textId="6C0786FC" w:rsidR="00590869" w:rsidRDefault="00546340" w:rsidP="00F067D9">
      <w:pPr>
        <w:pStyle w:val="Heading2"/>
      </w:pPr>
      <w:bookmarkStart w:id="1" w:name="_Toc445907762"/>
      <w:r>
        <w:t>Axa prioritară</w:t>
      </w:r>
      <w:bookmarkEnd w:id="1"/>
    </w:p>
    <w:p w14:paraId="6F50326F" w14:textId="2ABD8970" w:rsidR="00520CAB" w:rsidRDefault="004C39FD" w:rsidP="00B36A49">
      <w:r w:rsidRPr="004C39FD">
        <w:t>Axa prioritară 5 - Îmbunătățirea mediului urban și conservarea, protecția și valorificarea durabilă a patrimoniului cultural</w:t>
      </w:r>
    </w:p>
    <w:p w14:paraId="444E60C8" w14:textId="07733A0B" w:rsidR="004C39FD" w:rsidRDefault="004C39FD" w:rsidP="00F067D9">
      <w:pPr>
        <w:pStyle w:val="Heading2"/>
      </w:pPr>
      <w:bookmarkStart w:id="2" w:name="_Toc445907763"/>
      <w:r w:rsidRPr="004C39FD">
        <w:t>Care este obiectivul specific al priorităţii de investiţii</w:t>
      </w:r>
      <w:bookmarkEnd w:id="2"/>
    </w:p>
    <w:p w14:paraId="3C6593EF" w14:textId="7B5EA539" w:rsidR="004C39FD" w:rsidRPr="004C39FD" w:rsidRDefault="004C39FD" w:rsidP="004C39FD">
      <w:r w:rsidRPr="004C39FD">
        <w:t>Prioritatea de investiții 5.1 - Conservarea, protejarea, promovarea și dezvoltarea patrimoniului natural și cultural are ca obiectiv specific impulsionarea dezvoltării locale prin conservarea, protejarea și valorificarea patrimoniului cultural și a identității culturale.</w:t>
      </w:r>
    </w:p>
    <w:p w14:paraId="4EB8AC44" w14:textId="609B74B7" w:rsidR="00590869" w:rsidRDefault="00590869" w:rsidP="00F067D9">
      <w:pPr>
        <w:pStyle w:val="Heading2"/>
      </w:pPr>
      <w:bookmarkStart w:id="3" w:name="_Toc445907764"/>
      <w:r>
        <w:t xml:space="preserve">Care sunt regiunile în cadrul cărora se pot solicita finanțări în cadrul </w:t>
      </w:r>
      <w:r w:rsidR="00ED62C0">
        <w:t>priorit</w:t>
      </w:r>
      <w:r w:rsidR="003F45C3">
        <w:t>ății de investiții</w:t>
      </w:r>
      <w:r>
        <w:t>?</w:t>
      </w:r>
      <w:bookmarkEnd w:id="3"/>
    </w:p>
    <w:p w14:paraId="2AFA3A79" w14:textId="05367DFD" w:rsidR="00590869" w:rsidRPr="00590869" w:rsidRDefault="004C39FD">
      <w:r w:rsidRPr="004C39FD">
        <w:t>In cadrul acestei priorităţi de investiţii se vor putea solicita finanţări şi implementa proiecte în toate regi</w:t>
      </w:r>
      <w:r>
        <w:t>unile de dezvoltare din România</w:t>
      </w:r>
      <w:r w:rsidR="00E727C1">
        <w:t>.</w:t>
      </w:r>
    </w:p>
    <w:p w14:paraId="1DB59C20" w14:textId="52CDAA18" w:rsidR="00590869" w:rsidRDefault="00590869" w:rsidP="00F067D9">
      <w:pPr>
        <w:pStyle w:val="Heading2"/>
      </w:pPr>
      <w:bookmarkStart w:id="4" w:name="_Toc445907765"/>
      <w:r>
        <w:t>Care sunt acțiunile sprijinite în cadrul priorității de investiții?</w:t>
      </w:r>
      <w:bookmarkEnd w:id="4"/>
    </w:p>
    <w:p w14:paraId="2E671203" w14:textId="77777777" w:rsidR="004C39FD" w:rsidRDefault="004C39FD" w:rsidP="004C39FD">
      <w:r>
        <w:t>In conformitate cu Legea nr.422/2001 privind protejarea monumentelor istorice, republicată, acestea se clasează astfel:</w:t>
      </w:r>
    </w:p>
    <w:p w14:paraId="432AD73B" w14:textId="3F2CE193" w:rsidR="004C39FD" w:rsidRDefault="004C39FD" w:rsidP="00F95601">
      <w:pPr>
        <w:pStyle w:val="ListParagraph"/>
        <w:numPr>
          <w:ilvl w:val="0"/>
          <w:numId w:val="7"/>
        </w:numPr>
      </w:pPr>
      <w:r>
        <w:t>în grupa A – monumente istorice de valoare naţională şi universală</w:t>
      </w:r>
    </w:p>
    <w:p w14:paraId="5D8FB99D" w14:textId="5D81233F" w:rsidR="004C39FD" w:rsidRDefault="004C39FD" w:rsidP="00F95601">
      <w:pPr>
        <w:pStyle w:val="ListParagraph"/>
        <w:numPr>
          <w:ilvl w:val="0"/>
          <w:numId w:val="7"/>
        </w:numPr>
      </w:pPr>
      <w:r>
        <w:t>în grupa B -  monumente istorice reprezentative pentru patrimoniu cultural local</w:t>
      </w:r>
    </w:p>
    <w:p w14:paraId="79489F0E" w14:textId="77777777" w:rsidR="004C39FD" w:rsidRDefault="004C39FD" w:rsidP="004C39FD">
      <w:r>
        <w:t>Monumente istorice reprezentative pentru patrimoniu cultural local pot fi localizate în mediul urban precum şi în mediu rural.</w:t>
      </w:r>
    </w:p>
    <w:p w14:paraId="714002F6" w14:textId="77777777" w:rsidR="0064742B" w:rsidRDefault="00173B6B" w:rsidP="004C39FD">
      <w:r w:rsidRPr="00173B6B">
        <w:t xml:space="preserve">Actuala listă </w:t>
      </w:r>
      <w:r>
        <w:t xml:space="preserve">a monumentelor istorice </w:t>
      </w:r>
      <w:r w:rsidRPr="00173B6B">
        <w:t>este anexă la Ordinul ministrului culturii nr. 2.828/2015, pentru modificarea anexei nr. 1 la Ordinul ministrului culturii şi cultelor nr. 2.314/2004 privind aprobarea Listei monumentelor istorice, actualizată, şi a Listei monumentelor istorice dispărute, cu modificările ulterioare din 24.12.2015. Ordinul a fost publicat în Monitorul Oficial al României, Partea I, Nr. 113 bis, 15.02.2016, avâ</w:t>
      </w:r>
      <w:r w:rsidR="0064742B">
        <w:t>nd un caracter oficial şi legal.</w:t>
      </w:r>
    </w:p>
    <w:p w14:paraId="2738C30B" w14:textId="1C5B98ED" w:rsidR="004C39FD" w:rsidRDefault="0064742B" w:rsidP="004C39FD">
      <w:r>
        <w:t xml:space="preserve">Lista monumentelor istorice actualizată </w:t>
      </w:r>
      <w:r w:rsidR="004C39FD">
        <w:t>poate fi consultată pe site-ul www.</w:t>
      </w:r>
      <w:r w:rsidRPr="0064742B">
        <w:t xml:space="preserve"> http://patrimoniu.gov.ro/ro/monumente-istorice/lista-monumentelor-istorice</w:t>
      </w:r>
      <w:r>
        <w:t>.</w:t>
      </w:r>
    </w:p>
    <w:p w14:paraId="444F3E62" w14:textId="77777777" w:rsidR="004C39FD" w:rsidRDefault="004C39FD" w:rsidP="004C39FD">
      <w:r>
        <w:t>Cadrul legal pentru monitorizarea monumentele istorice de valoare mondială din România este reprezentat de HG nr.493/2004 pentru aprobarea metodologiei privind monitorizarea monumentele istorice înscrise în Lista patrimoniului mondial, Anexa A. Această listă se regăseşte în literatura de specialitate şi ca Lista patrimoniului mondial UNESCO din România. Acest document poate fi consultat pe site-ul www.cultura.ro</w:t>
      </w:r>
    </w:p>
    <w:p w14:paraId="6FBCF05C" w14:textId="77777777" w:rsidR="004C39FD" w:rsidRDefault="004C39FD" w:rsidP="004C39FD">
      <w:r>
        <w:t>POR va finanţa obiectivele care sunt incluse în:</w:t>
      </w:r>
    </w:p>
    <w:p w14:paraId="3E5DDAC1" w14:textId="32F64A8C" w:rsidR="004C39FD" w:rsidRDefault="004C39FD" w:rsidP="00F95601">
      <w:pPr>
        <w:pStyle w:val="ListParagraph"/>
        <w:numPr>
          <w:ilvl w:val="0"/>
          <w:numId w:val="8"/>
        </w:numPr>
        <w:ind w:hanging="356"/>
      </w:pPr>
      <w:r>
        <w:lastRenderedPageBreak/>
        <w:t>patrimoniul UNESCO, atât din mediul urban cât şi rural</w:t>
      </w:r>
    </w:p>
    <w:p w14:paraId="319DF628" w14:textId="76764A09" w:rsidR="004C39FD" w:rsidRDefault="004C39FD" w:rsidP="00F95601">
      <w:pPr>
        <w:pStyle w:val="ListParagraph"/>
        <w:numPr>
          <w:ilvl w:val="0"/>
          <w:numId w:val="8"/>
        </w:numPr>
        <w:ind w:hanging="356"/>
      </w:pPr>
      <w:r>
        <w:t>patrimoniul cultural naţional  din mediul urban şi rural</w:t>
      </w:r>
    </w:p>
    <w:p w14:paraId="13F9206B" w14:textId="6877D457" w:rsidR="004C39FD" w:rsidRDefault="004C39FD" w:rsidP="00F95601">
      <w:pPr>
        <w:pStyle w:val="ListParagraph"/>
        <w:numPr>
          <w:ilvl w:val="0"/>
          <w:numId w:val="8"/>
        </w:numPr>
        <w:ind w:hanging="356"/>
      </w:pPr>
      <w:r>
        <w:t>patrimoniul cultural local din mediul urban.</w:t>
      </w:r>
    </w:p>
    <w:p w14:paraId="36EE2E80" w14:textId="77777777" w:rsidR="004C39FD" w:rsidRDefault="004C39FD" w:rsidP="004C39FD">
      <w: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00F36C25" w14:textId="77777777" w:rsidR="004C39FD" w:rsidRDefault="004C39FD" w:rsidP="004C39FD">
      <w:r>
        <w:t xml:space="preserve">Complementar, PNDR va finanța obiectivele de patrimoniu cultural local din mediul rural. </w:t>
      </w:r>
    </w:p>
    <w:p w14:paraId="4012BFF2" w14:textId="77777777" w:rsidR="004C39FD" w:rsidRDefault="004C39FD" w:rsidP="004C39FD">
      <w:r>
        <w:t>Activitățile specifice obiectivelor de patrimoniu cultural includ, dar nu se limitează la:</w:t>
      </w:r>
    </w:p>
    <w:p w14:paraId="2A5A8D31" w14:textId="7380D7F1" w:rsidR="004C39FD" w:rsidRDefault="004C39FD" w:rsidP="00F95601">
      <w:pPr>
        <w:pStyle w:val="ListParagraph"/>
        <w:numPr>
          <w:ilvl w:val="0"/>
          <w:numId w:val="8"/>
        </w:numPr>
        <w:ind w:hanging="356"/>
      </w:pPr>
      <w:r>
        <w:t>Restaurarea, consolidarea, protecţia şi conservarea monumentelor istorice;</w:t>
      </w:r>
    </w:p>
    <w:p w14:paraId="6EE76851" w14:textId="7C250D73" w:rsidR="004C39FD" w:rsidRDefault="004C39FD" w:rsidP="00F95601">
      <w:pPr>
        <w:pStyle w:val="ListParagraph"/>
        <w:numPr>
          <w:ilvl w:val="0"/>
          <w:numId w:val="8"/>
        </w:numPr>
        <w:ind w:hanging="356"/>
      </w:pPr>
      <w:r>
        <w:t>Dotări interioare (instalaţii, echipamente şi dotări pentru asigurarea condiţiilor de climatizare, siguranţă la foc, antiefracţie);</w:t>
      </w:r>
    </w:p>
    <w:p w14:paraId="3E99CB42" w14:textId="7697CA69" w:rsidR="004C39FD" w:rsidRDefault="004C39FD" w:rsidP="00F95601">
      <w:pPr>
        <w:pStyle w:val="ListParagraph"/>
        <w:numPr>
          <w:ilvl w:val="0"/>
          <w:numId w:val="8"/>
        </w:numPr>
        <w:ind w:hanging="356"/>
      </w:pPr>
      <w:r>
        <w:t>Dotări pentru expunerea şi protecţia patrimoniului cultural mobil şi imobil;</w:t>
      </w:r>
    </w:p>
    <w:p w14:paraId="2D17891B" w14:textId="1A943BBC" w:rsidR="004C39FD" w:rsidRDefault="004C39FD" w:rsidP="00F95601">
      <w:pPr>
        <w:pStyle w:val="ListParagraph"/>
        <w:numPr>
          <w:ilvl w:val="0"/>
          <w:numId w:val="8"/>
        </w:numPr>
        <w:ind w:hanging="356"/>
      </w:pPr>
      <w:r>
        <w:t>Activități de marketing și promovare turistică a obiectivului restaurat, inclusiv digitizarea acestuia, în cadrul proiectului.</w:t>
      </w:r>
    </w:p>
    <w:p w14:paraId="0ECB303C" w14:textId="6E76B00A" w:rsidR="00590869" w:rsidRPr="00DA5E63" w:rsidRDefault="004C39FD" w:rsidP="004C39FD">
      <w:pPr>
        <w:rPr>
          <w:i/>
        </w:rPr>
      </w:pPr>
      <w:r w:rsidRPr="00DA5E63">
        <w:rPr>
          <w:i/>
        </w:rPr>
        <w:t>În conformitate cu art.36, alin.(1), pct.h) din Legea nr.422/2001 privind protejarea monumentelor istorice, republicată, proprietarii şi titularii dreptului de administrare sau ai altor drepturi reale asupra monumentelor istorice sunt obligaţi să asigure efectuarea oricăror lucrări, conform prevederilor legale.</w:t>
      </w:r>
    </w:p>
    <w:p w14:paraId="5B332EEC" w14:textId="3960315B" w:rsidR="00590869" w:rsidRDefault="00FB4422" w:rsidP="00F067D9">
      <w:pPr>
        <w:pStyle w:val="Heading2"/>
      </w:pPr>
      <w:bookmarkStart w:id="5" w:name="_Toc445907766"/>
      <w:r>
        <w:t xml:space="preserve">Indicatorii </w:t>
      </w:r>
      <w:r w:rsidR="00590869">
        <w:t>priorit</w:t>
      </w:r>
      <w:r>
        <w:t>ății de investiț</w:t>
      </w:r>
      <w:r w:rsidR="00590869">
        <w:t>ie</w:t>
      </w:r>
      <w:bookmarkEnd w:id="5"/>
    </w:p>
    <w:p w14:paraId="27372E22" w14:textId="77777777" w:rsidR="004C39FD" w:rsidRDefault="004C39FD" w:rsidP="004C39FD">
      <w:r>
        <w:t>Indicatori de realizare comuni și specifici ai programului fac obiectul monitorizării performanţelor programului şi pentru această prioritate de investiţii aceştia sunt:</w:t>
      </w:r>
    </w:p>
    <w:p w14:paraId="0AF1837B" w14:textId="77777777" w:rsidR="004C39FD" w:rsidRDefault="004C39FD" w:rsidP="00F95601">
      <w:pPr>
        <w:pStyle w:val="ListParagraph"/>
        <w:numPr>
          <w:ilvl w:val="0"/>
          <w:numId w:val="5"/>
        </w:numPr>
      </w:pPr>
      <w:r>
        <w:t>Obiective de patrimoniu cultural restaurate;</w:t>
      </w:r>
    </w:p>
    <w:p w14:paraId="1596CAF2" w14:textId="6E4DB0D7" w:rsidR="001F4631" w:rsidRPr="00590869" w:rsidRDefault="004C39FD" w:rsidP="00F95601">
      <w:pPr>
        <w:pStyle w:val="ListParagraph"/>
        <w:numPr>
          <w:ilvl w:val="0"/>
          <w:numId w:val="5"/>
        </w:numPr>
      </w:pPr>
      <w:r>
        <w:t>Creșterea numărului preconizat de vizite la obiectivele de patrimoniu cultural și natural și la atracțiile care beneficiază de sprijin.</w:t>
      </w:r>
    </w:p>
    <w:p w14:paraId="559BEF85" w14:textId="15389AC9" w:rsidR="00590869" w:rsidRDefault="00590869" w:rsidP="00F067D9">
      <w:pPr>
        <w:pStyle w:val="Heading2"/>
      </w:pPr>
      <w:bookmarkStart w:id="6" w:name="_Toc445907767"/>
      <w:r>
        <w:t>Indicatori</w:t>
      </w:r>
      <w:r w:rsidR="006405CF">
        <w:t>i</w:t>
      </w:r>
      <w:r>
        <w:t xml:space="preserve"> de proiect</w:t>
      </w:r>
      <w:bookmarkEnd w:id="6"/>
    </w:p>
    <w:p w14:paraId="16F26183" w14:textId="77777777" w:rsidR="004C39FD" w:rsidRDefault="004C39FD" w:rsidP="004C39FD">
      <w:r>
        <w:t>Indicatorii de proiect fac obiectul monitorizării implementării și performanței investiției propuse prin proiect și se referă la:</w:t>
      </w:r>
    </w:p>
    <w:p w14:paraId="6B938B2B" w14:textId="77777777" w:rsidR="004C39FD" w:rsidRDefault="004C39FD" w:rsidP="00F95601">
      <w:pPr>
        <w:pStyle w:val="ListParagraph"/>
        <w:numPr>
          <w:ilvl w:val="0"/>
          <w:numId w:val="9"/>
        </w:numPr>
        <w:ind w:left="709" w:hanging="349"/>
      </w:pPr>
      <w:r>
        <w:t>Numărul de obiective de patrimoniu restaurate/protejate/conservate;</w:t>
      </w:r>
    </w:p>
    <w:p w14:paraId="164EF3C0" w14:textId="30702C80" w:rsidR="004C39FD" w:rsidRDefault="004C39FD" w:rsidP="00F95601">
      <w:pPr>
        <w:pStyle w:val="ListParagraph"/>
        <w:numPr>
          <w:ilvl w:val="0"/>
          <w:numId w:val="9"/>
        </w:numPr>
        <w:ind w:left="709" w:hanging="349"/>
      </w:pPr>
      <w:r>
        <w:t>Numărul de  vizitatori înainte, respectiv după intervenţia asupra obiectivul de patrimoniu care beneficiază de sprijin.</w:t>
      </w:r>
    </w:p>
    <w:p w14:paraId="0130EC95" w14:textId="2780BE05" w:rsidR="00CC5C0B" w:rsidRDefault="00CC5C0B" w:rsidP="004C39FD">
      <w:pPr>
        <w:rPr>
          <w:i/>
        </w:rPr>
      </w:pPr>
      <w:r w:rsidRPr="000338CB">
        <w:t xml:space="preserve">Prin vizitator se înţelege o  persoana care efectuează  </w:t>
      </w:r>
      <w:r w:rsidR="0040056B" w:rsidRPr="000338CB">
        <w:t>o</w:t>
      </w:r>
      <w:r w:rsidRPr="000338CB">
        <w:t xml:space="preserve"> vizită în cadrul unui obiectiv de patrimoniu</w:t>
      </w:r>
      <w:r>
        <w:rPr>
          <w:i/>
        </w:rPr>
        <w:t>.</w:t>
      </w:r>
    </w:p>
    <w:p w14:paraId="79057178" w14:textId="3AC84B05" w:rsidR="002A5B64" w:rsidRDefault="004C39FD" w:rsidP="004C39FD">
      <w:pPr>
        <w:rPr>
          <w:i/>
        </w:rPr>
      </w:pPr>
      <w:r w:rsidRPr="00AC4589">
        <w:rPr>
          <w:i/>
        </w:rPr>
        <w:t>Nu se acceptă identificarea și cuantificarea, în cadrul cererii de finanțare, a altor indicatori în afara celor menționați în cadrul acestei secțiuni.</w:t>
      </w:r>
    </w:p>
    <w:p w14:paraId="5A40AEB6" w14:textId="19D468F3" w:rsidR="00590869" w:rsidRDefault="00306128" w:rsidP="00F067D9">
      <w:pPr>
        <w:pStyle w:val="Heading2"/>
      </w:pPr>
      <w:bookmarkStart w:id="7" w:name="_Toc445907768"/>
      <w:r>
        <w:t>Rata de cofinanț</w:t>
      </w:r>
      <w:r w:rsidR="00590869">
        <w:t>are acordat</w:t>
      </w:r>
      <w:r>
        <w:t>ă</w:t>
      </w:r>
      <w:r w:rsidR="00590869">
        <w:t xml:space="preserve"> </w:t>
      </w:r>
      <w:r w:rsidR="00F736A9">
        <w:t>î</w:t>
      </w:r>
      <w:r w:rsidR="00590869">
        <w:t>n cadrul prezentului apel de proiecte</w:t>
      </w:r>
      <w:bookmarkEnd w:id="7"/>
    </w:p>
    <w:p w14:paraId="446C121A" w14:textId="77777777" w:rsidR="00620C1A" w:rsidRDefault="00620C1A" w:rsidP="00620C1A">
      <w:r>
        <w:t>In cadrul prezentului apel de proiecte:</w:t>
      </w:r>
    </w:p>
    <w:p w14:paraId="00FF385B" w14:textId="095555EB" w:rsidR="00620C1A" w:rsidRDefault="00620C1A" w:rsidP="00F95601">
      <w:pPr>
        <w:pStyle w:val="ListParagraph"/>
        <w:numPr>
          <w:ilvl w:val="0"/>
          <w:numId w:val="5"/>
        </w:numPr>
      </w:pPr>
      <w:r>
        <w:lastRenderedPageBreak/>
        <w:t xml:space="preserve">pentru regiunea București-Ilfov rata de cofinanțare din partea Uniunii Europene este maxim 80% din valoarea cheltuielilor eligibile ale proiectului prin Fondul European de Dezvoltare Regională (FEDR), respectiv 18% din valoarea cheltuielilor eligibile ale proiectului reprezintă rata de cofinanțare din bugetul de stat (BS); </w:t>
      </w:r>
    </w:p>
    <w:p w14:paraId="5A21A46B" w14:textId="0125C38F" w:rsidR="00620C1A" w:rsidRDefault="00620C1A" w:rsidP="00F95601">
      <w:pPr>
        <w:pStyle w:val="ListParagraph"/>
        <w:numPr>
          <w:ilvl w:val="0"/>
          <w:numId w:val="5"/>
        </w:numPr>
      </w:pPr>
      <w:r>
        <w:t>pentru fiecare din celelalte 7 regiuni de dezvoltare, rata de cofinanțare din partea Uniunii Europene este 85% din valoarea cheltuielilor eligibile ale proiectului prin Fondul European de Dezvoltare Regională (FEDR), respectiv 13% din valoarea cheltuielilor eligibile ale proiectului reprezintă rata de cofinanțare din bugetul de stat (BS).</w:t>
      </w:r>
    </w:p>
    <w:p w14:paraId="3636EFAA" w14:textId="77777777" w:rsidR="00620C1A" w:rsidRDefault="00620C1A" w:rsidP="00620C1A">
      <w:r>
        <w:t>Pentru proiectele depuse în cadrul prezentului apel cofinanţarea din partea solicitantului este de minim 2% din valoarea cheltuielilor eligibile, indiferent de regiunea de dezvoltare în care se implementează proiectul.</w:t>
      </w:r>
    </w:p>
    <w:p w14:paraId="54C7459A" w14:textId="0EE97067" w:rsidR="00123DE9" w:rsidRPr="000252CC" w:rsidRDefault="00620C1A" w:rsidP="00620C1A">
      <w:r>
        <w:t xml:space="preserve">În cazul proiectelor generatoare de venituri solicitantul îşi va majora cota de contribuţie ţinând cont de valoarea veniturilor </w:t>
      </w:r>
      <w:r w:rsidRPr="00F14B16">
        <w:t xml:space="preserve">nete </w:t>
      </w:r>
      <w:r w:rsidR="00EB04C6" w:rsidRPr="00F14B16">
        <w:t>estimate</w:t>
      </w:r>
      <w:r w:rsidRPr="00F14B16">
        <w:t xml:space="preserve"> - a se</w:t>
      </w:r>
      <w:r>
        <w:t xml:space="preserve"> vedea secţiunea 3 din prezentul ghid.</w:t>
      </w:r>
    </w:p>
    <w:p w14:paraId="13561488" w14:textId="06946E56" w:rsidR="009E0487" w:rsidRPr="00F067D9" w:rsidRDefault="00590869" w:rsidP="00F067D9">
      <w:pPr>
        <w:pStyle w:val="Heading1"/>
      </w:pPr>
      <w:bookmarkStart w:id="8" w:name="_Toc445907769"/>
      <w:r w:rsidRPr="00F067D9">
        <w:t>I</w:t>
      </w:r>
      <w:r w:rsidR="00BC0015" w:rsidRPr="00F067D9">
        <w:t>nformații despre apelul de proiecte</w:t>
      </w:r>
      <w:bookmarkEnd w:id="8"/>
    </w:p>
    <w:p w14:paraId="64ED8A9B" w14:textId="77777777" w:rsidR="00867F8A" w:rsidRPr="00F067D9" w:rsidRDefault="00867F8A" w:rsidP="00F067D9">
      <w:pPr>
        <w:pStyle w:val="Heading2"/>
      </w:pPr>
      <w:bookmarkStart w:id="9" w:name="_Ref426112161"/>
      <w:bookmarkStart w:id="10" w:name="_Toc445907770"/>
      <w:r w:rsidRPr="00F067D9">
        <w:t>Ce tip de apel de proiecte se lansează?</w:t>
      </w:r>
      <w:bookmarkEnd w:id="9"/>
      <w:bookmarkEnd w:id="10"/>
    </w:p>
    <w:p w14:paraId="770A5365" w14:textId="77777777" w:rsidR="00620C1A" w:rsidRDefault="00620C1A" w:rsidP="00620C1A">
      <w:r>
        <w:t xml:space="preserve">Pentru axa prioritară 5 - Îmbunătățirea mediului urban și conservarea, protecția și valorificarea durabilă a patrimoniului cultural, prioritatea de investiții 5.1 - Conservarea, protejarea, promovarea și dezvoltarea patrimoniului natural și cultural, prin prezentul Ghid specific se lansează apelul de proiecte, având la bază principiul competitivităţii, cu termen limită de depunere a cererilor de finantare. </w:t>
      </w:r>
    </w:p>
    <w:p w14:paraId="227FC2D7" w14:textId="77777777" w:rsidR="00620C1A" w:rsidRDefault="00620C1A" w:rsidP="00620C1A">
      <w:r>
        <w:t>Proiectele pot fi depuse doar în perioada de 6 luni menționată în cadrul subsecțiunii 2.2. din prezentul document. Selecția proiectelor se va realiza conform prevederilor de mai jos.</w:t>
      </w:r>
    </w:p>
    <w:p w14:paraId="1A62794A" w14:textId="77777777" w:rsidR="00620C1A" w:rsidRDefault="00620C1A" w:rsidP="00620C1A">
      <w:r>
        <w:t xml:space="preserve">Cererile de finanțare depuse în primele trei luni ale apelului vor parcurge etapele de verificare preliminară și evaluare tehnică și financiară, urmând a fi direct contractate cele care au obținut cel puțin 70 de puncte (pragul de calitate) și care se încadrează în alocarea financiară disponibilă pentru acest apel. Dacă alocarea financiară disponibilă nu este acoperită, restul proiectelor care au obținut între 51 și 69 de puncte, vor fi menținute în competiția cu proiectele din lunile următoare. </w:t>
      </w:r>
    </w:p>
    <w:p w14:paraId="4ED3D4CA" w14:textId="342FAAB7" w:rsidR="00620C1A" w:rsidRDefault="00620C1A" w:rsidP="00620C1A">
      <w:r>
        <w:t xml:space="preserve">Cererile de finanțare depuse în următoarea lună (i.e. luna 4 de depunere), vor parcurge etapele de verificare preliminară și evaluare tehnică și financiară. Proiectele care au obținut cel puțin 70 de puncte (pragul de calitate) vor fi contractate dacă se încadrează în alocarea financiară rămasă disponibilă. </w:t>
      </w:r>
    </w:p>
    <w:p w14:paraId="52AB04D6" w14:textId="77777777" w:rsidR="00620C1A" w:rsidRDefault="00620C1A" w:rsidP="00620C1A">
      <w:r>
        <w:t>Dacă alocarea financiară disponibilă nu este acoperită, restul proiectelor care au obținut între 51 și 69 de puncte (provenind din ambele tranșe), vor fi menținute în competiția cu proiectele din lunile următoare.</w:t>
      </w:r>
    </w:p>
    <w:p w14:paraId="4E622857" w14:textId="4C0B4A8C" w:rsidR="00620C1A" w:rsidRDefault="00620C1A" w:rsidP="00620C1A">
      <w:r>
        <w:t>La punctaj egal departajarea se va face, în ordine după criteriul 2, apoi 1</w:t>
      </w:r>
      <w:r w:rsidR="00AC4589">
        <w:t xml:space="preserve"> </w:t>
      </w:r>
      <w:r w:rsidR="00AC4589" w:rsidRPr="00F14B16">
        <w:t xml:space="preserve">din </w:t>
      </w:r>
      <w:r w:rsidR="00C9710C" w:rsidRPr="00F14B16">
        <w:t>Anexa 2 - G</w:t>
      </w:r>
      <w:r w:rsidR="00AC4589" w:rsidRPr="00F14B16">
        <w:t>rila de evaluarea tehnică şi financiară</w:t>
      </w:r>
      <w:r w:rsidR="00C9710C" w:rsidRPr="00F14B16">
        <w:t xml:space="preserve"> 5.1.</w:t>
      </w:r>
    </w:p>
    <w:p w14:paraId="25F62468" w14:textId="21685FF1" w:rsidR="00620C1A" w:rsidRDefault="00620C1A" w:rsidP="00620C1A">
      <w:r>
        <w:t xml:space="preserve">Proiectele care obțin  50 de puncte </w:t>
      </w:r>
      <w:r w:rsidR="0007406A">
        <w:t xml:space="preserve">sau mai puţin </w:t>
      </w:r>
      <w:r>
        <w:t>sunt respinse.</w:t>
      </w:r>
    </w:p>
    <w:p w14:paraId="0D707777" w14:textId="77777777" w:rsidR="00620C1A" w:rsidRDefault="00620C1A" w:rsidP="00620C1A">
      <w:r>
        <w:lastRenderedPageBreak/>
        <w:t xml:space="preserve">Etapele de mai sus vor fi parcurse până la consumarea întregii alocări financiare disponibile pentru acest apel sau până la expirarea termenului limită de depunere a cererilor de finanţare, pragul de calitate fiind 70 de puncte. </w:t>
      </w:r>
    </w:p>
    <w:p w14:paraId="5E216B32" w14:textId="77777777" w:rsidR="00620C1A" w:rsidRDefault="00620C1A" w:rsidP="00620C1A">
      <w:r>
        <w:t>În cazul în care, termenul limită de depunere a cererilor de finanţare a expirat şi alocarea financiară pentru acest apel nu a fost consumată, se vor contracta în ordinea descrescătoare a punctajului, proiectele menţinute în  competiţie pe toată perioada de depunere care au obţinut între 51 și 69 de puncte.</w:t>
      </w:r>
    </w:p>
    <w:p w14:paraId="63D343F5" w14:textId="1A56051D" w:rsidR="00620C1A" w:rsidRDefault="00620C1A" w:rsidP="00620C1A">
      <w:r>
        <w:t>În cadrul acestui apel, un solicitant poate depune mai multe cereri de finanțare pentru obiective de patrimoniu diferite</w:t>
      </w:r>
      <w:r w:rsidR="0049495B" w:rsidRPr="00F14B16">
        <w:t>, dar o singură cerere de finanţate pentru un</w:t>
      </w:r>
      <w:r w:rsidR="002013B9">
        <w:t xml:space="preserve"> singur</w:t>
      </w:r>
      <w:r w:rsidR="0049495B" w:rsidRPr="00F14B16">
        <w:t xml:space="preserve"> obiectiv de patrimoniu</w:t>
      </w:r>
      <w:r w:rsidRPr="00F14B16">
        <w:t>.</w:t>
      </w:r>
      <w:r>
        <w:t xml:space="preserve"> </w:t>
      </w:r>
    </w:p>
    <w:p w14:paraId="145F0D14" w14:textId="4599ECF4" w:rsidR="00DB4620" w:rsidRDefault="00D41C84" w:rsidP="00620C1A">
      <w:r w:rsidRPr="00316C55">
        <w:t>Proiectele respinse în cadrul etapei de verificare a conformităţii administrative şi eligibilităţii pot fi redepuse în cadrul prezentului apel</w:t>
      </w:r>
      <w:r w:rsidR="00381F22" w:rsidRPr="00316C55">
        <w:t>, cu condiţia respectării termenului limită sau a condiţiilor de încheiere a</w:t>
      </w:r>
      <w:r w:rsidR="008F4EDF" w:rsidRPr="00316C55">
        <w:t>le</w:t>
      </w:r>
      <w:r w:rsidR="00381F22" w:rsidRPr="00316C55">
        <w:t xml:space="preserve"> apelului.</w:t>
      </w:r>
      <w:r w:rsidRPr="00316C55">
        <w:t xml:space="preserve"> Proiecte redepuse sunt considerate din punct de vedere procedural proiecte nou-depuse.</w:t>
      </w:r>
    </w:p>
    <w:p w14:paraId="06771FFD" w14:textId="3E5CA87B" w:rsidR="00F7771B" w:rsidRDefault="00F7771B" w:rsidP="00620C1A">
      <w:r w:rsidRPr="00F7771B">
        <w:t>Proiectele respinse în cadrul etapei de</w:t>
      </w:r>
      <w:r>
        <w:t xml:space="preserve"> evaluare tehnică şi financiară </w:t>
      </w:r>
      <w:r w:rsidRPr="00F7771B">
        <w:t>nu mai pot fi redepuse în cadrul prezentului apel.</w:t>
      </w:r>
    </w:p>
    <w:p w14:paraId="32FE206E" w14:textId="1D8563A7" w:rsidR="00620C1A" w:rsidRDefault="00620C1A" w:rsidP="00620C1A">
      <w:r w:rsidRPr="00F14B16">
        <w:t xml:space="preserve"> </w:t>
      </w:r>
      <w:r w:rsidR="00600080">
        <w:t>În situaţia retragerii cererii de finanţare de către solicitant aceasta nu mai poate fi redepusă.</w:t>
      </w:r>
    </w:p>
    <w:p w14:paraId="46EFB1CB" w14:textId="521ABEE0" w:rsidR="00DF3E37" w:rsidRDefault="00620C1A" w:rsidP="00620C1A">
      <w:r>
        <w:t>Pentru informarea corectă a potențialilor solicitanți, OI/AM vor publica lunar pe site-ul programului situația proiectelor depuse și gradul de acoperire a alocării financiare disponibile.</w:t>
      </w:r>
    </w:p>
    <w:p w14:paraId="16AADBA5" w14:textId="67552643" w:rsidR="00DF3E37" w:rsidRDefault="00DF3E37" w:rsidP="00F067D9">
      <w:pPr>
        <w:pStyle w:val="Heading2"/>
      </w:pPr>
      <w:bookmarkStart w:id="11" w:name="_Toc445907771"/>
      <w:r>
        <w:t>Care este perioada în care pot fi depuse proiectele?</w:t>
      </w:r>
      <w:bookmarkEnd w:id="11"/>
    </w:p>
    <w:p w14:paraId="42CB1C55" w14:textId="77777777" w:rsidR="00F84A86" w:rsidRDefault="00F84A86" w:rsidP="00F84A86">
      <w:pPr>
        <w:spacing w:after="0"/>
        <w:rPr>
          <w:b/>
        </w:rPr>
      </w:pPr>
    </w:p>
    <w:p w14:paraId="704EFBEF" w14:textId="75204A6D" w:rsidR="00F84A86" w:rsidRPr="0075426A" w:rsidRDefault="00F84A86" w:rsidP="00F84A86">
      <w:pPr>
        <w:spacing w:after="0"/>
        <w:rPr>
          <w:b/>
        </w:rPr>
      </w:pPr>
      <w:r w:rsidRPr="0075426A">
        <w:rPr>
          <w:b/>
        </w:rPr>
        <w:t xml:space="preserve">Data și ora deschidere apel de proiecte:  </w:t>
      </w:r>
      <w:r w:rsidR="00261C30">
        <w:rPr>
          <w:b/>
        </w:rPr>
        <w:t>2</w:t>
      </w:r>
      <w:r w:rsidR="00696131">
        <w:rPr>
          <w:b/>
        </w:rPr>
        <w:t>5</w:t>
      </w:r>
      <w:r w:rsidRPr="0075426A">
        <w:rPr>
          <w:b/>
        </w:rPr>
        <w:t>.03.2016</w:t>
      </w:r>
      <w:r w:rsidR="00261C30">
        <w:rPr>
          <w:b/>
        </w:rPr>
        <w:t>, ora 1</w:t>
      </w:r>
      <w:r w:rsidR="00B85730">
        <w:rPr>
          <w:b/>
        </w:rPr>
        <w:t>6</w:t>
      </w:r>
      <w:r w:rsidR="00F14B16">
        <w:rPr>
          <w:b/>
        </w:rPr>
        <w:t>:00</w:t>
      </w:r>
    </w:p>
    <w:p w14:paraId="2123F11E" w14:textId="77777777" w:rsidR="00F84A86" w:rsidRPr="0075426A" w:rsidRDefault="00F84A86" w:rsidP="00F84A86">
      <w:pPr>
        <w:spacing w:after="0"/>
      </w:pPr>
    </w:p>
    <w:p w14:paraId="7AE5D7F3" w14:textId="36019B4A" w:rsidR="00F84A86" w:rsidRPr="0075426A" w:rsidRDefault="00F84A86" w:rsidP="00F84A86">
      <w:pPr>
        <w:spacing w:after="0"/>
      </w:pPr>
      <w:r w:rsidRPr="0075426A">
        <w:rPr>
          <w:b/>
        </w:rPr>
        <w:t>Data şi ora începere depunere de proiecte</w:t>
      </w:r>
      <w:r w:rsidRPr="0075426A">
        <w:rPr>
          <w:b/>
          <w:lang w:val="en-US"/>
        </w:rPr>
        <w:t xml:space="preserve">: </w:t>
      </w:r>
      <w:r w:rsidR="00261C30">
        <w:rPr>
          <w:b/>
          <w:lang w:val="en-US"/>
        </w:rPr>
        <w:t>2</w:t>
      </w:r>
      <w:r w:rsidR="00696131">
        <w:rPr>
          <w:b/>
          <w:lang w:val="en-US"/>
        </w:rPr>
        <w:t>5</w:t>
      </w:r>
      <w:r w:rsidRPr="0075426A">
        <w:rPr>
          <w:b/>
        </w:rPr>
        <w:t>.05.2016</w:t>
      </w:r>
      <w:r>
        <w:rPr>
          <w:b/>
        </w:rPr>
        <w:t>, ora 1</w:t>
      </w:r>
      <w:r w:rsidR="00261C30">
        <w:rPr>
          <w:b/>
        </w:rPr>
        <w:t>2</w:t>
      </w:r>
      <w:r w:rsidR="00F14B16">
        <w:rPr>
          <w:b/>
        </w:rPr>
        <w:t>:00</w:t>
      </w:r>
    </w:p>
    <w:p w14:paraId="5E9A6D20" w14:textId="77777777" w:rsidR="00F84A86" w:rsidRPr="0075426A" w:rsidRDefault="00F84A86" w:rsidP="00F84A86">
      <w:pPr>
        <w:spacing w:after="0"/>
      </w:pPr>
    </w:p>
    <w:p w14:paraId="65595B89" w14:textId="313FC5F4" w:rsidR="00F84A86" w:rsidRPr="0075426A" w:rsidRDefault="00F84A86" w:rsidP="00F84A86">
      <w:pPr>
        <w:spacing w:after="0"/>
      </w:pPr>
      <w:r w:rsidRPr="0075426A">
        <w:rPr>
          <w:b/>
        </w:rPr>
        <w:t>Data și ora închidere depunere de proiecte</w:t>
      </w:r>
      <w:r w:rsidRPr="00261C30">
        <w:rPr>
          <w:b/>
        </w:rPr>
        <w:t xml:space="preserve">: </w:t>
      </w:r>
      <w:r w:rsidR="00261C30" w:rsidRPr="00261C30">
        <w:rPr>
          <w:b/>
        </w:rPr>
        <w:t>2</w:t>
      </w:r>
      <w:r w:rsidR="00696131">
        <w:rPr>
          <w:b/>
        </w:rPr>
        <w:t>5</w:t>
      </w:r>
      <w:r w:rsidRPr="00261C30">
        <w:rPr>
          <w:b/>
        </w:rPr>
        <w:t>.</w:t>
      </w:r>
      <w:r w:rsidR="008F4EDF">
        <w:rPr>
          <w:b/>
        </w:rPr>
        <w:t>11.2016</w:t>
      </w:r>
      <w:r w:rsidR="008F4EDF" w:rsidRPr="00910EE7">
        <w:rPr>
          <w:b/>
        </w:rPr>
        <w:t>, la</w:t>
      </w:r>
      <w:r w:rsidR="008F4EDF" w:rsidRPr="00910EE7">
        <w:t xml:space="preserve"> </w:t>
      </w:r>
      <w:r w:rsidR="008F4EDF" w:rsidRPr="00910EE7">
        <w:rPr>
          <w:b/>
        </w:rPr>
        <w:t>finalul programului de lucru al Agenției de Dezvoltare Regională la sediul căreia se depun proiectele</w:t>
      </w:r>
    </w:p>
    <w:p w14:paraId="45D23F3E" w14:textId="4A9704DA" w:rsidR="005B4BCF" w:rsidRPr="005B4BCF" w:rsidRDefault="005B4BCF" w:rsidP="00F067D9">
      <w:pPr>
        <w:pStyle w:val="Heading2"/>
      </w:pPr>
      <w:bookmarkStart w:id="12" w:name="_Toc445907772"/>
      <w:r w:rsidRPr="005B4BCF">
        <w:t>Unde se depun proiectele</w:t>
      </w:r>
      <w:r w:rsidR="00DC5911">
        <w:t xml:space="preserve"> și </w:t>
      </w:r>
      <w:r w:rsidRPr="005B4BCF">
        <w:t>care este modalitatea de depunere?</w:t>
      </w:r>
      <w:bookmarkEnd w:id="12"/>
    </w:p>
    <w:p w14:paraId="44C1DC95" w14:textId="651F02DA" w:rsidR="00D11B94" w:rsidRPr="00F14B16" w:rsidRDefault="00D11B94" w:rsidP="00D11B94">
      <w:r>
        <w:t>În cadrul prezentului apel de proiecte, cererile de finan</w:t>
      </w:r>
      <w:r w:rsidR="004E7B05">
        <w:t>ţ</w:t>
      </w:r>
      <w:r>
        <w:t xml:space="preserve">are se vor depune la sediul Agenției pentru </w:t>
      </w:r>
      <w:r w:rsidRPr="00F14B16">
        <w:t xml:space="preserve">Dezvoltare Regională  din  regiunea în care se va implementa proiectului.  </w:t>
      </w:r>
    </w:p>
    <w:p w14:paraId="71349610" w14:textId="77777777" w:rsidR="0049495B" w:rsidRPr="00F14B16" w:rsidRDefault="0049495B" w:rsidP="0049495B">
      <w:r w:rsidRPr="00F14B16">
        <w:t xml:space="preserve">Cererea de finanțare se va transmite/depune la sediul Agențiilor pentru Dezvoltare Regională, într-un singur exemplar în format tipărit, original, într-un singur colet sigilat. De asemenea, în coletul anterior menționat se va include și un CD cu forma scanată a cererii de finanțare, inclusiv anexele acesteia, în format PDF. </w:t>
      </w:r>
    </w:p>
    <w:p w14:paraId="096DC9A5" w14:textId="12D1BD41" w:rsidR="0049495B" w:rsidRPr="00001166" w:rsidRDefault="0049495B" w:rsidP="0049495B">
      <w:r w:rsidRPr="00F14B16">
        <w:t xml:space="preserve">Scanarea cererii de finanțare și a anexelor acesteia se va realiza numai după semnarea de către reprezentantul legal/ persoana împuternicită special în conformitate cu secțiunea 7.5 </w:t>
      </w:r>
      <w:r w:rsidRPr="00001166">
        <w:t>a Ghidului solicitantului-Condiții generale de accesare a fondurilor</w:t>
      </w:r>
      <w:r w:rsidR="00D87AB9" w:rsidRPr="00001166">
        <w:t xml:space="preserve"> (cu modificările și completările ulterioare)</w:t>
      </w:r>
      <w:r w:rsidRPr="00001166">
        <w:t xml:space="preserve">. </w:t>
      </w:r>
    </w:p>
    <w:p w14:paraId="53DD6CB9" w14:textId="77777777" w:rsidR="0049495B" w:rsidRDefault="0049495B" w:rsidP="0049495B">
      <w:r w:rsidRPr="00F14B16">
        <w:t>Exemplarul electronic al cererii de finanțare (în format PDF editabil), inclusiv anexele acesteia se vor scana astfel încât documentele electronice rezultate să fie scanate integral, denumite corespunzător, ușor de identificat și lizibile.</w:t>
      </w:r>
    </w:p>
    <w:p w14:paraId="54409254" w14:textId="689F8A66" w:rsidR="004E7B05" w:rsidRPr="00001166" w:rsidRDefault="004E7B05" w:rsidP="0049495B">
      <w:pPr>
        <w:rPr>
          <w:i/>
        </w:rPr>
      </w:pPr>
      <w:r w:rsidRPr="00001166">
        <w:lastRenderedPageBreak/>
        <w:t xml:space="preserve">Modalitatea de depunere a cererilor de finanţare precum şi coletul vor respecta prevederile subsecţiunii </w:t>
      </w:r>
      <w:r w:rsidRPr="00001166">
        <w:rPr>
          <w:i/>
        </w:rPr>
        <w:t>5.3.1. din Ghidul general (cu completările şi modificările ulterioare</w:t>
      </w:r>
      <w:r w:rsidR="00515D31" w:rsidRPr="00001166">
        <w:rPr>
          <w:i/>
        </w:rPr>
        <w:t>)</w:t>
      </w:r>
      <w:r w:rsidRPr="00001166">
        <w:rPr>
          <w:i/>
        </w:rPr>
        <w:t>.</w:t>
      </w:r>
    </w:p>
    <w:p w14:paraId="7F0B21E4" w14:textId="6C1DC1C6" w:rsidR="00B0403B" w:rsidRDefault="00835A24" w:rsidP="00F067D9">
      <w:pPr>
        <w:pStyle w:val="Heading2"/>
      </w:pPr>
      <w:bookmarkStart w:id="13" w:name="_Toc445907773"/>
      <w:r w:rsidRPr="00835A24">
        <w:t xml:space="preserve">Care este valoarea </w:t>
      </w:r>
      <w:r w:rsidR="00955AAB">
        <w:t xml:space="preserve">eligibilă </w:t>
      </w:r>
      <w:r w:rsidRPr="00835A24">
        <w:t>minim</w:t>
      </w:r>
      <w:r w:rsidR="00955AAB">
        <w:t>ă</w:t>
      </w:r>
      <w:r w:rsidRPr="00835A24">
        <w:t xml:space="preserve"> a unui proiect</w:t>
      </w:r>
      <w:r w:rsidR="00955AAB">
        <w:t>?</w:t>
      </w:r>
      <w:bookmarkEnd w:id="13"/>
      <w:r w:rsidR="003C3FC3">
        <w:t xml:space="preserve"> </w:t>
      </w:r>
    </w:p>
    <w:p w14:paraId="208773C6" w14:textId="77777777" w:rsidR="00C73B5C" w:rsidRDefault="00C73B5C" w:rsidP="00F95601">
      <w:pPr>
        <w:pStyle w:val="ListParagraph"/>
        <w:numPr>
          <w:ilvl w:val="0"/>
          <w:numId w:val="5"/>
        </w:numPr>
      </w:pPr>
      <w:r>
        <w:t xml:space="preserve">valoarea maximă a proiectului - 5 milioane euro </w:t>
      </w:r>
    </w:p>
    <w:p w14:paraId="07713505" w14:textId="77777777" w:rsidR="00C73B5C" w:rsidRDefault="00C73B5C" w:rsidP="00F95601">
      <w:pPr>
        <w:pStyle w:val="ListParagraph"/>
        <w:numPr>
          <w:ilvl w:val="1"/>
          <w:numId w:val="5"/>
        </w:numPr>
      </w:pPr>
      <w:r>
        <w:t xml:space="preserve">în cazul obiectivelor de patrimoniu înscrise pe lista UNESCO, valoarea maximă a proiectului este de 10 milioane euro. </w:t>
      </w:r>
    </w:p>
    <w:p w14:paraId="1D0BBC3D" w14:textId="77777777" w:rsidR="00C73B5C" w:rsidRDefault="00C73B5C" w:rsidP="00F95601">
      <w:pPr>
        <w:pStyle w:val="ListParagraph"/>
        <w:numPr>
          <w:ilvl w:val="0"/>
          <w:numId w:val="5"/>
        </w:numPr>
      </w:pPr>
      <w:r>
        <w:t>valoarea minimă a proiectului - 100.000 euro, indiferent de clasificarea monumentului istoric.</w:t>
      </w:r>
    </w:p>
    <w:p w14:paraId="6C3D532B" w14:textId="1275FEA6" w:rsidR="00C73B5C" w:rsidRDefault="00C73B5C" w:rsidP="00C73B5C">
      <w:r>
        <w:t>Valoarea totală a investiției cuprinde atât valoarea cheltuielilor eligibile cât și valoarea cheltuielilor neeligibile realizate prin proiect. Valoarea maximă totală nu poate fi majorată în timpul implementării proiectului, orice depășire a valorii acesteia ducând la neeligibilitate</w:t>
      </w:r>
      <w:r w:rsidR="00FB2CF4">
        <w:t>a</w:t>
      </w:r>
      <w:r>
        <w:t xml:space="preserve"> proiectului. </w:t>
      </w:r>
    </w:p>
    <w:p w14:paraId="07AC8E90" w14:textId="53B6DC1A" w:rsidR="00C73B5C" w:rsidRDefault="00C73B5C" w:rsidP="00C73B5C">
      <w:r>
        <w:t>Valoarea neeligibilă a proiectului reprezintă valoarea cheltuielilor cuprinse în proiect şi considerate neeligibile la data închei</w:t>
      </w:r>
      <w:r w:rsidR="00FB2CF4">
        <w:t>e</w:t>
      </w:r>
      <w:r>
        <w:t>rii contractului de finantare. Valoarea cheltuielilor efectuate de beneficiar după perioada de implementare a proiectului nu măreşte valoarea neeligibilă a proiectului.</w:t>
      </w:r>
    </w:p>
    <w:p w14:paraId="01E5DA32" w14:textId="77777777" w:rsidR="00C73B5C" w:rsidRDefault="00C73B5C" w:rsidP="00C73B5C">
      <w:r>
        <w:t>Valoarea minimă totală poate suferi modificări în timpul implementării proiectului fără a afecta eligibilitatea proiectului.</w:t>
      </w:r>
    </w:p>
    <w:p w14:paraId="730D50BE" w14:textId="320BF7E2" w:rsidR="00C73B5C" w:rsidRPr="00C73B5C" w:rsidRDefault="00C73B5C" w:rsidP="00C73B5C">
      <w:r>
        <w:t>Valoarea în lei a proiectului se va calcula la cursul inforeuro de 4,43 lei/euro.</w:t>
      </w:r>
    </w:p>
    <w:p w14:paraId="5F558239" w14:textId="09415D81" w:rsidR="003C1F12" w:rsidRDefault="003C1F12" w:rsidP="00F067D9">
      <w:pPr>
        <w:pStyle w:val="Heading2"/>
      </w:pPr>
      <w:bookmarkStart w:id="14" w:name="_Toc445907774"/>
      <w:r w:rsidRPr="003C1F12">
        <w:t>Care este alocarea apel</w:t>
      </w:r>
      <w:r w:rsidR="00562EA4">
        <w:t>ul</w:t>
      </w:r>
      <w:r w:rsidRPr="003C1F12">
        <w:t>ui de proiecte?</w:t>
      </w:r>
      <w:bookmarkEnd w:id="14"/>
    </w:p>
    <w:p w14:paraId="60881721" w14:textId="77777777" w:rsidR="00A75D13" w:rsidRDefault="003C1F12" w:rsidP="00CA705C">
      <w:r w:rsidRPr="003C1F12">
        <w:t xml:space="preserve">Alocarea prezentului apel de proiecte </w:t>
      </w:r>
      <w:r w:rsidR="00C73B5C">
        <w:rPr>
          <w:rFonts w:eastAsia="SimSun"/>
        </w:rPr>
        <w:t xml:space="preserve">(FEDR+BS) </w:t>
      </w:r>
      <w:r w:rsidRPr="003C1F12">
        <w:t>este de</w:t>
      </w:r>
      <w:r w:rsidR="00DC5911">
        <w:t xml:space="preserve"> </w:t>
      </w:r>
      <w:r w:rsidR="00A75D13" w:rsidRPr="00A75D13">
        <w:t xml:space="preserve">270,83 milioane euro </w:t>
      </w:r>
      <w:r w:rsidR="00C73B5C">
        <w:t xml:space="preserve">*, </w:t>
      </w:r>
      <w:r w:rsidR="00C73B5C" w:rsidRPr="00C73B5C">
        <w:t xml:space="preserve">din care </w:t>
      </w:r>
      <w:r w:rsidR="00A75D13">
        <w:t xml:space="preserve"> </w:t>
      </w:r>
      <w:r w:rsidR="00A75D13" w:rsidRPr="00A75D13">
        <w:t xml:space="preserve">233,57 </w:t>
      </w:r>
      <w:r w:rsidR="00A75D13">
        <w:t xml:space="preserve">milioane </w:t>
      </w:r>
      <w:r w:rsidR="00C73B5C" w:rsidRPr="00C73B5C">
        <w:t>euro FEDR</w:t>
      </w:r>
      <w:r w:rsidR="00A75D13">
        <w:t xml:space="preserve"> şi </w:t>
      </w:r>
      <w:r w:rsidR="00A75D13" w:rsidRPr="00A75D13">
        <w:t>37,26 milioane euro cofinanțare din bugetul de stat.</w:t>
      </w:r>
    </w:p>
    <w:p w14:paraId="24A12311" w14:textId="5FEC3D74" w:rsidR="003C1F12" w:rsidRPr="003C1F12" w:rsidRDefault="003C1F12" w:rsidP="00CA705C">
      <w:r w:rsidRPr="003C1F12">
        <w:t xml:space="preserve"> Această alocare este detaliată pe regiunile de dezvoltare regională astfel:</w:t>
      </w:r>
    </w:p>
    <w:tbl>
      <w:tblPr>
        <w:tblW w:w="9924" w:type="dxa"/>
        <w:tblInd w:w="-317" w:type="dxa"/>
        <w:tblBorders>
          <w:top w:val="single" w:sz="4" w:space="0" w:color="248A00"/>
          <w:bottom w:val="single" w:sz="4" w:space="0" w:color="248A00"/>
          <w:insideH w:val="single" w:sz="4" w:space="0" w:color="248A00"/>
        </w:tblBorders>
        <w:tblLayout w:type="fixed"/>
        <w:tblLook w:val="04A0" w:firstRow="1" w:lastRow="0" w:firstColumn="1" w:lastColumn="0" w:noHBand="0" w:noVBand="1"/>
      </w:tblPr>
      <w:tblGrid>
        <w:gridCol w:w="1135"/>
        <w:gridCol w:w="1098"/>
        <w:gridCol w:w="1099"/>
        <w:gridCol w:w="1098"/>
        <w:gridCol w:w="1099"/>
        <w:gridCol w:w="1099"/>
        <w:gridCol w:w="1098"/>
        <w:gridCol w:w="1099"/>
        <w:gridCol w:w="1099"/>
      </w:tblGrid>
      <w:tr w:rsidR="003C0188" w:rsidRPr="00265F9F" w14:paraId="5E449D6F" w14:textId="1856D6A4" w:rsidTr="00B57974">
        <w:tc>
          <w:tcPr>
            <w:tcW w:w="1135" w:type="dxa"/>
            <w:shd w:val="clear" w:color="auto" w:fill="auto"/>
            <w:vAlign w:val="center"/>
          </w:tcPr>
          <w:p w14:paraId="1B032167" w14:textId="77777777" w:rsidR="003C0188" w:rsidRPr="00265F9F" w:rsidRDefault="003C0188" w:rsidP="00AE5FB5">
            <w:pPr>
              <w:rPr>
                <w:sz w:val="20"/>
              </w:rPr>
            </w:pPr>
            <w:r w:rsidRPr="00265F9F">
              <w:rPr>
                <w:sz w:val="20"/>
              </w:rPr>
              <w:t>Regiunea de dezvoltare</w:t>
            </w:r>
          </w:p>
        </w:tc>
        <w:tc>
          <w:tcPr>
            <w:tcW w:w="1098" w:type="dxa"/>
            <w:shd w:val="clear" w:color="auto" w:fill="auto"/>
            <w:vAlign w:val="center"/>
          </w:tcPr>
          <w:p w14:paraId="62252357" w14:textId="77777777" w:rsidR="003C0188" w:rsidRPr="00265F9F" w:rsidRDefault="003C0188" w:rsidP="00AE5FB5">
            <w:pPr>
              <w:jc w:val="center"/>
              <w:rPr>
                <w:sz w:val="20"/>
              </w:rPr>
            </w:pPr>
            <w:r w:rsidRPr="00265F9F">
              <w:rPr>
                <w:sz w:val="20"/>
              </w:rPr>
              <w:t>Nord Est</w:t>
            </w:r>
          </w:p>
        </w:tc>
        <w:tc>
          <w:tcPr>
            <w:tcW w:w="1099" w:type="dxa"/>
            <w:shd w:val="clear" w:color="auto" w:fill="auto"/>
            <w:vAlign w:val="center"/>
          </w:tcPr>
          <w:p w14:paraId="45C99FEA" w14:textId="77777777" w:rsidR="003C0188" w:rsidRPr="00265F9F" w:rsidRDefault="003C0188" w:rsidP="00AE5FB5">
            <w:pPr>
              <w:jc w:val="center"/>
              <w:rPr>
                <w:sz w:val="20"/>
              </w:rPr>
            </w:pPr>
            <w:r w:rsidRPr="00265F9F">
              <w:rPr>
                <w:sz w:val="20"/>
              </w:rPr>
              <w:t>Sud Est</w:t>
            </w:r>
          </w:p>
        </w:tc>
        <w:tc>
          <w:tcPr>
            <w:tcW w:w="1098" w:type="dxa"/>
            <w:shd w:val="clear" w:color="auto" w:fill="auto"/>
            <w:vAlign w:val="center"/>
          </w:tcPr>
          <w:p w14:paraId="6308AFA5" w14:textId="77777777" w:rsidR="003C0188" w:rsidRPr="00265F9F" w:rsidRDefault="003C0188" w:rsidP="00AE5FB5">
            <w:pPr>
              <w:jc w:val="center"/>
              <w:rPr>
                <w:sz w:val="20"/>
              </w:rPr>
            </w:pPr>
            <w:r w:rsidRPr="00265F9F">
              <w:rPr>
                <w:sz w:val="20"/>
              </w:rPr>
              <w:t>Sud Muntenia</w:t>
            </w:r>
          </w:p>
        </w:tc>
        <w:tc>
          <w:tcPr>
            <w:tcW w:w="1099" w:type="dxa"/>
            <w:shd w:val="clear" w:color="auto" w:fill="auto"/>
            <w:vAlign w:val="center"/>
          </w:tcPr>
          <w:p w14:paraId="5F472C66" w14:textId="77777777" w:rsidR="003C0188" w:rsidRPr="00265F9F" w:rsidRDefault="003C0188" w:rsidP="00AE5FB5">
            <w:pPr>
              <w:jc w:val="center"/>
              <w:rPr>
                <w:sz w:val="20"/>
              </w:rPr>
            </w:pPr>
            <w:r w:rsidRPr="00265F9F">
              <w:rPr>
                <w:sz w:val="20"/>
              </w:rPr>
              <w:t>Sud Vest Oltenia</w:t>
            </w:r>
          </w:p>
        </w:tc>
        <w:tc>
          <w:tcPr>
            <w:tcW w:w="1099" w:type="dxa"/>
            <w:shd w:val="clear" w:color="auto" w:fill="auto"/>
            <w:vAlign w:val="center"/>
          </w:tcPr>
          <w:p w14:paraId="487F2EA1" w14:textId="77777777" w:rsidR="003C0188" w:rsidRPr="00265F9F" w:rsidRDefault="003C0188" w:rsidP="00AE5FB5">
            <w:pPr>
              <w:jc w:val="center"/>
              <w:rPr>
                <w:sz w:val="20"/>
              </w:rPr>
            </w:pPr>
            <w:r w:rsidRPr="00265F9F">
              <w:rPr>
                <w:sz w:val="20"/>
              </w:rPr>
              <w:t>Vest</w:t>
            </w:r>
          </w:p>
        </w:tc>
        <w:tc>
          <w:tcPr>
            <w:tcW w:w="1098" w:type="dxa"/>
            <w:shd w:val="clear" w:color="auto" w:fill="auto"/>
            <w:vAlign w:val="center"/>
          </w:tcPr>
          <w:p w14:paraId="522CADB4" w14:textId="77777777" w:rsidR="003C0188" w:rsidRPr="00265F9F" w:rsidRDefault="003C0188" w:rsidP="00AE5FB5">
            <w:pPr>
              <w:jc w:val="center"/>
              <w:rPr>
                <w:sz w:val="20"/>
              </w:rPr>
            </w:pPr>
            <w:r w:rsidRPr="00265F9F">
              <w:rPr>
                <w:sz w:val="20"/>
              </w:rPr>
              <w:t>Nord Vest</w:t>
            </w:r>
          </w:p>
        </w:tc>
        <w:tc>
          <w:tcPr>
            <w:tcW w:w="1099" w:type="dxa"/>
            <w:shd w:val="clear" w:color="auto" w:fill="auto"/>
            <w:vAlign w:val="center"/>
          </w:tcPr>
          <w:p w14:paraId="1710BCB7" w14:textId="77777777" w:rsidR="003C0188" w:rsidRPr="00265F9F" w:rsidRDefault="003C0188" w:rsidP="00AE5FB5">
            <w:pPr>
              <w:jc w:val="center"/>
              <w:rPr>
                <w:sz w:val="20"/>
              </w:rPr>
            </w:pPr>
            <w:r w:rsidRPr="00265F9F">
              <w:rPr>
                <w:sz w:val="20"/>
              </w:rPr>
              <w:t>Centru</w:t>
            </w:r>
          </w:p>
        </w:tc>
        <w:tc>
          <w:tcPr>
            <w:tcW w:w="1099" w:type="dxa"/>
            <w:vAlign w:val="center"/>
          </w:tcPr>
          <w:p w14:paraId="56750534" w14:textId="6885D3BC" w:rsidR="003C0188" w:rsidRPr="00265F9F" w:rsidRDefault="00265F9F" w:rsidP="00265F9F">
            <w:pPr>
              <w:jc w:val="center"/>
              <w:rPr>
                <w:sz w:val="20"/>
              </w:rPr>
            </w:pPr>
            <w:r w:rsidRPr="00265F9F">
              <w:rPr>
                <w:sz w:val="20"/>
              </w:rPr>
              <w:t>București Ilfov</w:t>
            </w:r>
          </w:p>
        </w:tc>
      </w:tr>
      <w:tr w:rsidR="00A75D13" w:rsidRPr="00265F9F" w14:paraId="59DDFE02" w14:textId="62557B7F" w:rsidTr="00B57974">
        <w:tc>
          <w:tcPr>
            <w:tcW w:w="1135" w:type="dxa"/>
            <w:shd w:val="clear" w:color="auto" w:fill="auto"/>
            <w:vAlign w:val="center"/>
          </w:tcPr>
          <w:p w14:paraId="09589CEB" w14:textId="46765C28" w:rsidR="00A75D13" w:rsidRPr="00265F9F" w:rsidRDefault="00A75D13" w:rsidP="00265F9F">
            <w:pPr>
              <w:rPr>
                <w:sz w:val="20"/>
                <w:szCs w:val="20"/>
              </w:rPr>
            </w:pPr>
            <w:r w:rsidRPr="00265F9F">
              <w:rPr>
                <w:sz w:val="20"/>
                <w:szCs w:val="20"/>
              </w:rPr>
              <w:t>Alocarea</w:t>
            </w:r>
          </w:p>
        </w:tc>
        <w:tc>
          <w:tcPr>
            <w:tcW w:w="1098" w:type="dxa"/>
            <w:shd w:val="clear" w:color="auto" w:fill="auto"/>
          </w:tcPr>
          <w:p w14:paraId="2788A4EF" w14:textId="7CE58AE7" w:rsidR="00A75D13" w:rsidRPr="00265F9F" w:rsidRDefault="00A75D13" w:rsidP="00265F9F">
            <w:pPr>
              <w:jc w:val="center"/>
              <w:rPr>
                <w:spacing w:val="-4"/>
                <w:sz w:val="20"/>
                <w:szCs w:val="20"/>
              </w:rPr>
            </w:pPr>
            <w:r w:rsidRPr="002D4397">
              <w:t>42,86</w:t>
            </w:r>
          </w:p>
        </w:tc>
        <w:tc>
          <w:tcPr>
            <w:tcW w:w="1099" w:type="dxa"/>
            <w:shd w:val="clear" w:color="auto" w:fill="auto"/>
          </w:tcPr>
          <w:p w14:paraId="402C3C31" w14:textId="06891E12" w:rsidR="00A75D13" w:rsidRPr="00265F9F" w:rsidRDefault="00A75D13" w:rsidP="00265F9F">
            <w:pPr>
              <w:jc w:val="center"/>
              <w:rPr>
                <w:spacing w:val="-4"/>
                <w:sz w:val="20"/>
                <w:szCs w:val="20"/>
              </w:rPr>
            </w:pPr>
            <w:r w:rsidRPr="002D4397">
              <w:t>36,37</w:t>
            </w:r>
          </w:p>
        </w:tc>
        <w:tc>
          <w:tcPr>
            <w:tcW w:w="1098" w:type="dxa"/>
            <w:shd w:val="clear" w:color="auto" w:fill="auto"/>
          </w:tcPr>
          <w:p w14:paraId="7C0DF5B2" w14:textId="755C00DC" w:rsidR="00A75D13" w:rsidRPr="00265F9F" w:rsidRDefault="00A75D13" w:rsidP="00265F9F">
            <w:pPr>
              <w:jc w:val="center"/>
              <w:rPr>
                <w:spacing w:val="-4"/>
                <w:sz w:val="20"/>
                <w:szCs w:val="20"/>
              </w:rPr>
            </w:pPr>
            <w:r w:rsidRPr="002D4397">
              <w:t>38,53</w:t>
            </w:r>
          </w:p>
        </w:tc>
        <w:tc>
          <w:tcPr>
            <w:tcW w:w="1099" w:type="dxa"/>
            <w:shd w:val="clear" w:color="auto" w:fill="auto"/>
          </w:tcPr>
          <w:p w14:paraId="3E979BF5" w14:textId="5B2A7F7A" w:rsidR="00A75D13" w:rsidRPr="00265F9F" w:rsidRDefault="00A75D13" w:rsidP="00265F9F">
            <w:pPr>
              <w:jc w:val="center"/>
              <w:rPr>
                <w:spacing w:val="-4"/>
                <w:sz w:val="20"/>
                <w:szCs w:val="20"/>
              </w:rPr>
            </w:pPr>
            <w:r w:rsidRPr="002D4397">
              <w:t>29,30</w:t>
            </w:r>
          </w:p>
        </w:tc>
        <w:tc>
          <w:tcPr>
            <w:tcW w:w="1099" w:type="dxa"/>
            <w:shd w:val="clear" w:color="auto" w:fill="auto"/>
          </w:tcPr>
          <w:p w14:paraId="5946EE3A" w14:textId="4B13161B" w:rsidR="00A75D13" w:rsidRPr="00265F9F" w:rsidRDefault="00A75D13" w:rsidP="00265F9F">
            <w:pPr>
              <w:jc w:val="center"/>
              <w:rPr>
                <w:spacing w:val="-4"/>
                <w:sz w:val="20"/>
                <w:szCs w:val="20"/>
              </w:rPr>
            </w:pPr>
            <w:r w:rsidRPr="002D4397">
              <w:t>28,81</w:t>
            </w:r>
          </w:p>
        </w:tc>
        <w:tc>
          <w:tcPr>
            <w:tcW w:w="1098" w:type="dxa"/>
            <w:shd w:val="clear" w:color="auto" w:fill="auto"/>
          </w:tcPr>
          <w:p w14:paraId="112E1A50" w14:textId="684CE8C6" w:rsidR="00A75D13" w:rsidRPr="00265F9F" w:rsidRDefault="00A75D13" w:rsidP="00265F9F">
            <w:pPr>
              <w:jc w:val="center"/>
              <w:rPr>
                <w:spacing w:val="-4"/>
                <w:sz w:val="20"/>
                <w:szCs w:val="20"/>
              </w:rPr>
            </w:pPr>
            <w:r w:rsidRPr="002D4397">
              <w:t>35,07</w:t>
            </w:r>
          </w:p>
        </w:tc>
        <w:tc>
          <w:tcPr>
            <w:tcW w:w="1099" w:type="dxa"/>
            <w:shd w:val="clear" w:color="auto" w:fill="auto"/>
          </w:tcPr>
          <w:p w14:paraId="30B4307A" w14:textId="0E666056" w:rsidR="00A75D13" w:rsidRPr="00265F9F" w:rsidRDefault="00A75D13" w:rsidP="00265F9F">
            <w:pPr>
              <w:jc w:val="center"/>
              <w:rPr>
                <w:spacing w:val="-4"/>
                <w:sz w:val="20"/>
                <w:szCs w:val="20"/>
              </w:rPr>
            </w:pPr>
            <w:r w:rsidRPr="002D4397">
              <w:t>33,83</w:t>
            </w:r>
          </w:p>
        </w:tc>
        <w:tc>
          <w:tcPr>
            <w:tcW w:w="1099" w:type="dxa"/>
          </w:tcPr>
          <w:p w14:paraId="046FAEA7" w14:textId="41AEB163" w:rsidR="00A75D13" w:rsidRPr="00265F9F" w:rsidRDefault="00A75D13" w:rsidP="00265F9F">
            <w:pPr>
              <w:jc w:val="center"/>
              <w:rPr>
                <w:spacing w:val="-4"/>
                <w:sz w:val="20"/>
                <w:szCs w:val="20"/>
              </w:rPr>
            </w:pPr>
            <w:r w:rsidRPr="002D4397">
              <w:t>26,06</w:t>
            </w:r>
          </w:p>
        </w:tc>
      </w:tr>
    </w:tbl>
    <w:p w14:paraId="2E5262E2" w14:textId="08959E7D" w:rsidR="005269DD" w:rsidRDefault="00C73B5C" w:rsidP="00A77B6E">
      <w:r w:rsidRPr="00C73B5C">
        <w:t>*Alocarea apelului de proiecte include rezerva de performanță.</w:t>
      </w:r>
    </w:p>
    <w:p w14:paraId="0DB834B7" w14:textId="3796BAC1" w:rsidR="003C1F12" w:rsidRPr="003C1F12" w:rsidRDefault="003C1F12" w:rsidP="00F067D9">
      <w:pPr>
        <w:pStyle w:val="Heading2"/>
      </w:pPr>
      <w:bookmarkStart w:id="15" w:name="_Toc445907775"/>
      <w:r w:rsidRPr="003C1F12">
        <w:t>Cine poate solicita finanțare în cadrul prezentului apel de proiecte?</w:t>
      </w:r>
      <w:bookmarkEnd w:id="15"/>
    </w:p>
    <w:p w14:paraId="15BF129F" w14:textId="77777777" w:rsidR="00756F9C" w:rsidRDefault="00756F9C" w:rsidP="00756F9C">
      <w:r>
        <w:t>Solicitanţii eligibili în cadrul acestui apel de proiecte sunt menţionaţi în Anexa 10.1 din Ghidul general şi pot fi:</w:t>
      </w:r>
    </w:p>
    <w:p w14:paraId="5E3A1C2D" w14:textId="77777777" w:rsidR="00756F9C" w:rsidRDefault="00756F9C" w:rsidP="00F95601">
      <w:pPr>
        <w:pStyle w:val="ListParagraph"/>
        <w:numPr>
          <w:ilvl w:val="0"/>
          <w:numId w:val="5"/>
        </w:numPr>
      </w:pPr>
      <w:r>
        <w:t xml:space="preserve">Unităţi administrativ-teritoriale </w:t>
      </w:r>
    </w:p>
    <w:p w14:paraId="7657CFF3" w14:textId="77777777" w:rsidR="00756F9C" w:rsidRDefault="00756F9C" w:rsidP="00F95601">
      <w:pPr>
        <w:pStyle w:val="ListParagraph"/>
        <w:numPr>
          <w:ilvl w:val="0"/>
          <w:numId w:val="5"/>
        </w:numPr>
      </w:pPr>
      <w:r>
        <w:t xml:space="preserve">Autorităţi ale administraţiei publice centrale </w:t>
      </w:r>
    </w:p>
    <w:p w14:paraId="21D182CF" w14:textId="77777777" w:rsidR="00756F9C" w:rsidRDefault="00756F9C" w:rsidP="00F95601">
      <w:pPr>
        <w:pStyle w:val="ListParagraph"/>
        <w:numPr>
          <w:ilvl w:val="0"/>
          <w:numId w:val="5"/>
        </w:numPr>
      </w:pPr>
      <w:r>
        <w:t>Unitățile de cult</w:t>
      </w:r>
    </w:p>
    <w:p w14:paraId="7D93F778" w14:textId="77777777" w:rsidR="00756F9C" w:rsidRDefault="00756F9C" w:rsidP="00F95601">
      <w:pPr>
        <w:pStyle w:val="ListParagraph"/>
        <w:numPr>
          <w:ilvl w:val="0"/>
          <w:numId w:val="5"/>
        </w:numPr>
      </w:pPr>
      <w:r>
        <w:t xml:space="preserve">ONG-uri  </w:t>
      </w:r>
    </w:p>
    <w:p w14:paraId="3089A03E" w14:textId="77777777" w:rsidR="00756F9C" w:rsidRDefault="00756F9C" w:rsidP="00F95601">
      <w:pPr>
        <w:pStyle w:val="ListParagraph"/>
        <w:numPr>
          <w:ilvl w:val="0"/>
          <w:numId w:val="5"/>
        </w:numPr>
      </w:pPr>
      <w:r>
        <w:t>Parteneriate între aceste entități, respectiv:</w:t>
      </w:r>
    </w:p>
    <w:p w14:paraId="2AD548DC" w14:textId="77777777" w:rsidR="00756F9C" w:rsidRDefault="00756F9C" w:rsidP="00F95601">
      <w:pPr>
        <w:pStyle w:val="ListParagraph"/>
        <w:numPr>
          <w:ilvl w:val="1"/>
          <w:numId w:val="5"/>
        </w:numPr>
      </w:pPr>
      <w:r>
        <w:lastRenderedPageBreak/>
        <w:t>Unitate administrativ-teritorială, în calitate de lider în parteneriat cu altă unitate administrativ-teritorială, cu o autoritate a administraţiei publice centrale, unitate de cult sau ONG;</w:t>
      </w:r>
    </w:p>
    <w:p w14:paraId="5358EDB2" w14:textId="77777777" w:rsidR="00756F9C" w:rsidRDefault="00756F9C" w:rsidP="00F95601">
      <w:pPr>
        <w:pStyle w:val="ListParagraph"/>
        <w:numPr>
          <w:ilvl w:val="1"/>
          <w:numId w:val="5"/>
        </w:numPr>
      </w:pPr>
      <w:r>
        <w:t>Autoritate a administraţiei publice centrale, în calitate de lider în parteneriat cu o unitate administrativ-teritorială, o unitate de cult sau ONG.</w:t>
      </w:r>
    </w:p>
    <w:p w14:paraId="069CAF19" w14:textId="15A3B456" w:rsidR="003C1F12" w:rsidRPr="00FC5E02" w:rsidRDefault="00756F9C" w:rsidP="00756F9C">
      <w:pPr>
        <w:rPr>
          <w:b/>
        </w:rPr>
      </w:pPr>
      <w:r w:rsidRPr="00FC5E02">
        <w:rPr>
          <w:b/>
        </w:rPr>
        <w:t>În cadrul prezentului apel nu se pot depune proiecte pentru acele obiective de patrimoniu care sunt localizate în teritoriul acoperit de ITI Delta Dunării.</w:t>
      </w:r>
    </w:p>
    <w:p w14:paraId="38656B09" w14:textId="4C72D3BF" w:rsidR="0092021D" w:rsidRDefault="004D793D" w:rsidP="00F067D9">
      <w:pPr>
        <w:pStyle w:val="Heading2"/>
      </w:pPr>
      <w:bookmarkStart w:id="16" w:name="_Toc445907776"/>
      <w:r w:rsidRPr="004D793D">
        <w:t>Care este specificul proiectelor ce pot fi depuse în cadrul prezentului apel de proiecte</w:t>
      </w:r>
      <w:r>
        <w:t>?</w:t>
      </w:r>
      <w:bookmarkEnd w:id="16"/>
    </w:p>
    <w:p w14:paraId="2FA60EA1" w14:textId="77777777" w:rsidR="007B5BCC" w:rsidRPr="007B5BCC" w:rsidRDefault="007B5BCC" w:rsidP="007B5BCC">
      <w:pPr>
        <w:rPr>
          <w:bCs/>
          <w:szCs w:val="20"/>
        </w:rPr>
      </w:pPr>
      <w:r w:rsidRPr="007B5BCC">
        <w:rPr>
          <w:bCs/>
          <w:szCs w:val="20"/>
        </w:rPr>
        <w:t>In cadrul acestei priorităţi de investiţii se vor finanţa restaurarea, protecția, conservarea și valorificarea durabilă a obiectivelor de patrimoniu UNESCO, patrimoniu cultural național (indiferent de localizare, urban sau rural) și patrimoniu cultural local din mediul urban.</w:t>
      </w:r>
    </w:p>
    <w:p w14:paraId="668C6D02" w14:textId="77777777" w:rsidR="007B5BCC" w:rsidRPr="007B5BCC" w:rsidRDefault="007B5BCC" w:rsidP="007B5BCC">
      <w:pPr>
        <w:rPr>
          <w:bCs/>
          <w:szCs w:val="20"/>
        </w:rPr>
      </w:pPr>
      <w:r w:rsidRPr="007B5BCC">
        <w:rPr>
          <w:bCs/>
          <w:szCs w:val="20"/>
        </w:rPr>
        <w:t xml:space="preserve">Pot fi finanţate obiectivele de patrimoniu care se regăsesc în Lista patrimoniului mondial, Anexa A conform HG nr.493/2004 pentru aprobarea metodologiei privind monitorizarea patrimoniului mondial şi Lista monumentelor istorice, actualizată prin Ordinul ministrului culturii aflat în vigoare la data depunerii cererii de finanţare privind clasarea ca obiectiv de patrimoniu/monument istoric. </w:t>
      </w:r>
    </w:p>
    <w:p w14:paraId="2062DF2F" w14:textId="092493EA" w:rsidR="00AB7C2A" w:rsidRPr="007B5BCC" w:rsidRDefault="007B5BCC" w:rsidP="007B5BCC">
      <w:pPr>
        <w:rPr>
          <w:bCs/>
          <w:szCs w:val="20"/>
        </w:rPr>
      </w:pPr>
      <w:r w:rsidRPr="007B5BCC">
        <w:rPr>
          <w:bCs/>
          <w:szCs w:val="20"/>
        </w:rPr>
        <w:t>Vor avea prioritate la finanțare acele obiective de patrimoniu localizate în teritorii conectate la creșterea economică, a căror restaurare va contribui în mod direct la creșterea competitivității arealului în care sunt localizate.</w:t>
      </w:r>
      <w:r w:rsidR="00D87AB9">
        <w:rPr>
          <w:bCs/>
          <w:szCs w:val="20"/>
        </w:rPr>
        <w:t xml:space="preserve"> </w:t>
      </w:r>
    </w:p>
    <w:p w14:paraId="579BAFAD" w14:textId="05949527" w:rsidR="007B5BCC" w:rsidRDefault="007B5BCC" w:rsidP="00F067D9">
      <w:pPr>
        <w:pStyle w:val="Heading1"/>
      </w:pPr>
      <w:bookmarkStart w:id="17" w:name="_Toc445907777"/>
      <w:r>
        <w:t>Ajutor de stat / Proiecte generatoare de venituri nete</w:t>
      </w:r>
      <w:bookmarkEnd w:id="17"/>
    </w:p>
    <w:p w14:paraId="46BF4966" w14:textId="77777777" w:rsidR="007B5BCC" w:rsidRDefault="007B5BCC" w:rsidP="007B5BCC">
      <w:r>
        <w:t>Ţinând seama de specificul activităţilor care urmează a fi finanţate în cadrul priorităţii de  intervenţii 5.1 - Conservarea, protejarea, promovarea și dezvoltarea patrimoniului natural și cultural, activităţi care nu au caracter economic, această prioritate de investiţii nu intră sub incidenţa prevederilor referitoare la ajutorul de stat.</w:t>
      </w:r>
    </w:p>
    <w:p w14:paraId="5C525BD4" w14:textId="77777777" w:rsidR="007B5BCC" w:rsidRDefault="007B5BCC" w:rsidP="007B5BCC">
      <w:r>
        <w:t>Proiectele finanţare în cadrul acestei priorităţi de investiţii pot fi însă proiecte generatoare de venit dacă se încadrează în prevederile art. 61 alin. 1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„Prezentul articol se aplică operațiunilor care generează venituri nete ulterior finalizării lor. În sensul prezentului articol,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Economiile la costurile de funcționare generate de operațiunea în cauză se tratează drept venituri nete cu excepția cazului în care sunt compensate de o reducere egală a subvențiilor de funcționare.</w:t>
      </w:r>
    </w:p>
    <w:p w14:paraId="5E99C47B" w14:textId="77777777" w:rsidR="007B5BCC" w:rsidRDefault="007B5BCC" w:rsidP="007B5BCC">
      <w:r>
        <w:lastRenderedPageBreak/>
        <w:t>În cazul în care costul de investiție nu este integral eligibil pentru cofinanțare, veniturile nete menționate la primul paragraf sunt alocate în mod proporțional părților eligibile și celor neeligibile din costul de investiție.”.</w:t>
      </w:r>
    </w:p>
    <w:p w14:paraId="0AAF63CE" w14:textId="14CB763C" w:rsidR="007B5BCC" w:rsidRPr="007B5BCC" w:rsidRDefault="007B5BCC" w:rsidP="007B5BCC">
      <w:r>
        <w:t xml:space="preserve">Solicitanţii vor completa </w:t>
      </w:r>
      <w:r w:rsidR="00C410EF" w:rsidRPr="00C410EF">
        <w:t>Anexa analiza şi previziunea financiară - Machete financiare 5.1 (conform model pentru diferite tipuri de solicitanţi), inclusiv model de calcul proiecte generatoare de venit – metoda „funding gap”,</w:t>
      </w:r>
      <w:r>
        <w:t xml:space="preserve"> anexă la Cererea de finanţare pentru a se stabili dacă proiectul propus spre finanţare este generator de venituri. In situaţia unui proiect generator de venituri solicitantul va întocmi bugetul ţinând cont de aceste venituri.</w:t>
      </w:r>
    </w:p>
    <w:p w14:paraId="290767E8" w14:textId="29462B81" w:rsidR="00D457B1" w:rsidRDefault="00D96942" w:rsidP="00F067D9">
      <w:pPr>
        <w:pStyle w:val="Heading1"/>
      </w:pPr>
      <w:bookmarkStart w:id="18" w:name="_Toc445907778"/>
      <w:r>
        <w:t>Criterii de eligibilitate</w:t>
      </w:r>
      <w:r w:rsidR="00200840">
        <w:t xml:space="preserve"> și selecție</w:t>
      </w:r>
      <w:bookmarkEnd w:id="18"/>
    </w:p>
    <w:p w14:paraId="69F8B32A" w14:textId="7DF53EAC" w:rsidR="001403C6" w:rsidRDefault="001403C6" w:rsidP="001403C6">
      <w:r>
        <w:t>Criteriile de eligibilitate trebuie respectate de la data depunerii cererii de finan</w:t>
      </w:r>
      <w:r w:rsidR="00665C4A">
        <w:t>ţa</w:t>
      </w:r>
      <w:r>
        <w:t xml:space="preserve">re şi pe tot parcursul procesului de evaluare, selecție și contractare, perioada de implementare a proiectului precum și pe perioada de 5 ani de la data plății finale în cadrul proiectului. </w:t>
      </w:r>
    </w:p>
    <w:p w14:paraId="04FE5277" w14:textId="77777777" w:rsidR="001403C6" w:rsidRDefault="001403C6" w:rsidP="001403C6">
      <w:r>
        <w:t xml:space="preserve">Pentru aplicarea și obținerea finanțării în cadrul POR 2014-2020, solicitantul și proiectul trebuie să respecte toate criteriile de eligibilitate mai jos menționate. </w:t>
      </w:r>
    </w:p>
    <w:p w14:paraId="2BAE4A8A" w14:textId="77777777" w:rsidR="001403C6" w:rsidRDefault="001403C6" w:rsidP="001403C6">
      <w:r>
        <w:t xml:space="preserve">În cadrul subsecțiunilor următoare sunt enumerate criteriile de eligibilitate generale detaliate în cadrul </w:t>
      </w:r>
      <w:r w:rsidRPr="00665C4A">
        <w:rPr>
          <w:b/>
          <w:i/>
        </w:rPr>
        <w:t>Ghidului general, precum și criteriile suplimentare la acestea pentru prezentul apel de proiecte</w:t>
      </w:r>
      <w:r>
        <w:t>.</w:t>
      </w:r>
    </w:p>
    <w:p w14:paraId="59F52A73" w14:textId="5CC1F495" w:rsidR="003531E7" w:rsidRDefault="001403C6" w:rsidP="001403C6">
      <w:r>
        <w:t xml:space="preserve">Cererea de finanţare (inclusiv anexele la formularul cererii de finanţare) completată de către solicitant, face obiectul verificării eligibilităţii solicitantului şi a proiectului, pe baza criteriilor enumerate în continuare şi incluse în grila de verificare a eligibilităţii, prevăzută în </w:t>
      </w:r>
      <w:r w:rsidRPr="007170BA">
        <w:rPr>
          <w:b/>
          <w:i/>
        </w:rPr>
        <w:t xml:space="preserve">Anexa </w:t>
      </w:r>
      <w:r w:rsidR="0006630B">
        <w:rPr>
          <w:b/>
          <w:i/>
        </w:rPr>
        <w:t xml:space="preserve">nr.1 </w:t>
      </w:r>
      <w:r w:rsidRPr="007170BA">
        <w:rPr>
          <w:b/>
          <w:i/>
        </w:rPr>
        <w:t xml:space="preserve">Grila de verificare a conformităţii administrative şi a eligibilităţii </w:t>
      </w:r>
      <w:r w:rsidRPr="00520500">
        <w:t>din Ghidul specific</w:t>
      </w:r>
      <w:r>
        <w:t>.</w:t>
      </w:r>
    </w:p>
    <w:p w14:paraId="78362CEF" w14:textId="02525B68" w:rsidR="004D386A" w:rsidRDefault="005B18B6" w:rsidP="00F067D9">
      <w:pPr>
        <w:pStyle w:val="Heading2"/>
      </w:pPr>
      <w:bookmarkStart w:id="19" w:name="_Ref432424369"/>
      <w:bookmarkStart w:id="20" w:name="_Ref432424371"/>
      <w:bookmarkStart w:id="21" w:name="_Ref444785336"/>
      <w:bookmarkStart w:id="22" w:name="_Ref444785347"/>
      <w:bookmarkStart w:id="23" w:name="_Toc445907779"/>
      <w:r>
        <w:t>Eligibilitatea solicitantului</w:t>
      </w:r>
      <w:bookmarkEnd w:id="19"/>
      <w:bookmarkEnd w:id="20"/>
      <w:bookmarkEnd w:id="21"/>
      <w:bookmarkEnd w:id="22"/>
      <w:bookmarkEnd w:id="23"/>
    </w:p>
    <w:p w14:paraId="52BF617C" w14:textId="30F768D9" w:rsidR="001403C6" w:rsidRPr="001403C6" w:rsidRDefault="001403C6" w:rsidP="001403C6">
      <w:r w:rsidRPr="001403C6">
        <w:t>Solicitantul eligibil, în sensul prezentului Ghid specific, reprezintă entitatea care îndeplineşte cumulativ toate criteriile enumerate mai jos:</w:t>
      </w:r>
    </w:p>
    <w:p w14:paraId="029D0E05" w14:textId="7B8F3198" w:rsidR="005770E4" w:rsidRPr="00DB50E4" w:rsidRDefault="000A208D" w:rsidP="00DC52B6">
      <w:pPr>
        <w:pStyle w:val="Criteriu"/>
      </w:pPr>
      <w:r w:rsidRPr="000A208D">
        <w:t>Tipul solicitantului</w:t>
      </w:r>
    </w:p>
    <w:p w14:paraId="617DEEBD" w14:textId="19B5E435" w:rsidR="000A208D" w:rsidRDefault="000A208D" w:rsidP="00F95601">
      <w:pPr>
        <w:pStyle w:val="ListParagraph"/>
        <w:numPr>
          <w:ilvl w:val="0"/>
          <w:numId w:val="10"/>
        </w:numPr>
      </w:pPr>
      <w:r>
        <w:t>Unităţi administrativ-teritoriale, inclusiv sectoarele Municipiului Bucureşti definite conform Legii administraţiei publice locale nr. 215/2001, cu modificările şi completările ulterioare;</w:t>
      </w:r>
    </w:p>
    <w:p w14:paraId="2EFBD11A" w14:textId="335E4BD2" w:rsidR="000A208D" w:rsidRDefault="000A208D" w:rsidP="00F95601">
      <w:pPr>
        <w:pStyle w:val="ListParagraph"/>
        <w:numPr>
          <w:ilvl w:val="0"/>
          <w:numId w:val="10"/>
        </w:numPr>
      </w:pPr>
      <w:r>
        <w:t>Autoritate a administraţiei publice centrale definite conform Legii nr.90/2001 privind organizarea şi funcţionarea Guvernului României şi a ministerelor, cu modificările şi completările ulterioare;</w:t>
      </w:r>
    </w:p>
    <w:p w14:paraId="292F16D2" w14:textId="2926BB52" w:rsidR="000A208D" w:rsidRPr="00A13949" w:rsidRDefault="000A208D" w:rsidP="00F95601">
      <w:pPr>
        <w:pStyle w:val="ListParagraph"/>
        <w:numPr>
          <w:ilvl w:val="0"/>
          <w:numId w:val="10"/>
        </w:numPr>
      </w:pPr>
      <w:r w:rsidRPr="00A13949">
        <w:t xml:space="preserve">Unităţi de cult </w:t>
      </w:r>
      <w:r w:rsidR="00523FCD" w:rsidRPr="00A13949">
        <w:t>din cadrul cultelor recunoscute în România</w:t>
      </w:r>
      <w:r w:rsidR="00FB2CF4">
        <w:t>,</w:t>
      </w:r>
    </w:p>
    <w:p w14:paraId="0E8B4AF6" w14:textId="77777777" w:rsidR="000A208D" w:rsidRDefault="000A208D" w:rsidP="0084204E">
      <w:pPr>
        <w:pStyle w:val="ListParagraph"/>
      </w:pPr>
      <w:r>
        <w:t>In conformitate cu prevederile Legii nr.489/2006 privind libertatea religioasă şi regimul general al cultelor (republicată), cu modificările şi completările ulterioare;</w:t>
      </w:r>
    </w:p>
    <w:p w14:paraId="50034954" w14:textId="114BF11D" w:rsidR="000A208D" w:rsidRDefault="000A208D" w:rsidP="00F95601">
      <w:pPr>
        <w:pStyle w:val="ListParagraph"/>
        <w:numPr>
          <w:ilvl w:val="0"/>
          <w:numId w:val="10"/>
        </w:numPr>
      </w:pPr>
      <w:r>
        <w:t>Organizaţii neguvernamentale (Persoane juridice de drept privat fără scop patrimonial)</w:t>
      </w:r>
    </w:p>
    <w:p w14:paraId="2920F641" w14:textId="77777777" w:rsidR="000A208D" w:rsidRDefault="000A208D" w:rsidP="0084204E">
      <w:pPr>
        <w:pStyle w:val="ListParagraph"/>
      </w:pPr>
      <w:r>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770B5702" w14:textId="635271BA" w:rsidR="000A208D" w:rsidRDefault="000A208D" w:rsidP="00F95601">
      <w:pPr>
        <w:pStyle w:val="ListParagraph"/>
        <w:numPr>
          <w:ilvl w:val="0"/>
          <w:numId w:val="10"/>
        </w:numPr>
      </w:pPr>
      <w:r>
        <w:t>Unitate administrativ-teritorială lider al unui parteneriat cu :</w:t>
      </w:r>
    </w:p>
    <w:p w14:paraId="0915E0E4" w14:textId="77777777" w:rsidR="000A208D" w:rsidRDefault="000A208D" w:rsidP="00F95601">
      <w:pPr>
        <w:pStyle w:val="ListParagraph"/>
        <w:numPr>
          <w:ilvl w:val="1"/>
          <w:numId w:val="11"/>
        </w:numPr>
      </w:pPr>
      <w:r>
        <w:t xml:space="preserve">unităţi administrativ-teritoriale </w:t>
      </w:r>
    </w:p>
    <w:p w14:paraId="2761335E" w14:textId="77777777" w:rsidR="000A208D" w:rsidRDefault="000A208D" w:rsidP="00F95601">
      <w:pPr>
        <w:pStyle w:val="ListParagraph"/>
        <w:numPr>
          <w:ilvl w:val="1"/>
          <w:numId w:val="11"/>
        </w:numPr>
      </w:pPr>
      <w:r>
        <w:lastRenderedPageBreak/>
        <w:t>autoritate a administraţiei publice centrale</w:t>
      </w:r>
    </w:p>
    <w:p w14:paraId="56FC5AE3" w14:textId="77777777" w:rsidR="000A208D" w:rsidRDefault="000A208D" w:rsidP="00F95601">
      <w:pPr>
        <w:pStyle w:val="ListParagraph"/>
        <w:numPr>
          <w:ilvl w:val="1"/>
          <w:numId w:val="11"/>
        </w:numPr>
      </w:pPr>
      <w:r>
        <w:t>unităţi de cult</w:t>
      </w:r>
    </w:p>
    <w:p w14:paraId="2A37AA15" w14:textId="77777777" w:rsidR="000A208D" w:rsidRDefault="000A208D" w:rsidP="00F95601">
      <w:pPr>
        <w:pStyle w:val="ListParagraph"/>
        <w:numPr>
          <w:ilvl w:val="1"/>
          <w:numId w:val="11"/>
        </w:numPr>
      </w:pPr>
      <w:r>
        <w:t>ONG (persoane juridice de drept privat fără scop patrimonial)</w:t>
      </w:r>
    </w:p>
    <w:p w14:paraId="5FCEBA81" w14:textId="56A2DFB1" w:rsidR="000A208D" w:rsidRDefault="000A208D" w:rsidP="0084204E">
      <w:pPr>
        <w:pStyle w:val="ListParagraph"/>
      </w:pPr>
      <w:r>
        <w:t xml:space="preserve">sau </w:t>
      </w:r>
    </w:p>
    <w:p w14:paraId="5BA1E750" w14:textId="440A0038" w:rsidR="000A208D" w:rsidRDefault="000A208D" w:rsidP="0084204E">
      <w:pPr>
        <w:pStyle w:val="ListParagraph"/>
      </w:pPr>
      <w:r>
        <w:t>Autoritate a administraţiei publice centrale lider al unui parteneriat cu :</w:t>
      </w:r>
    </w:p>
    <w:p w14:paraId="6D33BD07" w14:textId="77777777" w:rsidR="000A208D" w:rsidRDefault="000A208D" w:rsidP="00F95601">
      <w:pPr>
        <w:pStyle w:val="ListParagraph"/>
        <w:numPr>
          <w:ilvl w:val="1"/>
          <w:numId w:val="11"/>
        </w:numPr>
      </w:pPr>
      <w:r>
        <w:t xml:space="preserve">unităţi administrativ-teritoriale </w:t>
      </w:r>
    </w:p>
    <w:p w14:paraId="74E7B4FE" w14:textId="77777777" w:rsidR="000A208D" w:rsidRDefault="000A208D" w:rsidP="00F95601">
      <w:pPr>
        <w:pStyle w:val="ListParagraph"/>
        <w:numPr>
          <w:ilvl w:val="1"/>
          <w:numId w:val="11"/>
        </w:numPr>
      </w:pPr>
      <w:r>
        <w:t>unităţi de cult</w:t>
      </w:r>
    </w:p>
    <w:p w14:paraId="7817736C" w14:textId="77777777" w:rsidR="000A208D" w:rsidRDefault="000A208D" w:rsidP="00F95601">
      <w:pPr>
        <w:pStyle w:val="ListParagraph"/>
        <w:numPr>
          <w:ilvl w:val="1"/>
          <w:numId w:val="11"/>
        </w:numPr>
      </w:pPr>
      <w:r>
        <w:t>ONG (persoane juridice de drept privat fără scop patrimonial)</w:t>
      </w:r>
    </w:p>
    <w:p w14:paraId="326C2824" w14:textId="77777777" w:rsidR="000A208D" w:rsidRPr="004E1C7A" w:rsidRDefault="000A208D" w:rsidP="000A208D">
      <w:pPr>
        <w:rPr>
          <w:i/>
        </w:rPr>
      </w:pPr>
      <w:r w:rsidRPr="004E1C7A">
        <w:rPr>
          <w:i/>
        </w:rPr>
        <w:t>Criteriile de eligibilitate ale solicitantului se aplică şi partenerului, după cum este indicat în cadrul acestui capitol.</w:t>
      </w:r>
    </w:p>
    <w:p w14:paraId="7A4CB8E7" w14:textId="77777777" w:rsidR="000A208D" w:rsidRPr="004E1C7A" w:rsidRDefault="000A208D" w:rsidP="000A208D">
      <w:pPr>
        <w:rPr>
          <w:i/>
        </w:rPr>
      </w:pPr>
      <w:r w:rsidRPr="004E1C7A">
        <w:rPr>
          <w:i/>
        </w:rPr>
        <w:t xml:space="preserve">Nu există restricţii cu privire la numărul partenerilor. </w:t>
      </w:r>
    </w:p>
    <w:p w14:paraId="6C5E6F39" w14:textId="3DFCC4F6" w:rsidR="000A208D" w:rsidRPr="00057E60" w:rsidRDefault="000A208D" w:rsidP="000A208D">
      <w:pPr>
        <w:rPr>
          <w:b/>
          <w:i/>
        </w:rPr>
      </w:pPr>
      <w:r w:rsidRPr="004E1C7A">
        <w:rPr>
          <w:i/>
        </w:rPr>
        <w:t xml:space="preserve">In scopul constituirii parteneriatelor se încheie un </w:t>
      </w:r>
      <w:r w:rsidRPr="00A13949">
        <w:rPr>
          <w:b/>
          <w:i/>
        </w:rPr>
        <w:t xml:space="preserve">Acord de parteneriat – </w:t>
      </w:r>
      <w:r w:rsidRPr="00A13949">
        <w:t xml:space="preserve">conform modelului orientativ din Ghidul </w:t>
      </w:r>
      <w:r w:rsidR="00E07617" w:rsidRPr="00A13949">
        <w:t>specific</w:t>
      </w:r>
      <w:r w:rsidRPr="00A13949">
        <w:t xml:space="preserve"> </w:t>
      </w:r>
      <w:r w:rsidRPr="00A13949">
        <w:rPr>
          <w:b/>
          <w:i/>
        </w:rPr>
        <w:t xml:space="preserve">– </w:t>
      </w:r>
      <w:r w:rsidR="00E07617" w:rsidRPr="00A13949">
        <w:rPr>
          <w:b/>
          <w:i/>
        </w:rPr>
        <w:t xml:space="preserve">Model </w:t>
      </w:r>
      <w:r w:rsidRPr="00A13949">
        <w:rPr>
          <w:b/>
          <w:i/>
        </w:rPr>
        <w:t>F</w:t>
      </w:r>
      <w:r w:rsidR="00E07617" w:rsidRPr="00A13949">
        <w:rPr>
          <w:b/>
          <w:i/>
        </w:rPr>
        <w:t xml:space="preserve"> 5.1</w:t>
      </w:r>
    </w:p>
    <w:p w14:paraId="389370F5" w14:textId="489830E3" w:rsidR="009530A5" w:rsidRPr="009530A5" w:rsidRDefault="00CA55B1" w:rsidP="000A77B3">
      <w:pPr>
        <w:pStyle w:val="Criteriu"/>
      </w:pPr>
      <w:r w:rsidRPr="00CA55B1">
        <w:t>Solicitantul și/sau reprezentantul său legal, inclusiv partenerul, dacă este cazul, NU se încadrează în niciuna din situaţiile prezentante în Declarația de eligibilitate</w:t>
      </w:r>
    </w:p>
    <w:p w14:paraId="343373A4" w14:textId="1EEB3174" w:rsidR="00142F84" w:rsidRPr="0063069E" w:rsidRDefault="00CA55B1" w:rsidP="00CA55B1">
      <w:r w:rsidRPr="00CA55B1">
        <w:t xml:space="preserve">Situaţiile relevante pentru acest apel de proiecte vor face obiectul </w:t>
      </w:r>
      <w:r w:rsidRPr="00520500">
        <w:rPr>
          <w:b/>
          <w:i/>
        </w:rPr>
        <w:t>Declaraţiei de eligibilitate (Model B 5.1)</w:t>
      </w:r>
      <w:r w:rsidRPr="00CA55B1">
        <w:t xml:space="preserve"> din Ghidul specific care se va anexa la Cererea de finanţare şi care va fi completată de solicitant / solicitant şi de fiecare dintre parteneri, dacă este cazul</w:t>
      </w:r>
    </w:p>
    <w:p w14:paraId="50EF3EDA" w14:textId="5A9D8BF7" w:rsidR="00142F84" w:rsidRPr="00F2476B" w:rsidRDefault="00CA55B1" w:rsidP="000A77B3">
      <w:pPr>
        <w:pStyle w:val="Criteriu"/>
      </w:pPr>
      <w:r w:rsidRPr="00CA55B1">
        <w:t>Drepturi asupra obiectivului de patrimoniu şi/sau teren la data depunerii cererii de finanţare şi pe o perioadă de minim 5 ani de la data plății finale, pentru care poate fi acordat dreptul de investiţie</w:t>
      </w:r>
    </w:p>
    <w:p w14:paraId="0E4EF956" w14:textId="772ED355" w:rsidR="00CA55B1" w:rsidRDefault="00CA55B1" w:rsidP="00CA55B1">
      <w:r>
        <w:t>Solicitantul de finanțare</w:t>
      </w:r>
      <w:r w:rsidR="00A2317E">
        <w:t>/</w:t>
      </w:r>
      <w:r w:rsidR="00A2317E" w:rsidRPr="00A13949">
        <w:t xml:space="preserve">partenerii </w:t>
      </w:r>
      <w:r w:rsidRPr="00A13949">
        <w:t>trebuie</w:t>
      </w:r>
      <w:r>
        <w:t xml:space="preserve"> să demonstreze, după caz:</w:t>
      </w:r>
    </w:p>
    <w:p w14:paraId="06C02366" w14:textId="27CD2A03" w:rsidR="00CA55B1" w:rsidRDefault="00CA55B1" w:rsidP="00F95601">
      <w:pPr>
        <w:pStyle w:val="ListParagraph"/>
        <w:numPr>
          <w:ilvl w:val="0"/>
          <w:numId w:val="12"/>
        </w:numPr>
      </w:pPr>
      <w:r>
        <w:t xml:space="preserve">Dreptul de proprietate publică/privată </w:t>
      </w:r>
    </w:p>
    <w:p w14:paraId="141ABAA7" w14:textId="1E5028E5" w:rsidR="00CA55B1" w:rsidRDefault="00CA55B1" w:rsidP="00F95601">
      <w:pPr>
        <w:pStyle w:val="ListParagraph"/>
        <w:numPr>
          <w:ilvl w:val="0"/>
          <w:numId w:val="12"/>
        </w:numPr>
      </w:pPr>
      <w:r>
        <w:t>Dreptul de administrare</w:t>
      </w:r>
      <w:r w:rsidR="00CE32D3" w:rsidRPr="00CE32D3">
        <w:t xml:space="preserve"> </w:t>
      </w:r>
    </w:p>
    <w:p w14:paraId="60774DCA" w14:textId="1D2B030E" w:rsidR="00CA55B1" w:rsidRDefault="00CA55B1" w:rsidP="00F95601">
      <w:pPr>
        <w:pStyle w:val="ListParagraph"/>
        <w:numPr>
          <w:ilvl w:val="0"/>
          <w:numId w:val="12"/>
        </w:numPr>
      </w:pPr>
      <w:r>
        <w:t xml:space="preserve">Dreptul de concesiune  </w:t>
      </w:r>
    </w:p>
    <w:p w14:paraId="295EC085" w14:textId="77777777" w:rsidR="00CA55B1" w:rsidRDefault="00CA55B1" w:rsidP="00CA55B1">
      <w:r>
        <w:t xml:space="preserve">Solicitantul deţine dreptul de execuţie a lucrărilor de construcţii asupra obiectivului de patrimoniu şi/sau al terenului ce face obiectul proiectului, conform legislaţiei în vigoare. </w:t>
      </w:r>
    </w:p>
    <w:p w14:paraId="024EDE07" w14:textId="77777777" w:rsidR="00CA55B1" w:rsidRPr="000F77AB" w:rsidRDefault="00CA55B1" w:rsidP="00CA55B1">
      <w:pPr>
        <w:rPr>
          <w:i/>
        </w:rPr>
      </w:pPr>
      <w:r w:rsidRPr="000F77AB">
        <w:rPr>
          <w:i/>
        </w:rPr>
        <w:t xml:space="preserve">Dreptul de administrare / concesiunea se vor dovedi pentru o perioadă care să acopere durata de la data depunerii cererii de finanţare şi pe o perioadă de minim 5 ani de la data plăţii finale. </w:t>
      </w:r>
    </w:p>
    <w:p w14:paraId="24590B43" w14:textId="77777777" w:rsidR="00CA55B1" w:rsidRPr="000F77AB" w:rsidRDefault="00CA55B1" w:rsidP="00CA55B1">
      <w:pPr>
        <w:rPr>
          <w:i/>
        </w:rPr>
      </w:pPr>
      <w:r w:rsidRPr="000F77AB">
        <w:rPr>
          <w:i/>
        </w:rPr>
        <w:t xml:space="preserve">Această durată include evaluarea şi selecţia cererii de finanţare, </w:t>
      </w:r>
      <w:r w:rsidRPr="000338CB">
        <w:rPr>
          <w:i/>
          <w:shd w:val="clear" w:color="auto" w:fill="FFFFFF" w:themeFill="background1"/>
        </w:rPr>
        <w:t>durata de implementare</w:t>
      </w:r>
      <w:r w:rsidRPr="000F77AB">
        <w:rPr>
          <w:i/>
        </w:rPr>
        <w:t xml:space="preserve"> a proiectului şi minim 5 ani de la data plăţii finale. </w:t>
      </w:r>
    </w:p>
    <w:p w14:paraId="24219F47" w14:textId="24845A14" w:rsidR="00A0642F" w:rsidRDefault="001A5905" w:rsidP="00CA55B1">
      <w:pPr>
        <w:rPr>
          <w:i/>
        </w:rPr>
      </w:pPr>
      <w:r>
        <w:rPr>
          <w:i/>
        </w:rPr>
        <w:t xml:space="preserve">În cazul administrării se </w:t>
      </w:r>
      <w:r w:rsidRPr="001A5905">
        <w:rPr>
          <w:i/>
        </w:rPr>
        <w:t>face referire la dreptul de administrare, ca drept real, aferent proprietăţii publice, prevăzut de art.866 şi urm.Cod civil, şi nu la dreptul de administrare aferent altor instituţii de drept</w:t>
      </w:r>
      <w:r w:rsidR="00361EEE">
        <w:rPr>
          <w:i/>
        </w:rPr>
        <w:t>.</w:t>
      </w:r>
    </w:p>
    <w:p w14:paraId="0711CAC2" w14:textId="77777777" w:rsidR="00CA55B1" w:rsidRPr="000F77AB" w:rsidRDefault="00CA55B1" w:rsidP="00CA55B1">
      <w:pPr>
        <w:rPr>
          <w:i/>
        </w:rPr>
      </w:pPr>
      <w:r w:rsidRPr="000F77AB">
        <w:rPr>
          <w:i/>
        </w:rPr>
        <w:t>În cazul concesiunii, solicitantul trebuie să facă dovada dreptului de a face investiţii asupra obiectivului de patrimoniu, pe o perioadă egală cu cea pentru care se face dovada concesiunii. Dovada va fi făcută prin prezentarea unei copii a contractului de concesiune încheiat conform OG nr.21/2006 privind regimul consesionării monumentelor istorice.</w:t>
      </w:r>
    </w:p>
    <w:p w14:paraId="509C178B" w14:textId="4BE1A4F0" w:rsidR="00CA55B1" w:rsidRPr="000F77AB" w:rsidRDefault="00CA55B1" w:rsidP="00CA55B1">
      <w:pPr>
        <w:rPr>
          <w:i/>
        </w:rPr>
      </w:pPr>
      <w:r w:rsidRPr="000F77AB">
        <w:rPr>
          <w:i/>
        </w:rPr>
        <w:t xml:space="preserve">Dacă pe parcursul perioadei de implementare a contractului de finanțare, sau în perioada de valabilitate a acestuia sunt afectate </w:t>
      </w:r>
      <w:r w:rsidRPr="00BE48E7">
        <w:rPr>
          <w:i/>
        </w:rPr>
        <w:t xml:space="preserve">condițiile </w:t>
      </w:r>
      <w:r w:rsidR="00BE48E7" w:rsidRPr="00BE48E7">
        <w:rPr>
          <w:i/>
        </w:rPr>
        <w:t xml:space="preserve">privind </w:t>
      </w:r>
      <w:r w:rsidR="00BE48E7" w:rsidRPr="00A13949">
        <w:rPr>
          <w:i/>
        </w:rPr>
        <w:t xml:space="preserve">drepturile asupra obiectivului de patrimoniu </w:t>
      </w:r>
      <w:r w:rsidRPr="00A13949">
        <w:rPr>
          <w:i/>
        </w:rPr>
        <w:t xml:space="preserve"> şi/sau teren </w:t>
      </w:r>
      <w:r w:rsidR="00BE48E7" w:rsidRPr="00A13949">
        <w:rPr>
          <w:i/>
        </w:rPr>
        <w:t>eligibile în cadrul acestei priorităţi de investiţii</w:t>
      </w:r>
      <w:r w:rsidRPr="00A13949">
        <w:rPr>
          <w:i/>
        </w:rPr>
        <w:t>, beneficiarul</w:t>
      </w:r>
      <w:r w:rsidRPr="000F77AB">
        <w:rPr>
          <w:i/>
        </w:rPr>
        <w:t xml:space="preserve"> are obligația contractuală de a returna finanțarea nerambursabilă acordată, precum și alte penalități, dacă este cazul, în conformitate cu prevederile contractuale.</w:t>
      </w:r>
    </w:p>
    <w:p w14:paraId="26BE7966" w14:textId="77777777" w:rsidR="00CA55B1" w:rsidRPr="00A240C4" w:rsidRDefault="00CA55B1" w:rsidP="00CA55B1">
      <w:pPr>
        <w:rPr>
          <w:b/>
        </w:rPr>
      </w:pPr>
      <w:r w:rsidRPr="00A240C4">
        <w:rPr>
          <w:b/>
        </w:rPr>
        <w:lastRenderedPageBreak/>
        <w:t>Obiectivul de patrimoniu şi/sau teren, în conformitate cu prezentul criteriu  de eligibilitate îndeplineşte cumulativ următoarele condiţii:</w:t>
      </w:r>
    </w:p>
    <w:p w14:paraId="70CBDB17" w14:textId="77777777" w:rsidR="00CA55B1" w:rsidRDefault="00CA55B1" w:rsidP="00F95601">
      <w:pPr>
        <w:pStyle w:val="ListParagraph"/>
        <w:numPr>
          <w:ilvl w:val="0"/>
          <w:numId w:val="13"/>
        </w:numPr>
      </w:pPr>
      <w:r>
        <w:t xml:space="preserve">să fie liber de orice sarcini sau interdicţii ce afectează implementarea proiectului; </w:t>
      </w:r>
    </w:p>
    <w:p w14:paraId="57A0E562" w14:textId="77777777" w:rsidR="00CA55B1" w:rsidRDefault="00CA55B1" w:rsidP="00F95601">
      <w:pPr>
        <w:pStyle w:val="ListParagraph"/>
        <w:numPr>
          <w:ilvl w:val="0"/>
          <w:numId w:val="13"/>
        </w:numPr>
      </w:pPr>
      <w:r>
        <w:t xml:space="preserve">să nu facă obiectul unor litigii având ca obiect dreptul invocat de către solicitant pentru realizarea proiectului, aflate în curs de soluţionare la instanţele judecătoreşti; </w:t>
      </w:r>
    </w:p>
    <w:p w14:paraId="528CCD52" w14:textId="77777777" w:rsidR="00CA55B1" w:rsidRDefault="00CA55B1" w:rsidP="00F95601">
      <w:pPr>
        <w:pStyle w:val="ListParagraph"/>
        <w:numPr>
          <w:ilvl w:val="0"/>
          <w:numId w:val="13"/>
        </w:numPr>
      </w:pPr>
      <w:r>
        <w:t>nu face obiectul revendicărilor potrivit unor legi speciale în materie sau dreptului comun.</w:t>
      </w:r>
    </w:p>
    <w:p w14:paraId="054B148E" w14:textId="37DD44A2" w:rsidR="00142F84" w:rsidRDefault="00CA55B1" w:rsidP="00CA55B1">
      <w:r>
        <w:t xml:space="preserve">Pentru obiectivele de patrimoniu „liber de orice sarcini” se interpretează în conformitate cu </w:t>
      </w:r>
      <w:r w:rsidR="00312042">
        <w:t xml:space="preserve">prevederile </w:t>
      </w:r>
      <w:r w:rsidR="00312042" w:rsidRPr="00312042">
        <w:t>art.1</w:t>
      </w:r>
      <w:r w:rsidR="00312042">
        <w:t>,</w:t>
      </w:r>
      <w:r w:rsidR="00312042" w:rsidRPr="00312042">
        <w:t xml:space="preserve"> </w:t>
      </w:r>
      <w:r>
        <w:t xml:space="preserve">lit.h, </w:t>
      </w:r>
      <w:r w:rsidR="00312042">
        <w:t xml:space="preserve">coroborate cu prevederile art.3, lit.b </w:t>
      </w:r>
      <w:r>
        <w:t xml:space="preserve">din HG nr.399/2015 privind regulile de eligibilitate a cheltuielilor efectuate în cadrul operaţiunilor finanţate prin Fondul european de dezvoltare regională, Fondul social european şi Fondul de coeziune 2014-2020. </w:t>
      </w:r>
    </w:p>
    <w:p w14:paraId="2240C44F" w14:textId="7873614E" w:rsidR="00371CF3" w:rsidRDefault="00371CF3" w:rsidP="00371CF3">
      <w:r w:rsidRPr="00910EE7">
        <w:t>În accepţiunea AMPOR nu este considerată sarcină dreptul de administrare înscris în Cartea funciară în favoarea unei instituţii cu personalitate juridică aflată în subordinea solicitantului şi care desfăşoară  activităţi în domeniul culturii (de exemplu: muzeu, teatru, bibliotecă,etc.).</w:t>
      </w:r>
      <w:r w:rsidR="003B09B7">
        <w:t xml:space="preserve"> </w:t>
      </w:r>
    </w:p>
    <w:p w14:paraId="2AC12748" w14:textId="4B7CE8A9" w:rsidR="00BD4898" w:rsidRDefault="00BD4898" w:rsidP="00371CF3">
      <w:r>
        <w:t xml:space="preserve">În situaţia în care în Extrasul de Carte funciară apare menţiunea </w:t>
      </w:r>
      <w:r w:rsidR="00874C5E">
        <w:t>înscriere</w:t>
      </w:r>
      <w:r w:rsidRPr="00BD4898">
        <w:t xml:space="preserve"> provizorie</w:t>
      </w:r>
      <w:r w:rsidR="00874C5E">
        <w:t>, criteriul de eligibilitate mai sus menţionat nu este îndeplinit, proiectul fiind neeligibil.</w:t>
      </w:r>
      <w:r>
        <w:t xml:space="preserve"> </w:t>
      </w:r>
      <w:r w:rsidR="00515D31" w:rsidRPr="00001166">
        <w:t>Prin derogare de la prevederile Ghidului general (cu modificările şi completările ulterioare) subsecţiunea 7.4.1 şi 7.4.2 în cadrul prezentului apel de proiecte nu se acceptă înscrierea provizorie a dreptului de proprietate la data depunerii cererii de finanţare.</w:t>
      </w:r>
      <w:r w:rsidR="00F06F06" w:rsidRPr="00001166">
        <w:t xml:space="preserve"> Aceeaşi observaţie este valabilă şi pentru celelalte drepturi reale pe care solicitantul/partenerii trebuie să le demonstreze conform prezentului ghid.</w:t>
      </w:r>
    </w:p>
    <w:p w14:paraId="7CE9DEAC" w14:textId="29B7DB40" w:rsidR="002355B3" w:rsidRPr="00F1033D" w:rsidRDefault="00CA55B1" w:rsidP="00371CF3">
      <w:r w:rsidRPr="00CA55B1">
        <w:t>Solicitantul / solicitantul împreună cu partenerul, dacă este cazul, face/fac dovada capacităţii de finanţare</w:t>
      </w:r>
    </w:p>
    <w:p w14:paraId="2FCEFD4B" w14:textId="7EC2056B" w:rsidR="00CA55B1" w:rsidRDefault="00CA55B1" w:rsidP="00CA55B1">
      <w:r>
        <w:t>Solicitantul va dovedi prin Cererea de finanţare, capacitate financiară de a asigura contribuţia proprie la v</w:t>
      </w:r>
      <w:r w:rsidR="00284690">
        <w:t>aloarea cheltuielilor eligibile şi</w:t>
      </w:r>
      <w:r>
        <w:t xml:space="preserve"> cheltuielilor neeligibile ale proiectului în condiţiile rambursării/decontării ulterioare a cheltuielilor din instrumente structurale.</w:t>
      </w:r>
    </w:p>
    <w:p w14:paraId="616783AE" w14:textId="7F51884F" w:rsidR="00FB44B5" w:rsidRPr="00520500" w:rsidRDefault="00CA55B1" w:rsidP="00CA55B1">
      <w:r>
        <w:t xml:space="preserve">Solicitantul va anexa la formularul </w:t>
      </w:r>
      <w:r w:rsidR="000A77B3">
        <w:t>c</w:t>
      </w:r>
      <w:r>
        <w:t xml:space="preserve">ererii de finanţare: </w:t>
      </w:r>
      <w:r w:rsidRPr="008D74F6">
        <w:rPr>
          <w:b/>
          <w:i/>
        </w:rPr>
        <w:t xml:space="preserve">Declaraţia de angajament (Modelul C 5.1) </w:t>
      </w:r>
      <w:r w:rsidRPr="00520500">
        <w:t>din Ghidul specific.</w:t>
      </w:r>
      <w:r w:rsidR="00FB44B5" w:rsidRPr="00520500">
        <w:t xml:space="preserve"> </w:t>
      </w:r>
    </w:p>
    <w:p w14:paraId="08B52657" w14:textId="621510B5" w:rsidR="00B8123A" w:rsidRDefault="00CA55B1" w:rsidP="000A77B3">
      <w:pPr>
        <w:pStyle w:val="Criteriu"/>
      </w:pPr>
      <w:r w:rsidRPr="00CA55B1">
        <w:t>Solicitantul cu statut de ONG (persoană juridică de drept privat fără scop patrimonial), trebuie să desfăşoare activităţi în domeniul protejării monumentelor istorice, conform statutului şi să aibă o vechime în acest domeniu de activitate de cel p</w:t>
      </w:r>
      <w:r w:rsidR="000A77B3">
        <w:t>uţin 6 luni, la data depunerii c</w:t>
      </w:r>
      <w:r w:rsidRPr="00CA55B1">
        <w:t>ererii de finanţare</w:t>
      </w:r>
    </w:p>
    <w:p w14:paraId="76CC87F3" w14:textId="77777777" w:rsidR="00CA55B1" w:rsidRDefault="00CA55B1" w:rsidP="00CA55B1">
      <w:r>
        <w:t>Activitatea relevantă trebuie să fie prevăzută în statut, iar vechimea se calculează din momentul înscrierii organizaţiei în Registrul asociaţiilor şi fundaţiilor.</w:t>
      </w:r>
    </w:p>
    <w:p w14:paraId="3D79BF30" w14:textId="57AC6A44" w:rsidR="00CA55B1" w:rsidRPr="007458A7" w:rsidRDefault="00CA55B1" w:rsidP="00CA55B1">
      <w:pPr>
        <w:rPr>
          <w:i/>
        </w:rPr>
      </w:pPr>
      <w:r w:rsidRPr="007458A7">
        <w:rPr>
          <w:i/>
        </w:rPr>
        <w:t xml:space="preserve">Prin </w:t>
      </w:r>
      <w:r w:rsidRPr="00301D40">
        <w:rPr>
          <w:b/>
          <w:i/>
        </w:rPr>
        <w:t xml:space="preserve">protejare </w:t>
      </w:r>
      <w:r w:rsidRPr="007458A7">
        <w:rPr>
          <w:i/>
        </w:rPr>
        <w:t xml:space="preserve">se înțelege ansamblul de măsuri cu caracter științific, juridic, administrativ, financiar, fiscal și tehnic menite să asigure identificarea, cercetarea,inventarierea, clasarea, evidența, conservarea, inclusiv paza și întreținerea,consolidarea, restaurarea, punerea în valoare a </w:t>
      </w:r>
      <w:r w:rsidRPr="00A13949">
        <w:rPr>
          <w:i/>
        </w:rPr>
        <w:t>monumentelor istorice și</w:t>
      </w:r>
      <w:r w:rsidR="007458A7" w:rsidRPr="00A13949">
        <w:rPr>
          <w:i/>
        </w:rPr>
        <w:t xml:space="preserve"> </w:t>
      </w:r>
      <w:r w:rsidRPr="00A13949">
        <w:rPr>
          <w:i/>
        </w:rPr>
        <w:t>integrarea lor social-economică și culturală în viața colectivităților local</w:t>
      </w:r>
      <w:r w:rsidR="00635AAD">
        <w:rPr>
          <w:i/>
        </w:rPr>
        <w:t>e</w:t>
      </w:r>
      <w:r w:rsidR="00301D40" w:rsidRPr="00A13949">
        <w:rPr>
          <w:i/>
        </w:rPr>
        <w:t xml:space="preserve"> (conform prevederilor alin.3, art.2 a Legii nr.422/2001 republicată privind protejarea monumentelor istorice) </w:t>
      </w:r>
      <w:r w:rsidRPr="00A13949">
        <w:rPr>
          <w:i/>
        </w:rPr>
        <w:t>.</w:t>
      </w:r>
    </w:p>
    <w:p w14:paraId="705C36E7" w14:textId="1084C386" w:rsidR="00B8123A" w:rsidRPr="00CA55B1" w:rsidRDefault="00CA55B1" w:rsidP="00CA55B1">
      <w:r>
        <w:t>Criteriul menţionat mai sus trebuie respectat şi de ONG-ul membru al unui parteneriat.</w:t>
      </w:r>
    </w:p>
    <w:p w14:paraId="6009308B" w14:textId="7FEF6F6A" w:rsidR="004D386A" w:rsidRPr="00CF42C5" w:rsidRDefault="005B18B6" w:rsidP="00F067D9">
      <w:pPr>
        <w:pStyle w:val="Heading2"/>
      </w:pPr>
      <w:bookmarkStart w:id="24" w:name="_Toc445907780"/>
      <w:r w:rsidRPr="00CF42C5">
        <w:lastRenderedPageBreak/>
        <w:t>Eligibilitatea proiectului</w:t>
      </w:r>
      <w:bookmarkEnd w:id="24"/>
    </w:p>
    <w:p w14:paraId="5C66DD5B" w14:textId="026D60E8" w:rsidR="0049344A" w:rsidRPr="00D70583" w:rsidRDefault="00B87C93" w:rsidP="00DC52B6">
      <w:pPr>
        <w:pStyle w:val="Criteriu"/>
      </w:pPr>
      <w:r>
        <w:t>Proiectul precum şi activităţile sale se încadrează în obiectivul specific corespunzător priorităţii de investiţii 5.1 al axei prioritare 5 a POR, respectiv:</w:t>
      </w:r>
    </w:p>
    <w:p w14:paraId="79E7E166" w14:textId="77777777" w:rsidR="00B87C93" w:rsidRDefault="00B87C93" w:rsidP="00B87C93">
      <w:r>
        <w:t>Activitățile specifice obiectivelor de patrimoniu cultural includ, dar nu se limitează la:</w:t>
      </w:r>
    </w:p>
    <w:p w14:paraId="6C82B930" w14:textId="63AC83E4" w:rsidR="00B87C93" w:rsidRDefault="00B87C93" w:rsidP="00F95601">
      <w:pPr>
        <w:pStyle w:val="ListParagraph"/>
        <w:numPr>
          <w:ilvl w:val="0"/>
          <w:numId w:val="13"/>
        </w:numPr>
      </w:pPr>
      <w:r>
        <w:t>Restaurarea, consolidarea, protecţia şi conservarea monumentelor istorice;</w:t>
      </w:r>
    </w:p>
    <w:p w14:paraId="6E0766B6" w14:textId="2039FE32" w:rsidR="00B87C93" w:rsidRDefault="00B87C93" w:rsidP="00F95601">
      <w:pPr>
        <w:pStyle w:val="ListParagraph"/>
        <w:numPr>
          <w:ilvl w:val="0"/>
          <w:numId w:val="13"/>
        </w:numPr>
      </w:pPr>
      <w:r>
        <w:t>Restaurarea, protecţia, conservarea picturilor interioare, frescelor, picturilor murale exterioare, stucaturilor</w:t>
      </w:r>
      <w:r w:rsidR="00E82AE0">
        <w:t>, iconostas</w:t>
      </w:r>
      <w:r>
        <w:t>;</w:t>
      </w:r>
    </w:p>
    <w:p w14:paraId="2CFC531F" w14:textId="7A8A75CA" w:rsidR="00B87C93" w:rsidRDefault="00B87C93" w:rsidP="00F95601">
      <w:pPr>
        <w:pStyle w:val="ListParagraph"/>
        <w:numPr>
          <w:ilvl w:val="0"/>
          <w:numId w:val="13"/>
        </w:numPr>
      </w:pPr>
      <w:r>
        <w:t>Restaurarea şi remodelarea plasticii faţadelor;</w:t>
      </w:r>
    </w:p>
    <w:p w14:paraId="670DA19A" w14:textId="0012829D" w:rsidR="00B87C93" w:rsidRDefault="00B87C93" w:rsidP="00F95601">
      <w:pPr>
        <w:pStyle w:val="ListParagraph"/>
        <w:numPr>
          <w:ilvl w:val="0"/>
          <w:numId w:val="13"/>
        </w:numPr>
      </w:pPr>
      <w:r>
        <w:t>Dotări interioare (instalaţii, echipamente şi dotări pentru asigurarea condiţiilor de climatizare, siguranţă la foc, antiefracţie);</w:t>
      </w:r>
    </w:p>
    <w:p w14:paraId="10FD8CE1" w14:textId="1F1CCED4" w:rsidR="00B87C93" w:rsidRDefault="00B87C93" w:rsidP="00F95601">
      <w:pPr>
        <w:pStyle w:val="ListParagraph"/>
        <w:numPr>
          <w:ilvl w:val="0"/>
          <w:numId w:val="13"/>
        </w:numPr>
      </w:pPr>
      <w:r>
        <w:t>Dotări pentru expunerea şi protecţia patrimoniului cultural mobil şi imobil;</w:t>
      </w:r>
    </w:p>
    <w:p w14:paraId="6A1257D9" w14:textId="36CA0132" w:rsidR="00B87C93" w:rsidRDefault="00B87C93" w:rsidP="0046793A">
      <w:pPr>
        <w:pStyle w:val="ListParagraph"/>
        <w:numPr>
          <w:ilvl w:val="0"/>
          <w:numId w:val="13"/>
        </w:numPr>
      </w:pPr>
      <w:r>
        <w:t>Activități de marketing și promovare turistică a obiectivului restaurat</w:t>
      </w:r>
      <w:r w:rsidR="0046793A">
        <w:t>,</w:t>
      </w:r>
      <w:r w:rsidR="0046793A" w:rsidRPr="0046793A">
        <w:t xml:space="preserve"> inclusiv de informare publică</w:t>
      </w:r>
      <w:r w:rsidR="0046793A">
        <w:t xml:space="preserve"> cu privire a intenţia de a implementa proiectul</w:t>
      </w:r>
      <w:r>
        <w:t>;</w:t>
      </w:r>
    </w:p>
    <w:p w14:paraId="5CC0FDF1" w14:textId="77777777" w:rsidR="00B87C93" w:rsidRDefault="00B87C93" w:rsidP="00F95601">
      <w:pPr>
        <w:pStyle w:val="ListParagraph"/>
        <w:numPr>
          <w:ilvl w:val="0"/>
          <w:numId w:val="14"/>
        </w:numPr>
      </w:pPr>
      <w:r>
        <w:t>Activităţi pentru digitizarea obiectivului restaurat în cadrul proiectului;</w:t>
      </w:r>
    </w:p>
    <w:p w14:paraId="72DAE5C8" w14:textId="121C7894" w:rsidR="00B87C93" w:rsidRDefault="00B87C93" w:rsidP="00F95601">
      <w:pPr>
        <w:pStyle w:val="ListParagraph"/>
        <w:numPr>
          <w:ilvl w:val="0"/>
          <w:numId w:val="14"/>
        </w:numPr>
      </w:pPr>
      <w:r>
        <w:t xml:space="preserve">Activităţi conexe pentru punerea în valoare sau funcţionalitate a obiectivului de patrimoniu restaurat. </w:t>
      </w:r>
    </w:p>
    <w:p w14:paraId="394BA5DE" w14:textId="77777777" w:rsidR="00EC7E4D" w:rsidRPr="00A13949" w:rsidRDefault="00EC7E4D" w:rsidP="00B87C93">
      <w:pPr>
        <w:rPr>
          <w:i/>
        </w:rPr>
      </w:pPr>
      <w:r w:rsidRPr="00A13949">
        <w:rPr>
          <w:i/>
        </w:rPr>
        <w:t xml:space="preserve">În conformitate cu art.23, alin.(1)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1FA16019" w14:textId="392FDDB1" w:rsidR="00EC7E4D" w:rsidRPr="00A13949" w:rsidRDefault="00EC7E4D" w:rsidP="00B87C93">
      <w:pPr>
        <w:rPr>
          <w:i/>
        </w:rPr>
      </w:pPr>
      <w:r w:rsidRPr="00A13949">
        <w:rPr>
          <w:i/>
        </w:rPr>
        <w:t>În conformitate cu art.24, alin.(4) din Legea nr.422/2001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şi Cultelor, cu respectarea exigenţelor specifice domeniului monumentelor istorice şi a cerinţelor privind calitatea lucrărilor în construcţii.</w:t>
      </w:r>
    </w:p>
    <w:p w14:paraId="0CF0570F" w14:textId="10745383" w:rsidR="00EC7E4D" w:rsidRDefault="00526947" w:rsidP="00B87C93">
      <w:r w:rsidRPr="00A13949">
        <w:t xml:space="preserve">Aspecte cu privire </w:t>
      </w:r>
      <w:r w:rsidR="00C22C1C" w:rsidRPr="00A13949">
        <w:t xml:space="preserve">la </w:t>
      </w:r>
      <w:r w:rsidRPr="00A13949">
        <w:t xml:space="preserve">acţiunile pe care solicitantul trebuie să le întreprindă precum şi avizele/acordurile necesare a fi obţinute sunt detaliate în </w:t>
      </w:r>
      <w:r w:rsidRPr="00A13949">
        <w:rPr>
          <w:b/>
          <w:i/>
        </w:rPr>
        <w:t>Anexa 5 – Etapizare procedură de intervenţii asupra monumentelor istorice</w:t>
      </w:r>
      <w:r w:rsidRPr="00A13949">
        <w:t xml:space="preserve"> din Ghidul specific.</w:t>
      </w:r>
    </w:p>
    <w:p w14:paraId="7DC257AA" w14:textId="77777777" w:rsidR="00B87C93" w:rsidRDefault="00B87C93" w:rsidP="00B87C93">
      <w:r>
        <w:t xml:space="preserve">Lista activităţilor eligibile de mai sus este orientativă. Alte activităţi decât cele de mai sus pot fi considerate eligibile dacă solicitantul justifică necesitatea derulării lor în scopul atingerii obiectivelor şi indicatorilor proiectului şi implementării în condiţii optime a proiectului. </w:t>
      </w:r>
    </w:p>
    <w:p w14:paraId="4D9722D6" w14:textId="55A189D2" w:rsidR="00B87C93" w:rsidRDefault="00B87C93" w:rsidP="00B87C93">
      <w:r>
        <w:t xml:space="preserve">In ceea ce priveşte </w:t>
      </w:r>
      <w:r w:rsidRPr="00BF3EB8">
        <w:rPr>
          <w:b/>
        </w:rPr>
        <w:t>activitatea de digitizare</w:t>
      </w:r>
      <w:r>
        <w:t xml:space="preserve"> a obiectivului de patrimoniu obiect al proiectului propus spre finanţare aceasta </w:t>
      </w:r>
      <w:r w:rsidRPr="00BF3EB8">
        <w:rPr>
          <w:b/>
        </w:rPr>
        <w:t>este obligatoriu a se realiza prin proiect</w:t>
      </w:r>
      <w:r>
        <w:t xml:space="preserve">, la finalul implementării proiectului. Aspecte cu privire la acestă activitate sunt detaliate în </w:t>
      </w:r>
      <w:r w:rsidRPr="004A4D8A">
        <w:rPr>
          <w:b/>
          <w:i/>
        </w:rPr>
        <w:t>Anexa</w:t>
      </w:r>
      <w:r w:rsidR="007458A7" w:rsidRPr="004A4D8A">
        <w:rPr>
          <w:b/>
          <w:i/>
        </w:rPr>
        <w:t xml:space="preserve"> 4 </w:t>
      </w:r>
      <w:r w:rsidR="00FB2DE6" w:rsidRPr="004A4D8A">
        <w:rPr>
          <w:b/>
          <w:i/>
        </w:rPr>
        <w:t>– Cost estimativ digitizare</w:t>
      </w:r>
      <w:r w:rsidR="00FB2DE6">
        <w:t xml:space="preserve"> </w:t>
      </w:r>
      <w:r w:rsidRPr="00FB2DE6">
        <w:t>la</w:t>
      </w:r>
      <w:r>
        <w:t xml:space="preserve"> prezentul </w:t>
      </w:r>
      <w:r w:rsidR="00403F12">
        <w:t>G</w:t>
      </w:r>
      <w:r>
        <w:t xml:space="preserve">hid specific.   </w:t>
      </w:r>
    </w:p>
    <w:p w14:paraId="3A5DB963" w14:textId="2BC0D1E4" w:rsidR="0046793A" w:rsidRDefault="00285ED3" w:rsidP="00B87C93">
      <w:r w:rsidRPr="00403F12">
        <w:rPr>
          <w:u w:val="single"/>
        </w:rPr>
        <w:t>Activitatea de informare publică</w:t>
      </w:r>
      <w:r w:rsidRPr="00285ED3">
        <w:t xml:space="preserve"> cu privire a intenţia de a implementa proiectu</w:t>
      </w:r>
      <w:r>
        <w:t>l se poate realiza în moduri diferite şi este necesar a se anexa documente justificative (anunţ presă, publicare pe pagină we</w:t>
      </w:r>
      <w:r w:rsidR="00D71A34">
        <w:t>b</w:t>
      </w:r>
      <w:r w:rsidR="00403F12">
        <w:t>, etc</w:t>
      </w:r>
      <w:r w:rsidR="00D71A34">
        <w:t xml:space="preserve">). Se recomandă ca informarea </w:t>
      </w:r>
      <w:r w:rsidR="00403F12">
        <w:t xml:space="preserve">publică </w:t>
      </w:r>
      <w:r w:rsidR="00D71A34">
        <w:t xml:space="preserve">să cuprindă şi aspecte tehnice (a se vedea </w:t>
      </w:r>
      <w:r w:rsidR="00D71A34" w:rsidRPr="00403F12">
        <w:rPr>
          <w:b/>
          <w:i/>
        </w:rPr>
        <w:t xml:space="preserve">Anexa 6 </w:t>
      </w:r>
      <w:r w:rsidR="00403F12" w:rsidRPr="00403F12">
        <w:rPr>
          <w:b/>
          <w:i/>
        </w:rPr>
        <w:t>–</w:t>
      </w:r>
      <w:r w:rsidR="00D71A34" w:rsidRPr="00403F12">
        <w:rPr>
          <w:b/>
          <w:i/>
        </w:rPr>
        <w:t xml:space="preserve"> </w:t>
      </w:r>
      <w:r w:rsidR="00403F12" w:rsidRPr="00403F12">
        <w:rPr>
          <w:b/>
          <w:i/>
        </w:rPr>
        <w:t>Fişa cadru de prezentare proiect</w:t>
      </w:r>
      <w:r w:rsidR="00403F12">
        <w:t xml:space="preserve"> la</w:t>
      </w:r>
      <w:r w:rsidR="00403F12" w:rsidRPr="00403F12">
        <w:t xml:space="preserve"> prezentul Ghid specific</w:t>
      </w:r>
      <w:r w:rsidR="00403F12">
        <w:t>)</w:t>
      </w:r>
      <w:r w:rsidR="00403F12" w:rsidRPr="00403F12">
        <w:t xml:space="preserve">.   </w:t>
      </w:r>
      <w:r w:rsidR="00D71A34">
        <w:t xml:space="preserve"> </w:t>
      </w:r>
    </w:p>
    <w:p w14:paraId="051CBFA8" w14:textId="77777777" w:rsidR="00B87C93" w:rsidRDefault="00B87C93" w:rsidP="00B87C93">
      <w:pPr>
        <w:rPr>
          <w:b/>
        </w:rPr>
      </w:pPr>
      <w:r w:rsidRPr="002E15DA">
        <w:rPr>
          <w:b/>
        </w:rPr>
        <w:t>Scopul şi realizarea activităţilor propuse în proiect trebuie să contribuie la punerea în valoare a obiectivului de patrimoniu, pentru a se crea premisele creşterii numărului de vizitatori, ca urmare a investiţiei realizate și de a contribui la creșterea competitivității arealului în care sunt localizate.</w:t>
      </w:r>
    </w:p>
    <w:p w14:paraId="535613CE" w14:textId="0CB4AC5B" w:rsidR="00B87C93" w:rsidRPr="000952AE" w:rsidRDefault="00B87C93" w:rsidP="00B87C93">
      <w:pPr>
        <w:rPr>
          <w:i/>
        </w:rPr>
      </w:pPr>
      <w:r w:rsidRPr="000952AE">
        <w:rPr>
          <w:i/>
        </w:rPr>
        <w:t>Nu vor fi finanţare proiecte care presupun</w:t>
      </w:r>
      <w:r w:rsidR="002E15DA" w:rsidRPr="000952AE">
        <w:rPr>
          <w:i/>
        </w:rPr>
        <w:t xml:space="preserve"> </w:t>
      </w:r>
      <w:r w:rsidR="002E15DA" w:rsidRPr="00A13949">
        <w:rPr>
          <w:i/>
        </w:rPr>
        <w:t>doar activităţi de tipul</w:t>
      </w:r>
      <w:r w:rsidRPr="00A13949">
        <w:rPr>
          <w:i/>
        </w:rPr>
        <w:t>:</w:t>
      </w:r>
    </w:p>
    <w:p w14:paraId="2842A765" w14:textId="63431E8D" w:rsidR="00B87C93" w:rsidRPr="000952AE" w:rsidRDefault="00B87C93" w:rsidP="00F95601">
      <w:pPr>
        <w:pStyle w:val="ListParagraph"/>
        <w:numPr>
          <w:ilvl w:val="0"/>
          <w:numId w:val="15"/>
        </w:numPr>
        <w:rPr>
          <w:i/>
        </w:rPr>
      </w:pPr>
      <w:r w:rsidRPr="000952AE">
        <w:rPr>
          <w:i/>
        </w:rPr>
        <w:t xml:space="preserve">dotări </w:t>
      </w:r>
      <w:r w:rsidR="005857F4" w:rsidRPr="000952AE">
        <w:rPr>
          <w:i/>
        </w:rPr>
        <w:t xml:space="preserve">interioare </w:t>
      </w:r>
      <w:r w:rsidRPr="000952AE">
        <w:rPr>
          <w:i/>
        </w:rPr>
        <w:t xml:space="preserve">pentru obiectivul de patrimoniu; </w:t>
      </w:r>
    </w:p>
    <w:p w14:paraId="201C9434" w14:textId="137041FE" w:rsidR="00B87C93" w:rsidRPr="000952AE" w:rsidRDefault="002E15DA" w:rsidP="002E15DA">
      <w:pPr>
        <w:pStyle w:val="ListParagraph"/>
        <w:numPr>
          <w:ilvl w:val="0"/>
          <w:numId w:val="15"/>
        </w:numPr>
        <w:rPr>
          <w:i/>
        </w:rPr>
      </w:pPr>
      <w:r w:rsidRPr="000952AE">
        <w:rPr>
          <w:i/>
        </w:rPr>
        <w:lastRenderedPageBreak/>
        <w:t>restaurarea, protecţia, conservarea picturilor interioare, frescelor, picturilor murale exterioare, stucaturilor</w:t>
      </w:r>
      <w:r w:rsidR="00E82AE0">
        <w:rPr>
          <w:i/>
        </w:rPr>
        <w:t>, iconostas</w:t>
      </w:r>
      <w:r w:rsidRPr="000952AE">
        <w:rPr>
          <w:i/>
        </w:rPr>
        <w:t>;</w:t>
      </w:r>
    </w:p>
    <w:p w14:paraId="036E3F73" w14:textId="45A79ED8" w:rsidR="00B87C93" w:rsidRPr="000952AE" w:rsidRDefault="00B87C93" w:rsidP="00F95601">
      <w:pPr>
        <w:pStyle w:val="ListParagraph"/>
        <w:numPr>
          <w:ilvl w:val="0"/>
          <w:numId w:val="15"/>
        </w:numPr>
        <w:rPr>
          <w:i/>
        </w:rPr>
      </w:pPr>
      <w:r w:rsidRPr="000952AE">
        <w:rPr>
          <w:i/>
        </w:rPr>
        <w:t>activități de marketing și promovare turistică a obiectivului de patrimoniu, inclusiv digitizarea acestuia;</w:t>
      </w:r>
    </w:p>
    <w:p w14:paraId="56BE5310" w14:textId="15B94FD0" w:rsidR="00FB2DE6" w:rsidRPr="00A13949" w:rsidRDefault="00B87C93" w:rsidP="005857F4">
      <w:pPr>
        <w:pStyle w:val="ListParagraph"/>
        <w:numPr>
          <w:ilvl w:val="0"/>
          <w:numId w:val="15"/>
        </w:numPr>
        <w:rPr>
          <w:i/>
        </w:rPr>
      </w:pPr>
      <w:r w:rsidRPr="00A13949">
        <w:rPr>
          <w:i/>
        </w:rPr>
        <w:t>activităţi conexe</w:t>
      </w:r>
      <w:r w:rsidR="005857F4" w:rsidRPr="00A13949">
        <w:rPr>
          <w:i/>
        </w:rPr>
        <w:t xml:space="preserve"> pentru punerea în valoare sau funcţionalitate a obiectivului de patrimoniu.</w:t>
      </w:r>
    </w:p>
    <w:p w14:paraId="7BCDECF0" w14:textId="2DED5EF3" w:rsidR="00B87C93" w:rsidRPr="000952AE" w:rsidRDefault="00FD1DCF" w:rsidP="00FB2DE6">
      <w:pPr>
        <w:rPr>
          <w:i/>
        </w:rPr>
      </w:pPr>
      <w:r w:rsidRPr="00A13949">
        <w:rPr>
          <w:i/>
        </w:rPr>
        <w:t>P</w:t>
      </w:r>
      <w:r w:rsidR="00B87C93" w:rsidRPr="00A13949">
        <w:rPr>
          <w:i/>
        </w:rPr>
        <w:t>roiectele propuse spre finanţare trebuie</w:t>
      </w:r>
      <w:r w:rsidRPr="00A13949">
        <w:rPr>
          <w:i/>
        </w:rPr>
        <w:t xml:space="preserve"> să includă execuţie de lucrări - </w:t>
      </w:r>
      <w:r w:rsidR="00B87C93" w:rsidRPr="00A13949">
        <w:rPr>
          <w:i/>
        </w:rPr>
        <w:t xml:space="preserve">dacă proiectele nu includ execuţie de lucrări </w:t>
      </w:r>
      <w:r w:rsidR="009B7842" w:rsidRPr="00A13949">
        <w:rPr>
          <w:i/>
        </w:rPr>
        <w:t>care se supun autorizării</w:t>
      </w:r>
      <w:r w:rsidR="009B7842" w:rsidRPr="000952AE">
        <w:rPr>
          <w:i/>
        </w:rPr>
        <w:t xml:space="preserve"> cu </w:t>
      </w:r>
      <w:r w:rsidR="00B87C93" w:rsidRPr="000952AE">
        <w:rPr>
          <w:i/>
        </w:rPr>
        <w:t xml:space="preserve">documentaţie tehnico-economică conform HG nr.28/2008 acestea </w:t>
      </w:r>
      <w:r w:rsidRPr="000952AE">
        <w:rPr>
          <w:i/>
        </w:rPr>
        <w:t>vor fi respinse de la finanţare</w:t>
      </w:r>
      <w:r w:rsidR="00FB2DE6" w:rsidRPr="000952AE">
        <w:rPr>
          <w:i/>
        </w:rPr>
        <w:t>.</w:t>
      </w:r>
    </w:p>
    <w:p w14:paraId="124B8021" w14:textId="101010F4" w:rsidR="00B87C93" w:rsidRPr="000952AE" w:rsidRDefault="00B87C93" w:rsidP="00B87C93">
      <w:pPr>
        <w:rPr>
          <w:i/>
        </w:rPr>
      </w:pPr>
      <w:r w:rsidRPr="000952AE">
        <w:rPr>
          <w:i/>
        </w:rPr>
        <w:t xml:space="preserve">Nu vor fi finanţate proiecte care presupun </w:t>
      </w:r>
      <w:r w:rsidRPr="00F401E7">
        <w:rPr>
          <w:i/>
        </w:rPr>
        <w:t>exclusiv</w:t>
      </w:r>
      <w:r w:rsidRPr="000952AE">
        <w:rPr>
          <w:i/>
        </w:rPr>
        <w:t xml:space="preserve"> activităţi de reabilitare a infrastructurii rutiere şi/sau a zonelor pietonale, a pieţelor indiferent de încadrarea acestora în Lista monumentelor istorice cu ordin de clasare al ministrului culturii (aceste proiecte vor fi </w:t>
      </w:r>
      <w:r w:rsidRPr="00A13949">
        <w:rPr>
          <w:i/>
        </w:rPr>
        <w:t xml:space="preserve">respinse de la finanţare). </w:t>
      </w:r>
    </w:p>
    <w:p w14:paraId="196E81CA" w14:textId="660CB604" w:rsidR="000952AE" w:rsidRPr="000952AE" w:rsidRDefault="000952AE" w:rsidP="00B87C93">
      <w:pPr>
        <w:rPr>
          <w:i/>
        </w:rPr>
      </w:pPr>
      <w:r w:rsidRPr="000952AE">
        <w:rPr>
          <w:i/>
        </w:rPr>
        <w:t xml:space="preserve">Nu sunt eligibile proiectele care au in vedere </w:t>
      </w:r>
      <w:r w:rsidRPr="00F401E7">
        <w:rPr>
          <w:i/>
        </w:rPr>
        <w:t>exclusiv</w:t>
      </w:r>
      <w:r w:rsidRPr="000952AE">
        <w:rPr>
          <w:i/>
        </w:rPr>
        <w:t xml:space="preserve"> restaurarea, consolidarea, protecţia şi conservarea monumentelor istorice de tipul monumentelor de for public (statuilor).</w:t>
      </w:r>
    </w:p>
    <w:p w14:paraId="2877074B" w14:textId="59735DAE" w:rsidR="00B87C93" w:rsidRPr="000952AE" w:rsidRDefault="00B87C93" w:rsidP="00B87C93">
      <w:pPr>
        <w:rPr>
          <w:i/>
        </w:rPr>
      </w:pPr>
      <w:r w:rsidRPr="000952AE">
        <w:rPr>
          <w:i/>
        </w:rPr>
        <w:t>Nu este activitate eligibilă extinderea unui monument istoric (proiectele care conţin acest gen de activitate vor fi respinse de la finanţare).</w:t>
      </w:r>
      <w:r w:rsidR="00185DD5">
        <w:rPr>
          <w:i/>
        </w:rPr>
        <w:t xml:space="preserve"> </w:t>
      </w:r>
      <w:r w:rsidR="00185DD5" w:rsidRPr="00910EE7">
        <w:rPr>
          <w:i/>
        </w:rPr>
        <w:t>Nu este considerată ext</w:t>
      </w:r>
      <w:r w:rsidR="00C56432">
        <w:rPr>
          <w:i/>
        </w:rPr>
        <w:t xml:space="preserve">indere a unui monument istoric </w:t>
      </w:r>
      <w:r w:rsidR="00185DD5" w:rsidRPr="00910EE7">
        <w:rPr>
          <w:i/>
        </w:rPr>
        <w:t xml:space="preserve"> situaţia în care lucrările de intervenţie asupra acestuia nu modifică gabaritul </w:t>
      </w:r>
      <w:r w:rsidR="003D393A" w:rsidRPr="00910EE7">
        <w:rPr>
          <w:i/>
        </w:rPr>
        <w:t xml:space="preserve">construcţiei </w:t>
      </w:r>
      <w:r w:rsidR="00FC1082" w:rsidRPr="00910EE7">
        <w:rPr>
          <w:i/>
        </w:rPr>
        <w:t>şi sunt realizate conform studiilor istorice</w:t>
      </w:r>
      <w:r w:rsidR="00EC01D2" w:rsidRPr="00910EE7">
        <w:rPr>
          <w:i/>
        </w:rPr>
        <w:t xml:space="preserve"> şi de specialitate, fotografii, planuri, etc. </w:t>
      </w:r>
      <w:r w:rsidR="00986A36" w:rsidRPr="00910EE7">
        <w:rPr>
          <w:i/>
        </w:rPr>
        <w:t>c</w:t>
      </w:r>
      <w:r w:rsidR="00EC01D2" w:rsidRPr="00910EE7">
        <w:rPr>
          <w:i/>
        </w:rPr>
        <w:t xml:space="preserve">are pot dovedi situaţia iniţială a monumentului istoric </w:t>
      </w:r>
      <w:r w:rsidR="00FC1082" w:rsidRPr="00910EE7">
        <w:rPr>
          <w:i/>
        </w:rPr>
        <w:t>.</w:t>
      </w:r>
      <w:r w:rsidR="00C56432" w:rsidRPr="00250FA7">
        <w:rPr>
          <w:i/>
        </w:rPr>
        <w:t>De asemenea, nu  este considerată extindere a unui monument istoric lucrările de intervenție asupra subsolului, podului și/sau a pivniței existente în situaţia iniţială a monumentului istoric.</w:t>
      </w:r>
    </w:p>
    <w:p w14:paraId="795F9964" w14:textId="3EDA547F" w:rsidR="00B87C93" w:rsidRPr="000952AE" w:rsidRDefault="00B87C93" w:rsidP="00B87C93">
      <w:pPr>
        <w:rPr>
          <w:i/>
        </w:rPr>
      </w:pPr>
      <w:r w:rsidRPr="000952AE">
        <w:rPr>
          <w:i/>
        </w:rPr>
        <w:t>Nu sunt eligibile activităţile care au în vedere funcţiuni de locuire şi masă care se realizează în cadrul obiectivului de patrimoniu (proiectele care conţin acest gen de activitate vor fi respinse de la finanţare).</w:t>
      </w:r>
    </w:p>
    <w:p w14:paraId="638C86AA" w14:textId="77777777" w:rsidR="00B87C93" w:rsidRPr="000952AE" w:rsidRDefault="00B87C93" w:rsidP="00B87C93">
      <w:pPr>
        <w:rPr>
          <w:i/>
        </w:rPr>
      </w:pPr>
      <w:r w:rsidRPr="000952AE">
        <w:rPr>
          <w:i/>
        </w:rPr>
        <w:t>Nu sunt eligibile activităţile care au în vedere restaurarea, consolidarea, protecţia şi conservarea clădirilor  administrative în care se desfăşoară activităţi în folosul comunităţii (de exemplu licee, primării, spitale) indiferent de încadrarea acestora în Lista monumentelor istorice cu ordin de clasare al ministrului culturii (aceste proiecte vor fi respinse de la finanţare).</w:t>
      </w:r>
    </w:p>
    <w:p w14:paraId="24A5F8C3" w14:textId="0D3FFE41" w:rsidR="00243B5A" w:rsidRPr="000952AE" w:rsidRDefault="00B87C93" w:rsidP="00B87C93">
      <w:pPr>
        <w:rPr>
          <w:i/>
        </w:rPr>
      </w:pPr>
      <w:r w:rsidRPr="000952AE">
        <w:rPr>
          <w:i/>
        </w:rPr>
        <w:t>Nu sunt eligibile proiectele începute, nefinalizate şi/sau finalizate din punct de vedere fizic.</w:t>
      </w:r>
      <w:r w:rsidR="00FA49B4" w:rsidRPr="000952AE">
        <w:rPr>
          <w:i/>
        </w:rPr>
        <w:t xml:space="preserve"> </w:t>
      </w:r>
    </w:p>
    <w:p w14:paraId="2FFDA3E8" w14:textId="4A1C9DAE" w:rsidR="00C62FB4" w:rsidRPr="008506F2" w:rsidRDefault="00B87C93" w:rsidP="00DC52B6">
      <w:pPr>
        <w:pStyle w:val="Criteriu"/>
      </w:pPr>
      <w:r w:rsidRPr="00B87C93">
        <w:t>Obiectivul propus pentru finanţare este inclus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w:t>
      </w:r>
      <w:r w:rsidR="001F43CD">
        <w:t xml:space="preserve"> </w:t>
      </w:r>
      <w:r w:rsidRPr="00B87C93">
        <w:t>ministrului aflat în vigoare la data depunerii cererii de finanţare privind clasarea ca obiectiv de patrimoniu/monument istoric emis de Ministerul Culturii)</w:t>
      </w:r>
    </w:p>
    <w:p w14:paraId="47C5F9AD" w14:textId="77777777" w:rsidR="00000E3F" w:rsidRDefault="00000E3F" w:rsidP="00000E3F">
      <w:r>
        <w:t>Obiectivul de patrimoniu trebuie să facă parte din:</w:t>
      </w:r>
    </w:p>
    <w:p w14:paraId="11083C97" w14:textId="19EDD969" w:rsidR="00000E3F" w:rsidRDefault="00000E3F" w:rsidP="00F95601">
      <w:pPr>
        <w:pStyle w:val="ListParagraph"/>
        <w:numPr>
          <w:ilvl w:val="0"/>
          <w:numId w:val="15"/>
        </w:numPr>
      </w:pPr>
      <w:r>
        <w:t>Patrimoniu cultural mondial UNESCO;</w:t>
      </w:r>
    </w:p>
    <w:p w14:paraId="04091F10" w14:textId="5585C564" w:rsidR="00000E3F" w:rsidRDefault="00000E3F" w:rsidP="00F95601">
      <w:pPr>
        <w:pStyle w:val="ListParagraph"/>
        <w:numPr>
          <w:ilvl w:val="0"/>
          <w:numId w:val="15"/>
        </w:numPr>
      </w:pPr>
      <w:r>
        <w:t>Patrimoniu cultural naţional;</w:t>
      </w:r>
    </w:p>
    <w:p w14:paraId="6CF950BF" w14:textId="2DBD06AD" w:rsidR="00000E3F" w:rsidRDefault="00000E3F" w:rsidP="00F95601">
      <w:pPr>
        <w:pStyle w:val="ListParagraph"/>
        <w:numPr>
          <w:ilvl w:val="0"/>
          <w:numId w:val="15"/>
        </w:numPr>
      </w:pPr>
      <w:r>
        <w:t>Patrimoniu cultural local din mediul urban.</w:t>
      </w:r>
    </w:p>
    <w:p w14:paraId="759AF1CF" w14:textId="29F134BB" w:rsidR="00000E3F" w:rsidRDefault="00000E3F" w:rsidP="00000E3F">
      <w:r>
        <w:t>Obiectivul de patrimoniu trebuie să fie înscris cu cod distinct în Lista monumentelor istorice; se vor finanţa doar monument</w:t>
      </w:r>
      <w:r w:rsidR="00E14BA3">
        <w:t>e (înscrise cu „m”)</w:t>
      </w:r>
      <w:r>
        <w:t>, ansamblu</w:t>
      </w:r>
      <w:r w:rsidR="00E14BA3">
        <w:t>ri</w:t>
      </w:r>
      <w:r>
        <w:t xml:space="preserve"> sau situ</w:t>
      </w:r>
      <w:r w:rsidR="00E14BA3">
        <w:t>ri</w:t>
      </w:r>
      <w:r>
        <w:t xml:space="preserve"> identificate în clar (cod LMI .01; cod LMI .02; cod LMI .03, etc), în caz contrar proiectul va fi respins la finanţare.</w:t>
      </w:r>
    </w:p>
    <w:p w14:paraId="0CC1F2EF" w14:textId="0D88DE71" w:rsidR="001E5A31" w:rsidRDefault="00000E3F" w:rsidP="00000E3F">
      <w:r>
        <w:t xml:space="preserve">Solicitantul trebuie să anexeze la cererea de finanţare Obligaţia privind folosinţa monumentului istoric, document întocmit în conformitate cu Ordinul nr.2684 din 18 iunie 2003 privind aprobarea </w:t>
      </w:r>
      <w:r>
        <w:lastRenderedPageBreak/>
        <w:t>Metodologiei de întocmire a Obligaţiei privind folosinţa monumentului istoric şi a conţinutului acesteia, emis de Ministerul Culturii şi Cultelor.</w:t>
      </w:r>
      <w:r w:rsidR="001E5A31">
        <w:t xml:space="preserve"> </w:t>
      </w:r>
      <w:r w:rsidR="00470749">
        <w:t xml:space="preserve"> </w:t>
      </w:r>
    </w:p>
    <w:p w14:paraId="1766F518" w14:textId="2578A500" w:rsidR="00C62B71" w:rsidRPr="00392232" w:rsidRDefault="00000E3F" w:rsidP="00DC52B6">
      <w:pPr>
        <w:pStyle w:val="Criteriu"/>
      </w:pPr>
      <w:r w:rsidRPr="00000E3F">
        <w:t>Proiectul propus nu a mai beneficiat de finanţare publică în ultimii 5 ani înainte de data depunerii cererii de finanţare, pentru acelaşi tip de activităţi (restaurare, consolidare, protecţie sau conservare) realizate asupra aceluiaşi obiectiv de patrimoniu/ aceluiaşi segment de obiectiv de patrimoniu şi nu beneficiază de fonduri publice din alte surse de finanţare.</w:t>
      </w:r>
    </w:p>
    <w:p w14:paraId="65D25B21" w14:textId="634FF684" w:rsidR="0006172F" w:rsidRDefault="00383E9B">
      <w:pPr>
        <w:rPr>
          <w:i/>
        </w:rPr>
      </w:pPr>
      <w:r w:rsidRPr="00B63D71">
        <w:rPr>
          <w:i/>
        </w:rPr>
        <w:t xml:space="preserve">Cerinţa de mai sus va face obiectul </w:t>
      </w:r>
      <w:r w:rsidRPr="00B63D71">
        <w:rPr>
          <w:b/>
          <w:i/>
        </w:rPr>
        <w:t>Declaraţiei de eligibilitate (Model B 5.1)</w:t>
      </w:r>
      <w:r w:rsidRPr="00B63D71">
        <w:rPr>
          <w:i/>
        </w:rPr>
        <w:t xml:space="preserve"> din Ghidul specific care se va anexa la </w:t>
      </w:r>
      <w:r w:rsidR="00FB2DE6" w:rsidRPr="00B63D71">
        <w:rPr>
          <w:i/>
        </w:rPr>
        <w:t>c</w:t>
      </w:r>
      <w:r w:rsidRPr="00B63D71">
        <w:rPr>
          <w:i/>
        </w:rPr>
        <w:t>ererea de finanţare şi care va fi completată de solicitant / solicitant şi de fiecare dintre parteneri, dacă este cazul.</w:t>
      </w:r>
    </w:p>
    <w:p w14:paraId="3CB9C26D" w14:textId="697C4D71" w:rsidR="00CD3FC6" w:rsidRPr="00B63D71" w:rsidRDefault="00CD3FC6">
      <w:pPr>
        <w:rPr>
          <w:i/>
        </w:rPr>
      </w:pPr>
      <w:r w:rsidRPr="00CD3FC6">
        <w:rPr>
          <w:i/>
        </w:rPr>
        <w:t>Momentul de la care se calculeaz</w:t>
      </w:r>
      <w:r>
        <w:rPr>
          <w:i/>
        </w:rPr>
        <w:t>ă</w:t>
      </w:r>
      <w:r w:rsidRPr="00CD3FC6">
        <w:rPr>
          <w:i/>
        </w:rPr>
        <w:t xml:space="preserve"> cei 5 ani pentru respectarea criteriului de eligibilitate  este recep</w:t>
      </w:r>
      <w:r>
        <w:rPr>
          <w:i/>
        </w:rPr>
        <w:t>ţ</w:t>
      </w:r>
      <w:r w:rsidRPr="00CD3FC6">
        <w:rPr>
          <w:i/>
        </w:rPr>
        <w:t>ia final</w:t>
      </w:r>
      <w:r>
        <w:rPr>
          <w:i/>
        </w:rPr>
        <w:t>ă a lucrărilor</w:t>
      </w:r>
      <w:r w:rsidRPr="00CD3FC6">
        <w:rPr>
          <w:i/>
        </w:rPr>
        <w:t>.</w:t>
      </w:r>
    </w:p>
    <w:p w14:paraId="120A29F4" w14:textId="02F90244" w:rsidR="00DB6F8A" w:rsidRPr="006F0FC1" w:rsidRDefault="00383E9B" w:rsidP="00DC52B6">
      <w:pPr>
        <w:pStyle w:val="Criteriu"/>
      </w:pPr>
      <w:r w:rsidRPr="00383E9B">
        <w:t>Perioada de implementare a activităților proiectului nu depășește 31 decembrie 2023</w:t>
      </w:r>
    </w:p>
    <w:p w14:paraId="4F1EF2E4" w14:textId="6969F929" w:rsidR="000661A8" w:rsidRPr="00493F46" w:rsidRDefault="000661A8" w:rsidP="00AE5FB5">
      <w:r w:rsidRPr="000661A8">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65CC53E8" w14:textId="738C458B" w:rsidR="00DB6F8A" w:rsidRPr="00AE5FB5" w:rsidRDefault="00383E9B" w:rsidP="00DC52B6">
      <w:pPr>
        <w:pStyle w:val="Criteriu"/>
      </w:pPr>
      <w:r w:rsidRPr="00383E9B">
        <w:t>Obiectivul de patrimoniu va fi inclus total sau parţial în circuitul  public</w:t>
      </w:r>
    </w:p>
    <w:p w14:paraId="58AB4F1B" w14:textId="77777777" w:rsidR="00383E9B" w:rsidRDefault="00383E9B" w:rsidP="00383E9B">
      <w:r>
        <w:t xml:space="preserve">Pentru ca proiectul să fie considerat eligibil, obiectivul de patrimoniu restaurat/consolidat/protejat/conservat, după realizarea investiţiei, trebuie să fie redat publicului vizitator.  </w:t>
      </w:r>
    </w:p>
    <w:p w14:paraId="5250BAFF" w14:textId="77777777" w:rsidR="00383E9B" w:rsidRPr="000D202B" w:rsidRDefault="00383E9B" w:rsidP="00383E9B">
      <w:pPr>
        <w:rPr>
          <w:i/>
        </w:rPr>
      </w:pPr>
      <w:r w:rsidRPr="000D202B">
        <w:rPr>
          <w:i/>
        </w:rPr>
        <w:t xml:space="preserve">Solicitantul / solicitantul şi fiecare dintre parteneri, dacă este cazul, va completa şi semna </w:t>
      </w:r>
      <w:r w:rsidRPr="000D202B">
        <w:rPr>
          <w:b/>
          <w:i/>
        </w:rPr>
        <w:t>Declaraţia de angajament (Model C 5.1)</w:t>
      </w:r>
      <w:r w:rsidRPr="000D202B">
        <w:rPr>
          <w:i/>
        </w:rPr>
        <w:t xml:space="preserve"> din Ghidul specific şi o va anexa la Cererea de finanţare. </w:t>
      </w:r>
    </w:p>
    <w:p w14:paraId="613585B6" w14:textId="03CA0977" w:rsidR="00687C70" w:rsidRDefault="00383E9B" w:rsidP="00383E9B">
      <w:r>
        <w:t xml:space="preserve">Respectarea acestei condiţii va fi monitorizată pe </w:t>
      </w:r>
      <w:r w:rsidRPr="00B44180">
        <w:rPr>
          <w:shd w:val="clear" w:color="auto" w:fill="FFFFFF" w:themeFill="background1"/>
        </w:rPr>
        <w:t>durata de implementare</w:t>
      </w:r>
      <w:r>
        <w:t xml:space="preserve"> a proiectului, dacă este cazul, </w:t>
      </w:r>
      <w:r w:rsidR="0042253E" w:rsidRPr="0042253E">
        <w:t xml:space="preserve">precum și pe perioada de 5 ani de la data plății finale în cadrul proiectului. </w:t>
      </w:r>
    </w:p>
    <w:p w14:paraId="0B3ECF6F" w14:textId="14935BF6" w:rsidR="00555799" w:rsidRPr="00D64AA2" w:rsidRDefault="00383E9B" w:rsidP="00DC52B6">
      <w:pPr>
        <w:pStyle w:val="Criteriu"/>
      </w:pPr>
      <w:r w:rsidRPr="00383E9B">
        <w:t>Valoarea maximă a proiectului</w:t>
      </w:r>
    </w:p>
    <w:p w14:paraId="3C115BE7" w14:textId="77777777" w:rsidR="00383E9B" w:rsidRDefault="00383E9B" w:rsidP="00383E9B">
      <w:r>
        <w:t>Valoarea maximă a proiectului privind conservarea și valorificarea durabilă a patrimoniului cultural este de 5 milioane euro şi în cazul obiectivelor de patrimoniu înscrise pe lista UNESCO, valoarea maximă a proiectului este de 10 milioane euro. În ceea ce priveşte valoarea minimă a proiectului, acesta este de 100.000 euro, indiferent de clasificarea monumentului istoric.</w:t>
      </w:r>
    </w:p>
    <w:p w14:paraId="00EBA0C1" w14:textId="6412C6F8" w:rsidR="006C7993" w:rsidRPr="006101C6" w:rsidRDefault="00383E9B" w:rsidP="00383E9B">
      <w:pPr>
        <w:rPr>
          <w:i/>
        </w:rPr>
      </w:pPr>
      <w:r w:rsidRPr="006101C6">
        <w:rPr>
          <w:i/>
        </w:rPr>
        <w:t>Valoarea maximă a proiectului reprezintă valoarea totală a proiectului şi cuprinde suma cheltuielilor eligibile şi neeligibile inclusiv a TVA aferentă (TVA-ul este considerată cheltuială eligibilă în măsura în care solicitantul nu este înregistrat ca plătitor de TVA).</w:t>
      </w:r>
    </w:p>
    <w:p w14:paraId="75A5DA58" w14:textId="6D141112" w:rsidR="00555799" w:rsidRPr="00555799" w:rsidRDefault="00383E9B" w:rsidP="00DC52B6">
      <w:pPr>
        <w:pStyle w:val="Criteriu"/>
      </w:pPr>
      <w:r w:rsidRPr="00383E9B">
        <w:t>Proiectul respectă principiile privind dezvoltarea durabilă, egalitatea de şanse, gen și nediscriminarea</w:t>
      </w:r>
    </w:p>
    <w:p w14:paraId="76B66AB6" w14:textId="71D2A7B5" w:rsidR="00555799" w:rsidRDefault="00383E9B">
      <w:r w:rsidRPr="00383E9B">
        <w:t xml:space="preserve">Solicitantul / solicitantul şi fiecare dintre parteneri, dacă este cazul, va completa şi semna </w:t>
      </w:r>
      <w:r w:rsidRPr="006101C6">
        <w:rPr>
          <w:b/>
          <w:i/>
        </w:rPr>
        <w:t>Declaraţia de angajament (Model C 5.1)</w:t>
      </w:r>
      <w:r w:rsidRPr="00383E9B">
        <w:t xml:space="preserve"> din Ghidul specific şi o va anexa la</w:t>
      </w:r>
      <w:r w:rsidR="00425EE7">
        <w:t xml:space="preserve"> c</w:t>
      </w:r>
      <w:r w:rsidRPr="00383E9B">
        <w:t xml:space="preserve">ererea de finanţare. </w:t>
      </w:r>
    </w:p>
    <w:p w14:paraId="788B81CE" w14:textId="3C0F2D7C" w:rsidR="00C817BC" w:rsidRDefault="00B6039D" w:rsidP="00F067D9">
      <w:pPr>
        <w:pStyle w:val="Heading2"/>
      </w:pPr>
      <w:bookmarkStart w:id="25" w:name="_Toc445907781"/>
      <w:r>
        <w:lastRenderedPageBreak/>
        <w:t>Eligibilitatea cheltuielilor</w:t>
      </w:r>
      <w:bookmarkEnd w:id="25"/>
    </w:p>
    <w:p w14:paraId="78642963" w14:textId="77777777" w:rsidR="003F0C0B" w:rsidRPr="0088166B" w:rsidRDefault="003F0C0B">
      <w:r w:rsidRPr="0088166B">
        <w:t>Baza legală pentru stabilirea eligibilității cheltuielilor:</w:t>
      </w:r>
    </w:p>
    <w:p w14:paraId="709019FC" w14:textId="1F490C3A" w:rsidR="00EB1D8F" w:rsidRDefault="00EB1D8F" w:rsidP="00F95601">
      <w:pPr>
        <w:pStyle w:val="ListParagraph"/>
        <w:numPr>
          <w:ilvl w:val="0"/>
          <w:numId w:val="2"/>
        </w:numPr>
      </w:pPr>
      <w:r>
        <w:t>Regulamentul (UE, EURATOM) nr. 1311/2013 al Consiliului din 2 decembrie 2013 de stabilire a cadrului financiar multianual pentru perioada 2014 – 2020,</w:t>
      </w:r>
    </w:p>
    <w:p w14:paraId="6341D8AC" w14:textId="156D9910" w:rsidR="00EB1D8F" w:rsidRDefault="00EB1D8F" w:rsidP="00F95601">
      <w:pPr>
        <w:pStyle w:val="ListParagraph"/>
        <w:numPr>
          <w:ilvl w:val="0"/>
          <w:numId w:val="2"/>
        </w:numPr>
      </w:pPr>
      <w: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0222FB3" w14:textId="12A50F0A" w:rsidR="00EB1D8F" w:rsidRDefault="00EB1D8F" w:rsidP="00F95601">
      <w:pPr>
        <w:pStyle w:val="ListParagraph"/>
        <w:numPr>
          <w:ilvl w:val="0"/>
          <w:numId w:val="2"/>
        </w:numPr>
      </w:pPr>
      <w: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3FD046D" w14:textId="3C070B61" w:rsidR="003F0C0B" w:rsidRPr="00027050" w:rsidRDefault="00EB1D8F" w:rsidP="00F95601">
      <w:pPr>
        <w:pStyle w:val="ListParagraph"/>
        <w:numPr>
          <w:ilvl w:val="0"/>
          <w:numId w:val="2"/>
        </w:numPr>
      </w:pPr>
      <w:r>
        <w:t>Hotărârea Guvernului nr. 399/2015 privind regulile de eligibilitate a cheltuielilor efectuate în cadrul operaţiunilor finanţate prin Fondul european de dezvoltare regională, Fondul social european şi Fondul de coeziune 2014-2020.</w:t>
      </w:r>
    </w:p>
    <w:p w14:paraId="37A1EE9B" w14:textId="77777777" w:rsidR="003F0C0B" w:rsidRPr="00AE5FB5" w:rsidRDefault="003F0C0B">
      <w:pPr>
        <w:rPr>
          <w:b/>
        </w:rPr>
      </w:pPr>
      <w:r w:rsidRPr="00AE5FB5">
        <w:rPr>
          <w:b/>
        </w:rPr>
        <w:t>Condiții cumulative de eligibilitate a cheltuielilor:</w:t>
      </w:r>
    </w:p>
    <w:p w14:paraId="525B29DC" w14:textId="6A14BB20" w:rsidR="00EB1D8F" w:rsidRDefault="00EB1D8F" w:rsidP="00F95601">
      <w:pPr>
        <w:pStyle w:val="ListParagraph"/>
        <w:numPr>
          <w:ilvl w:val="0"/>
          <w:numId w:val="3"/>
        </w:numPr>
      </w:pPr>
      <w:r>
        <w:t>să fie angajată de către beneficiar şi plătită de acesta în condiţiile legii între 1 ianuarie 2014 şi 31 decembrie 2023, cu respectarea perioadei de implementare stabilite prin contractul de finanţare;</w:t>
      </w:r>
    </w:p>
    <w:p w14:paraId="0E61CA78" w14:textId="771699D8" w:rsidR="00EB1D8F" w:rsidRDefault="00EB1D8F" w:rsidP="00F95601">
      <w:pPr>
        <w:pStyle w:val="ListParagraph"/>
        <w:numPr>
          <w:ilvl w:val="0"/>
          <w:numId w:val="3"/>
        </w:numPr>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8A1267F" w14:textId="422E1043" w:rsidR="00EB1D8F" w:rsidRDefault="00EB1D8F" w:rsidP="00F95601">
      <w:pPr>
        <w:pStyle w:val="ListParagraph"/>
        <w:numPr>
          <w:ilvl w:val="0"/>
          <w:numId w:val="3"/>
        </w:numPr>
      </w:pPr>
      <w:r>
        <w:t>să fie în conformitate cu prevederile programului;</w:t>
      </w:r>
    </w:p>
    <w:p w14:paraId="394ECC39" w14:textId="29200204" w:rsidR="00EB1D8F" w:rsidRDefault="00EB1D8F" w:rsidP="00F95601">
      <w:pPr>
        <w:pStyle w:val="ListParagraph"/>
        <w:numPr>
          <w:ilvl w:val="0"/>
          <w:numId w:val="3"/>
        </w:numPr>
      </w:pPr>
      <w:r>
        <w:t>să fie în conformitate cu contractul de finanţare, încheiat între autoritatea de management sau organismul intermediar şi beneficiar;</w:t>
      </w:r>
    </w:p>
    <w:p w14:paraId="1EFD8ABD" w14:textId="046111E0" w:rsidR="00EB1D8F" w:rsidRDefault="00EB1D8F" w:rsidP="00F95601">
      <w:pPr>
        <w:pStyle w:val="ListParagraph"/>
        <w:numPr>
          <w:ilvl w:val="0"/>
          <w:numId w:val="3"/>
        </w:numPr>
      </w:pPr>
      <w:r>
        <w:t>să fie rezonabilă şi necesară realizării operaţiunii;</w:t>
      </w:r>
    </w:p>
    <w:p w14:paraId="7FC03AF0" w14:textId="78CEB487" w:rsidR="00EB1D8F" w:rsidRDefault="00EB1D8F" w:rsidP="00F95601">
      <w:pPr>
        <w:pStyle w:val="ListParagraph"/>
        <w:numPr>
          <w:ilvl w:val="0"/>
          <w:numId w:val="3"/>
        </w:numPr>
      </w:pPr>
      <w:r>
        <w:t>să respecte prevederile legislaţiei Uniunii Europene şi naţionale aplicabile;</w:t>
      </w:r>
    </w:p>
    <w:p w14:paraId="0CA217EE" w14:textId="084EA2CC" w:rsidR="00EB1D8F" w:rsidRDefault="00EB1D8F" w:rsidP="00F95601">
      <w:pPr>
        <w:pStyle w:val="ListParagraph"/>
        <w:numPr>
          <w:ilvl w:val="0"/>
          <w:numId w:val="3"/>
        </w:numPr>
      </w:pPr>
      <w:r>
        <w:t>să fie înregistrată în contabilitatea beneficiarului, cu respectarea prevederilor art. 67 din Regulamentul (UE) nr. 1.303/2013;</w:t>
      </w:r>
    </w:p>
    <w:p w14:paraId="144E01AD" w14:textId="6C73AEDF" w:rsidR="00DA43D3" w:rsidRDefault="00EB1D8F" w:rsidP="00F95601">
      <w:pPr>
        <w:pStyle w:val="ListParagraph"/>
        <w:numPr>
          <w:ilvl w:val="0"/>
          <w:numId w:val="3"/>
        </w:numPr>
      </w:pPr>
      <w: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05C7C47A" w14:textId="2D36D28B" w:rsidR="00B66A0B" w:rsidRDefault="00B66A0B">
      <w:pPr>
        <w:rPr>
          <w:b/>
        </w:rPr>
      </w:pPr>
      <w:r w:rsidRPr="00AE5FB5">
        <w:rPr>
          <w:b/>
        </w:rPr>
        <w:t xml:space="preserve">Categorii de cheltuieli </w:t>
      </w:r>
      <w:r w:rsidR="00CF2526" w:rsidRPr="00AE5FB5">
        <w:rPr>
          <w:b/>
        </w:rPr>
        <w:t>eligibile</w:t>
      </w:r>
      <w:r w:rsidR="005F6620" w:rsidRPr="00AE5FB5">
        <w:rPr>
          <w:b/>
        </w:rPr>
        <w:t xml:space="preserve"> în cadrul acestui apel de proiecte</w:t>
      </w:r>
      <w:r w:rsidRPr="00AE5FB5">
        <w:rPr>
          <w:b/>
        </w:rPr>
        <w:t>:</w:t>
      </w:r>
    </w:p>
    <w:p w14:paraId="37E878D7" w14:textId="783401D4" w:rsidR="00936BDB" w:rsidRPr="00D15353" w:rsidRDefault="001472A6" w:rsidP="00F95601">
      <w:pPr>
        <w:pStyle w:val="ListParagraph"/>
        <w:numPr>
          <w:ilvl w:val="0"/>
          <w:numId w:val="6"/>
        </w:numPr>
      </w:pPr>
      <w:r w:rsidRPr="00D15353">
        <w:t xml:space="preserve">Cheltuieli pentru amenajarea terenului </w:t>
      </w:r>
    </w:p>
    <w:p w14:paraId="08F6A5DD" w14:textId="16A5E902" w:rsidR="003B37D1" w:rsidRPr="00D15353" w:rsidRDefault="003B37D1" w:rsidP="00F95601">
      <w:pPr>
        <w:pStyle w:val="ListParagraph"/>
        <w:numPr>
          <w:ilvl w:val="1"/>
          <w:numId w:val="6"/>
        </w:numPr>
      </w:pPr>
      <w:r w:rsidRPr="00D15353">
        <w:t xml:space="preserve">Amenajarea terenului - </w:t>
      </w:r>
      <w:r w:rsidR="00D15353" w:rsidRPr="00D15353">
        <w:t xml:space="preserve">Se includ cheltuielile efectuate la începutul lucrărilor pentru pregătirea </w:t>
      </w:r>
      <w:r w:rsidR="002435E7">
        <w:t>terenului</w:t>
      </w:r>
      <w:r w:rsidR="00D15353" w:rsidRPr="00D15353">
        <w:t xml:space="preserve"> şi care constau în demolări, demontări, dezafectări, defrişări, evacuări materiale rezultate, </w:t>
      </w:r>
      <w:r w:rsidR="002435E7">
        <w:t>devieri reţele de utilităţi</w:t>
      </w:r>
      <w:r w:rsidR="00D15353" w:rsidRPr="00D15353">
        <w:t>, sistematizări pe verticală, drenaje, epuismente (exclusiv cele aferente realizării lucrărilor pentru investiţia de bază), devieri de cursuri de apă.</w:t>
      </w:r>
    </w:p>
    <w:p w14:paraId="48213F1A" w14:textId="25002D7D" w:rsidR="00F04161" w:rsidRPr="00D15353" w:rsidRDefault="00F04161" w:rsidP="00F95601">
      <w:pPr>
        <w:pStyle w:val="ListParagraph"/>
        <w:numPr>
          <w:ilvl w:val="1"/>
          <w:numId w:val="6"/>
        </w:numPr>
      </w:pPr>
      <w:r w:rsidRPr="00D15353">
        <w:t xml:space="preserve">Amenajări pentru protecţia mediului şi aducerea la starea iniţială - </w:t>
      </w:r>
      <w:r w:rsidR="00D15353" w:rsidRPr="00D15353">
        <w:t>Se includ cheltuielile efectuate pentru lucrări şi acţiuni de protecţia mediului, inclusiv pentru refacerea cadrului natural după terminarea lucrărilor, precum plantare de copaci, reamenajare spaţii verzi.</w:t>
      </w:r>
    </w:p>
    <w:p w14:paraId="4FEBA2A7" w14:textId="531758F0" w:rsidR="003B37D1" w:rsidRDefault="003B37D1" w:rsidP="00F95601">
      <w:pPr>
        <w:pStyle w:val="ListParagraph"/>
        <w:numPr>
          <w:ilvl w:val="0"/>
          <w:numId w:val="6"/>
        </w:numPr>
      </w:pPr>
      <w:r w:rsidRPr="005623F0">
        <w:t>Cheltuieli pentru asigurarea utilităţilor necesare obiectivului</w:t>
      </w:r>
    </w:p>
    <w:p w14:paraId="5CE332E4" w14:textId="58748C45" w:rsidR="00A65FAE" w:rsidRDefault="00D15353" w:rsidP="00AE5FB5">
      <w:pPr>
        <w:pStyle w:val="ListParagraph"/>
      </w:pPr>
      <w:r w:rsidRPr="00D15353">
        <w:lastRenderedPageBreak/>
        <w:t xml:space="preserve">Se includ cheltuielile aferente asigurării cu utilităţile necesare funcţionării obiectivului de investiţie, precum: alimentare cu apă, canalizare, alimentare cu gaze naturale, agent termic, energie electrică, telecomunicaţii, care se execută pe </w:t>
      </w:r>
      <w:r w:rsidR="002435E7">
        <w:t xml:space="preserve">terenul </w:t>
      </w:r>
      <w:r w:rsidRPr="00D15353">
        <w:t>ca aparţinând obiectivului de investiţie, precum şi cheltuielile aferente racordării la reţelele de utilităţi.</w:t>
      </w:r>
    </w:p>
    <w:p w14:paraId="41BBE1AE" w14:textId="4B13B6A3" w:rsidR="003B37D1" w:rsidRDefault="003B37D1" w:rsidP="00F95601">
      <w:pPr>
        <w:pStyle w:val="ListParagraph"/>
        <w:numPr>
          <w:ilvl w:val="0"/>
          <w:numId w:val="6"/>
        </w:numPr>
      </w:pPr>
      <w:r w:rsidRPr="005623F0">
        <w:t xml:space="preserve">Cheltuieli pentru proiectare şi asistenţă tehnică </w:t>
      </w:r>
    </w:p>
    <w:p w14:paraId="6A91B91D" w14:textId="52096E46" w:rsidR="00D15353" w:rsidRDefault="00D15353" w:rsidP="00D15353">
      <w:pPr>
        <w:pStyle w:val="ListParagraph"/>
      </w:pPr>
      <w:r w:rsidRPr="00D15353">
        <w:t>Cheltuielile pentru proiectare şi asistenţă tehnică sunt eligibile cumulat, în limita a 10% din valoarea cheltuielilor eligibile finanţate în cadrul Capitolului 4. „Cheltuieli pentru investitia de baza” şi detaliate dupa cum urmeaza:</w:t>
      </w:r>
    </w:p>
    <w:p w14:paraId="713DA876" w14:textId="5204C299" w:rsidR="006470F0" w:rsidRDefault="006470F0" w:rsidP="00F95601">
      <w:pPr>
        <w:pStyle w:val="ListParagraph"/>
        <w:numPr>
          <w:ilvl w:val="1"/>
          <w:numId w:val="6"/>
        </w:numPr>
      </w:pPr>
      <w:bookmarkStart w:id="26" w:name="_Ref445732950"/>
      <w:r>
        <w:t>Studii de teren</w:t>
      </w:r>
      <w:r w:rsidR="00CB215A">
        <w:t xml:space="preserve"> - </w:t>
      </w:r>
      <w:bookmarkEnd w:id="26"/>
      <w:r w:rsidR="00D15353" w:rsidRPr="00D15353">
        <w:t xml:space="preserve"> Se includ cheltuielile pentru studii de cercetare arheologică, geotehnice, geologice, hidrologice, hidrogeotehnice, fotogrammetrice, topografice şi de stabilitate ale terenului pe care este amplasat obiectivul de investiţie.</w:t>
      </w:r>
    </w:p>
    <w:p w14:paraId="110DF5A1" w14:textId="37505D2A" w:rsidR="006470F0" w:rsidRDefault="006470F0" w:rsidP="00F95601">
      <w:pPr>
        <w:pStyle w:val="ListParagraph"/>
        <w:numPr>
          <w:ilvl w:val="1"/>
          <w:numId w:val="6"/>
        </w:numPr>
      </w:pPr>
      <w:bookmarkStart w:id="27" w:name="_Ref445733007"/>
      <w:r>
        <w:t>Obţinere avize, acorduri, autorizaţii</w:t>
      </w:r>
      <w:r w:rsidR="00CB215A">
        <w:t xml:space="preserve"> - s</w:t>
      </w:r>
      <w:r>
        <w:t>e includ cheltuielile pentru:</w:t>
      </w:r>
      <w:bookmarkEnd w:id="27"/>
    </w:p>
    <w:p w14:paraId="6D4A3411" w14:textId="77777777" w:rsidR="00D15353" w:rsidRDefault="00D15353" w:rsidP="00F95601">
      <w:pPr>
        <w:pStyle w:val="ListParagraph"/>
        <w:numPr>
          <w:ilvl w:val="2"/>
          <w:numId w:val="16"/>
        </w:numPr>
      </w:pPr>
      <w:r>
        <w:t>obţinerea/prelungirea valabilităţii certificatului de urbanism;</w:t>
      </w:r>
    </w:p>
    <w:p w14:paraId="52BC503C" w14:textId="31649D56" w:rsidR="00D15353" w:rsidRDefault="00D15353" w:rsidP="00F95601">
      <w:pPr>
        <w:pStyle w:val="ListParagraph"/>
        <w:numPr>
          <w:ilvl w:val="2"/>
          <w:numId w:val="16"/>
        </w:numPr>
      </w:pPr>
      <w:r>
        <w:t>obţinerea/prelungirea valabilităţii autorizaţiei de construire/desfiinţare;</w:t>
      </w:r>
    </w:p>
    <w:p w14:paraId="1D5EE28B" w14:textId="7BF4BD16" w:rsidR="00D15353" w:rsidRDefault="00D15353" w:rsidP="00F95601">
      <w:pPr>
        <w:pStyle w:val="ListParagraph"/>
        <w:numPr>
          <w:ilvl w:val="2"/>
          <w:numId w:val="16"/>
        </w:numPr>
      </w:pPr>
      <w:r>
        <w:t>obţinerea avizelor şi acordurilor pentru racorduri şi branşamente la reţele publice de apă, canalizare, gaze, termoficare, energie electrică, telefonie etc.;</w:t>
      </w:r>
    </w:p>
    <w:p w14:paraId="5C25B2AE" w14:textId="7706F4D1" w:rsidR="00D15353" w:rsidRDefault="00D15353" w:rsidP="00F95601">
      <w:pPr>
        <w:pStyle w:val="ListParagraph"/>
        <w:numPr>
          <w:ilvl w:val="2"/>
          <w:numId w:val="16"/>
        </w:numPr>
      </w:pPr>
      <w:r>
        <w:t>întocmirea documentaţiei, obţinerea numărului cadastral provizoriu şi înregistrarea terenului în cartea funciară;</w:t>
      </w:r>
    </w:p>
    <w:p w14:paraId="2D44A24A" w14:textId="3044A97F" w:rsidR="00D15353" w:rsidRDefault="00D15353" w:rsidP="00F95601">
      <w:pPr>
        <w:pStyle w:val="ListParagraph"/>
        <w:numPr>
          <w:ilvl w:val="2"/>
          <w:numId w:val="16"/>
        </w:numPr>
      </w:pPr>
      <w:r>
        <w:t>obţinerea acordului de mediu;</w:t>
      </w:r>
    </w:p>
    <w:p w14:paraId="3D12CBFF" w14:textId="5DB93689" w:rsidR="00D15353" w:rsidRDefault="00D15353" w:rsidP="00F95601">
      <w:pPr>
        <w:pStyle w:val="ListParagraph"/>
        <w:numPr>
          <w:ilvl w:val="2"/>
          <w:numId w:val="16"/>
        </w:numPr>
      </w:pPr>
      <w:r>
        <w:t>obţinerea avizului P.S.I.;</w:t>
      </w:r>
    </w:p>
    <w:p w14:paraId="0E85EC84" w14:textId="48065B9A" w:rsidR="006470F0" w:rsidRDefault="00D15353" w:rsidP="00F95601">
      <w:pPr>
        <w:pStyle w:val="ListParagraph"/>
        <w:numPr>
          <w:ilvl w:val="2"/>
          <w:numId w:val="16"/>
        </w:numPr>
      </w:pPr>
      <w:r>
        <w:t>alte avize, acorduri şi autorizaţii.</w:t>
      </w:r>
    </w:p>
    <w:p w14:paraId="4C52D680" w14:textId="05837470" w:rsidR="00974E44" w:rsidRDefault="00974E44" w:rsidP="00F95601">
      <w:pPr>
        <w:pStyle w:val="ListParagraph"/>
        <w:numPr>
          <w:ilvl w:val="1"/>
          <w:numId w:val="6"/>
        </w:numPr>
      </w:pPr>
      <w:bookmarkStart w:id="28" w:name="_Ref445733029"/>
      <w:r>
        <w:t>Proiectare şi inginerie</w:t>
      </w:r>
      <w:r w:rsidR="00CB215A">
        <w:t xml:space="preserve"> - </w:t>
      </w:r>
      <w:bookmarkEnd w:id="28"/>
      <w:r w:rsidR="006571AA" w:rsidRPr="006571AA">
        <w:t xml:space="preserve">Se includ cheltuielile pentru elaborarea tuturor fazelor de proiectare (studiu de fezabilitate, </w:t>
      </w:r>
      <w:r w:rsidR="00495C54">
        <w:t xml:space="preserve">documentaţie de avizare a lucrărilor de investiţii, </w:t>
      </w:r>
      <w:r w:rsidR="006571AA" w:rsidRPr="006571AA">
        <w:t>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w:t>
      </w:r>
      <w:r w:rsidR="006571AA">
        <w:t>expertize de amplasament,</w:t>
      </w:r>
      <w:r w:rsidR="007E256D">
        <w:t xml:space="preserve"> expertiză tehnică,</w:t>
      </w:r>
      <w:r w:rsidR="006571AA">
        <w:t xml:space="preserve"> etc.)</w:t>
      </w:r>
    </w:p>
    <w:p w14:paraId="329041A9" w14:textId="1AA05133" w:rsidR="0018177C" w:rsidRDefault="0018177C" w:rsidP="00F95601">
      <w:pPr>
        <w:pStyle w:val="ListParagraph"/>
        <w:numPr>
          <w:ilvl w:val="1"/>
          <w:numId w:val="6"/>
        </w:numPr>
      </w:pPr>
      <w:bookmarkStart w:id="29" w:name="_Ref445733042"/>
      <w:r>
        <w:t>Consultanţă</w:t>
      </w:r>
      <w:r w:rsidR="00CB215A">
        <w:t xml:space="preserve"> - s</w:t>
      </w:r>
      <w:r>
        <w:t>e includ cheltuielile efectuate, după caz, pentru:</w:t>
      </w:r>
      <w:bookmarkEnd w:id="29"/>
    </w:p>
    <w:p w14:paraId="750FC4D7" w14:textId="77777777" w:rsidR="006571AA" w:rsidRDefault="006571AA" w:rsidP="00F95601">
      <w:pPr>
        <w:pStyle w:val="ListParagraph"/>
        <w:numPr>
          <w:ilvl w:val="2"/>
          <w:numId w:val="17"/>
        </w:numPr>
      </w:pPr>
      <w:r>
        <w:t>plata serviciilor de consultanţă la elaborarea cererii de finantare si a tuturor studiilor necesare intocmirii acesteia;</w:t>
      </w:r>
    </w:p>
    <w:p w14:paraId="3078D100" w14:textId="78FF6842" w:rsidR="006571AA" w:rsidRDefault="006571AA" w:rsidP="00F95601">
      <w:pPr>
        <w:pStyle w:val="ListParagraph"/>
        <w:numPr>
          <w:ilvl w:val="2"/>
          <w:numId w:val="17"/>
        </w:numPr>
      </w:pPr>
      <w:r>
        <w:t xml:space="preserve">plata serviciilor de consultanţă în domeniul managementului proiectului </w:t>
      </w:r>
    </w:p>
    <w:p w14:paraId="1C6CCAFF" w14:textId="4698F582" w:rsidR="0018177C" w:rsidRDefault="006571AA" w:rsidP="00F95601">
      <w:pPr>
        <w:pStyle w:val="ListParagraph"/>
        <w:numPr>
          <w:ilvl w:val="2"/>
          <w:numId w:val="17"/>
        </w:numPr>
      </w:pPr>
      <w:r>
        <w:t>serviciile de consultanţă/asistenţă juridică în scopul elaborării documentaţiei de atribuire şi/sau aplicării procedurilor de atribuire a contractelor de achiziţie publică, dacă este cazul</w:t>
      </w:r>
    </w:p>
    <w:p w14:paraId="7664B87B" w14:textId="60121744" w:rsidR="00D62CAC" w:rsidRDefault="00D62CAC" w:rsidP="00F95601">
      <w:pPr>
        <w:pStyle w:val="ListParagraph"/>
        <w:numPr>
          <w:ilvl w:val="1"/>
          <w:numId w:val="6"/>
        </w:numPr>
      </w:pPr>
      <w:r>
        <w:t xml:space="preserve"> </w:t>
      </w:r>
      <w:bookmarkStart w:id="30" w:name="_Ref445733059"/>
      <w:r>
        <w:t>Asistenţă tehnică</w:t>
      </w:r>
      <w:r w:rsidR="00CB215A">
        <w:t xml:space="preserve"> - se</w:t>
      </w:r>
      <w:r>
        <w:t xml:space="preserve"> includ cheltuielile efectuate, după caz, pentru:</w:t>
      </w:r>
      <w:bookmarkEnd w:id="30"/>
    </w:p>
    <w:p w14:paraId="293BB604" w14:textId="55AE952D" w:rsidR="00542CEC" w:rsidRDefault="00542CEC" w:rsidP="00F95601">
      <w:pPr>
        <w:pStyle w:val="ListParagraph"/>
        <w:numPr>
          <w:ilvl w:val="2"/>
          <w:numId w:val="18"/>
        </w:numPr>
      </w:pPr>
      <w:r>
        <w:t>asistenţă tehnică din partea proiectantului pe perioada de execuţie a lucrărilor (în cazul în care aceasta nu intră în tarifarea proiectului);</w:t>
      </w:r>
    </w:p>
    <w:p w14:paraId="37BDB0F1" w14:textId="4D3A0BC0" w:rsidR="00D62CAC" w:rsidRDefault="00542CEC" w:rsidP="00F95601">
      <w:pPr>
        <w:pStyle w:val="ListParagraph"/>
        <w:numPr>
          <w:ilvl w:val="2"/>
          <w:numId w:val="18"/>
        </w:numPr>
      </w:pPr>
      <w:r>
        <w:t>plata diriginţilor de şantier, desemnaţi de autoritatea contractantă, autorizaţi conform prevederilor legale pentru verificarea execuţiei lucrărilor de construcţii şi instalaţii.</w:t>
      </w:r>
    </w:p>
    <w:p w14:paraId="4E525FE2" w14:textId="4BB486E2" w:rsidR="003B37D1" w:rsidRDefault="003B37D1" w:rsidP="00F95601">
      <w:pPr>
        <w:pStyle w:val="ListParagraph"/>
        <w:numPr>
          <w:ilvl w:val="0"/>
          <w:numId w:val="6"/>
        </w:numPr>
      </w:pPr>
      <w:r w:rsidRPr="005623F0">
        <w:t>Cheltuieli pentru investiţia de bază</w:t>
      </w:r>
    </w:p>
    <w:p w14:paraId="6227DD3F" w14:textId="77777777" w:rsidR="000F7DE6" w:rsidRDefault="000F7DE6" w:rsidP="00F95601">
      <w:pPr>
        <w:pStyle w:val="ListParagraph"/>
        <w:numPr>
          <w:ilvl w:val="1"/>
          <w:numId w:val="6"/>
        </w:numPr>
      </w:pPr>
      <w:r>
        <w:t>Se cuprind cheltuielile aferente execuţiei tuturor obiectelor cuprinse în obiectivul de investiţie aferent obiectivului de patrimoniu:</w:t>
      </w:r>
    </w:p>
    <w:p w14:paraId="2E5FA662" w14:textId="77777777" w:rsidR="000F7DE6" w:rsidRDefault="000F7DE6" w:rsidP="00F95601">
      <w:pPr>
        <w:pStyle w:val="ListParagraph"/>
        <w:numPr>
          <w:ilvl w:val="2"/>
          <w:numId w:val="6"/>
        </w:numPr>
      </w:pPr>
      <w:r>
        <w:t>Cheltuieli pentru restaurarea, consolidarea, protecţia şi conservarea obiectivului de patrimoniu;</w:t>
      </w:r>
    </w:p>
    <w:p w14:paraId="267ED80B" w14:textId="77777777" w:rsidR="000F7DE6" w:rsidRDefault="000F7DE6" w:rsidP="00F95601">
      <w:pPr>
        <w:pStyle w:val="ListParagraph"/>
        <w:numPr>
          <w:ilvl w:val="2"/>
          <w:numId w:val="6"/>
        </w:numPr>
      </w:pPr>
      <w:r>
        <w:t>Cheltuieli pentru restaurarea, protecţia, conservarea şi realizarea picturilor interioare, frescelor, picturilor murale exterioare, stucaturilor;</w:t>
      </w:r>
    </w:p>
    <w:p w14:paraId="6B32DAB0" w14:textId="77777777" w:rsidR="000F7DE6" w:rsidRDefault="000F7DE6" w:rsidP="00F95601">
      <w:pPr>
        <w:pStyle w:val="ListParagraph"/>
        <w:numPr>
          <w:ilvl w:val="2"/>
          <w:numId w:val="6"/>
        </w:numPr>
      </w:pPr>
      <w:r>
        <w:t>Cheltuieli pentru restaurarea şi remodelarea plasticii faţadelor;</w:t>
      </w:r>
    </w:p>
    <w:p w14:paraId="18FC70B9" w14:textId="77777777" w:rsidR="000F7DE6" w:rsidRDefault="000F7DE6" w:rsidP="00F95601">
      <w:pPr>
        <w:pStyle w:val="ListParagraph"/>
        <w:numPr>
          <w:ilvl w:val="2"/>
          <w:numId w:val="6"/>
        </w:numPr>
      </w:pPr>
      <w:r>
        <w:lastRenderedPageBreak/>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248964A3" w14:textId="4A33CB85" w:rsidR="00CB215A" w:rsidRDefault="000F7DE6" w:rsidP="000F7DE6">
      <w:pPr>
        <w:pStyle w:val="ListParagraph"/>
        <w:ind w:left="1440"/>
      </w:pPr>
      <w:r>
        <w:t xml:space="preserve">Cheltuielile se desfăşoară pe obiecte de construcţie, iar delimitarea obiectelor se face de către proiectant. </w:t>
      </w:r>
    </w:p>
    <w:p w14:paraId="336CE967" w14:textId="4F226372" w:rsidR="00A519B5" w:rsidRDefault="00A519B5" w:rsidP="00F95601">
      <w:pPr>
        <w:pStyle w:val="ListParagraph"/>
        <w:numPr>
          <w:ilvl w:val="1"/>
          <w:numId w:val="6"/>
        </w:numPr>
      </w:pPr>
      <w:r>
        <w:t xml:space="preserve">Dotări </w:t>
      </w:r>
      <w:r w:rsidR="000F7DE6">
        <w:t>(se includ utilaje, echipamente tehnologice şi funcţionale cu şi făra montaj, dotări) aferente obiectivului de patrimoniu. Se cuprind cheltuielile pentru:</w:t>
      </w:r>
    </w:p>
    <w:p w14:paraId="24D98D8A" w14:textId="77777777" w:rsidR="00B12E9D" w:rsidRDefault="00B12E9D" w:rsidP="00F95601">
      <w:pPr>
        <w:pStyle w:val="ListParagraph"/>
        <w:numPr>
          <w:ilvl w:val="2"/>
          <w:numId w:val="6"/>
        </w:numPr>
      </w:pPr>
      <w:r>
        <w:t>Dotări interioare (instalaţii, echipamente şi dotări pentru asigurarea condiţiilor de climatizare, siguranţă la foc, antiefracţie);</w:t>
      </w:r>
    </w:p>
    <w:p w14:paraId="4917B967" w14:textId="77777777" w:rsidR="00B12E9D" w:rsidRDefault="00B12E9D" w:rsidP="00F95601">
      <w:pPr>
        <w:pStyle w:val="ListParagraph"/>
        <w:numPr>
          <w:ilvl w:val="2"/>
          <w:numId w:val="6"/>
        </w:numPr>
      </w:pPr>
      <w:r>
        <w:t>Dotări pentru expunerea şi protecţia patrimoniului cultural mobil şi imobil;</w:t>
      </w:r>
    </w:p>
    <w:p w14:paraId="2E308F31" w14:textId="77777777" w:rsidR="00B12E9D" w:rsidRDefault="00B12E9D" w:rsidP="00F95601">
      <w:pPr>
        <w:pStyle w:val="ListParagraph"/>
        <w:numPr>
          <w:ilvl w:val="2"/>
          <w:numId w:val="6"/>
        </w:numPr>
      </w:pPr>
      <w:r>
        <w:t>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7F21E6C" w14:textId="77777777" w:rsidR="00B12E9D" w:rsidRDefault="00B12E9D" w:rsidP="00F95601">
      <w:pPr>
        <w:pStyle w:val="ListParagraph"/>
        <w:numPr>
          <w:ilvl w:val="2"/>
          <w:numId w:val="6"/>
        </w:numPr>
      </w:pPr>
      <w:r>
        <w:t>Achiziţionarea utilajelor şi echipamentelor care nu necesită montaj, precum şi a echipamentelor şi a echipamentelor de transport tehnologic;</w:t>
      </w:r>
    </w:p>
    <w:p w14:paraId="3E85E3FC" w14:textId="382B5C4D" w:rsidR="00B12E9D" w:rsidRDefault="007A7CC6" w:rsidP="00F95601">
      <w:pPr>
        <w:pStyle w:val="ListParagraph"/>
        <w:numPr>
          <w:ilvl w:val="2"/>
          <w:numId w:val="6"/>
        </w:numPr>
      </w:pPr>
      <w:r>
        <w:t>Dotările</w:t>
      </w:r>
      <w:r w:rsidR="00B12E9D">
        <w:t xml:space="preserve"> care, conform legii, intră în categoria mijloacelor fixe, sunt  necesare implementarii proiectului şi respectă prevederile contractului de finanţare.</w:t>
      </w:r>
    </w:p>
    <w:p w14:paraId="318810B7" w14:textId="537A672E" w:rsidR="00B12E9D" w:rsidRPr="00B12E9D" w:rsidRDefault="00B12E9D" w:rsidP="00B12E9D">
      <w:pPr>
        <w:ind w:left="1980"/>
        <w:rPr>
          <w:b/>
        </w:rPr>
      </w:pPr>
      <w:r w:rsidRPr="00B12E9D">
        <w:rPr>
          <w:b/>
        </w:rPr>
        <w:t xml:space="preserve">Nu sunt eligibile cheltuielile pentru </w:t>
      </w:r>
      <w:r w:rsidR="007A7CC6">
        <w:rPr>
          <w:b/>
        </w:rPr>
        <w:t xml:space="preserve">dotări </w:t>
      </w:r>
      <w:r w:rsidRPr="00B12E9D">
        <w:rPr>
          <w:b/>
        </w:rPr>
        <w:t>care, conform legii, intră în categoria obiectelor  de inventar.</w:t>
      </w:r>
    </w:p>
    <w:p w14:paraId="29274504" w14:textId="38BEF885" w:rsidR="003D0A76" w:rsidRPr="00AE5FB5" w:rsidRDefault="009420AB" w:rsidP="00F95601">
      <w:pPr>
        <w:pStyle w:val="ListParagraph"/>
        <w:numPr>
          <w:ilvl w:val="1"/>
          <w:numId w:val="6"/>
        </w:numPr>
      </w:pPr>
      <w:r w:rsidRPr="009420AB">
        <w:t>Construcţii, instalaţii şi dotări aferente investiţieii conexe investiţiei de bază</w:t>
      </w:r>
    </w:p>
    <w:p w14:paraId="0A6A7726" w14:textId="07557293" w:rsidR="009420AB" w:rsidRDefault="009420AB" w:rsidP="009420AB">
      <w:pPr>
        <w:ind w:left="1440"/>
      </w:pPr>
      <w:r>
        <w:t xml:space="preserve">In cadrul proiectului, proiectantul poate delimita un obiect conex obiectivului de patrimoniu cuprinzând lucrări şi dotări pentru: iluminat arhitectural interior şi exterior, împrejmuire, parcare, amenajare peisagistică, construcţie/reabilitare clădiri conexe, alei/cale de acces care se execută pe </w:t>
      </w:r>
      <w:r w:rsidR="002435E7">
        <w:t>terenul obiectivului de investiţie</w:t>
      </w:r>
      <w:r>
        <w:t>. Cheltuielile aferente obiectului conex obiectivului de patrimoniu sunt eligibile în limita a 10% din valoarea eligibilă a cheltuielilor aferente Cap. 1, Cap. 2, Cap. 4, punctul 4.1, punctul 4.2 şi Cap. 5, punctul 5.1.1</w:t>
      </w:r>
      <w:r w:rsidR="007A7CC6">
        <w:t>.</w:t>
      </w:r>
    </w:p>
    <w:p w14:paraId="6E03224F" w14:textId="762B124E" w:rsidR="00C45F16" w:rsidRDefault="009420AB" w:rsidP="009420AB">
      <w:pPr>
        <w:ind w:left="1440"/>
      </w:pPr>
      <w:r w:rsidRPr="00567F02">
        <w:t xml:space="preserve">Observație: </w:t>
      </w:r>
      <w:r w:rsidR="00C45F16" w:rsidRPr="00567F02">
        <w:t xml:space="preserve">Imobilul sau terenul vizat de investiţia propusă prin proiect, identificat la nivel de nr. topo </w:t>
      </w:r>
      <w:r w:rsidR="00025210" w:rsidRPr="00567F02">
        <w:t>/nr.cadastral</w:t>
      </w:r>
      <w:r w:rsidR="00015590" w:rsidRPr="00567F02">
        <w:t>,</w:t>
      </w:r>
      <w:r w:rsidRPr="00567F02">
        <w:t xml:space="preserve"> </w:t>
      </w:r>
      <w:r w:rsidR="00C45F16" w:rsidRPr="00567F02">
        <w:t>trebuie să fie un teritoriu compact</w:t>
      </w:r>
      <w:r w:rsidR="00015590" w:rsidRPr="00567F02">
        <w:t>/parcele limitrofe.</w:t>
      </w:r>
      <w:r w:rsidR="00C45F16">
        <w:t xml:space="preserve"> </w:t>
      </w:r>
    </w:p>
    <w:p w14:paraId="70D66285" w14:textId="7CCDC8FF" w:rsidR="003D0A76" w:rsidRPr="003D0A76" w:rsidRDefault="009420AB" w:rsidP="009420AB">
      <w:pPr>
        <w:ind w:left="1440"/>
      </w:pPr>
      <w:r>
        <w:t>Cheltuielile aferente fiecărui obiect de construcţie sunt estimate prin devizul pe obiect.</w:t>
      </w:r>
    </w:p>
    <w:p w14:paraId="67A764AA" w14:textId="3DA82DDC" w:rsidR="003B37D1" w:rsidRDefault="003B37D1" w:rsidP="00F95601">
      <w:pPr>
        <w:pStyle w:val="ListParagraph"/>
        <w:numPr>
          <w:ilvl w:val="0"/>
          <w:numId w:val="6"/>
        </w:numPr>
      </w:pPr>
      <w:r w:rsidRPr="005623F0">
        <w:t>Alte cheltuieli</w:t>
      </w:r>
    </w:p>
    <w:p w14:paraId="0B041843" w14:textId="77777777" w:rsidR="00345C26" w:rsidRDefault="00345C26" w:rsidP="00F95601">
      <w:pPr>
        <w:pStyle w:val="ListParagraph"/>
        <w:numPr>
          <w:ilvl w:val="1"/>
          <w:numId w:val="6"/>
        </w:numPr>
      </w:pPr>
      <w:r>
        <w:t>Organizare de şantier</w:t>
      </w:r>
    </w:p>
    <w:p w14:paraId="372376A4" w14:textId="7BE691E3" w:rsidR="00345C26" w:rsidRDefault="009420AB" w:rsidP="009420AB">
      <w:pPr>
        <w:pStyle w:val="ListParagraph"/>
        <w:ind w:left="2160"/>
      </w:pPr>
      <w:r w:rsidRPr="002C0915">
        <w:rPr>
          <w:b/>
        </w:rPr>
        <w:t>5.1.1.</w:t>
      </w:r>
      <w:r>
        <w:t xml:space="preserve"> </w:t>
      </w:r>
      <w:r w:rsidR="00345C26">
        <w:t>Lucrări de construcţii şi instalaţii aferente organizării de şantier</w:t>
      </w:r>
    </w:p>
    <w:p w14:paraId="5453767D" w14:textId="1426E87D" w:rsidR="009420AB" w:rsidRDefault="009420AB" w:rsidP="009420AB">
      <w:pPr>
        <w:pStyle w:val="ListParagraph"/>
        <w:ind w:left="2160"/>
      </w:pPr>
      <w:r w:rsidRPr="009420AB">
        <w:t>Se cuprind cheltuielile aferente construirii provizorii sau amenajării la construcţii existente pentru vestiare pentru muncitori,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w:t>
      </w:r>
    </w:p>
    <w:p w14:paraId="404D0711" w14:textId="77777777" w:rsidR="009420AB" w:rsidRDefault="009420AB" w:rsidP="009420AB">
      <w:pPr>
        <w:pStyle w:val="ListParagraph"/>
        <w:ind w:left="2160"/>
      </w:pPr>
      <w:r w:rsidRPr="002C0915">
        <w:rPr>
          <w:b/>
        </w:rPr>
        <w:t>5.1.2.</w:t>
      </w:r>
      <w:r>
        <w:t xml:space="preserve"> Cheltuieli conexe organizării de şantier</w:t>
      </w:r>
    </w:p>
    <w:p w14:paraId="33B1C69F" w14:textId="7D455163" w:rsidR="009420AB" w:rsidRDefault="009420AB" w:rsidP="009420AB">
      <w:pPr>
        <w:pStyle w:val="ListParagraph"/>
        <w:ind w:left="2160"/>
      </w:pPr>
      <w:r>
        <w:t xml:space="preserve">Se cuprind cheltuielile pentru: obţinerea autorizaţiei de construire/ desfiinţare aferente lucrărilor de organizare de şantier, taxe de amplasament, contract temporar cu furnizorul de energie electrică, cu unităţi </w:t>
      </w:r>
      <w:r>
        <w:lastRenderedPageBreak/>
        <w:t>de salubrizare, taxe depozit ecologic; costul energiei electrice şi al apei consumate în incinta organizării de şantier pe durata de execuţie a lucrărilor.</w:t>
      </w:r>
    </w:p>
    <w:p w14:paraId="76484044" w14:textId="5920B90A" w:rsidR="009420AB" w:rsidRDefault="00093150" w:rsidP="00F95601">
      <w:pPr>
        <w:pStyle w:val="ListParagraph"/>
        <w:numPr>
          <w:ilvl w:val="1"/>
          <w:numId w:val="6"/>
        </w:numPr>
      </w:pPr>
      <w:r>
        <w:t xml:space="preserve">Comisioane, cote si taxe </w:t>
      </w:r>
    </w:p>
    <w:p w14:paraId="7535E2CE" w14:textId="5D3486B6" w:rsidR="00093150" w:rsidRDefault="009420AB" w:rsidP="009420AB">
      <w:pPr>
        <w:pStyle w:val="ListParagraph"/>
        <w:ind w:left="1440"/>
      </w:pPr>
      <w:r>
        <w:t>Se cuprind</w:t>
      </w:r>
      <w:r w:rsidR="002C0915">
        <w:t>, după caz:</w:t>
      </w:r>
      <w:r>
        <w:t xml:space="preserve"> </w:t>
      </w:r>
      <w:r w:rsidR="002C0915" w:rsidRPr="002C0915">
        <w:t>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r>
        <w:t>.</w:t>
      </w:r>
    </w:p>
    <w:p w14:paraId="0A6C2792" w14:textId="0C55CEAB" w:rsidR="00093150" w:rsidRDefault="00093150" w:rsidP="00F95601">
      <w:pPr>
        <w:pStyle w:val="ListParagraph"/>
        <w:numPr>
          <w:ilvl w:val="1"/>
          <w:numId w:val="6"/>
        </w:numPr>
      </w:pPr>
      <w:r>
        <w:t xml:space="preserve">Cheltuieli diverse şi neprevăzute - </w:t>
      </w:r>
      <w:r w:rsidR="009420AB" w:rsidRPr="009420AB">
        <w:t>Se consideră eligibile dacă sunt detaliate corespunzător prin documente justificative şi doar în limita a 10% din valoarea eligibilă a cheltuielilor eligibile cuprinse la Capitolul 1, Capitolul 2 şi Capitolul 4.</w:t>
      </w:r>
    </w:p>
    <w:p w14:paraId="21F64D63" w14:textId="77777777" w:rsidR="009420AB" w:rsidRDefault="009420AB" w:rsidP="00F95601">
      <w:pPr>
        <w:pStyle w:val="ListParagraph"/>
        <w:numPr>
          <w:ilvl w:val="0"/>
          <w:numId w:val="6"/>
        </w:numPr>
      </w:pPr>
      <w:r w:rsidRPr="009420AB">
        <w:t>Cheltuieli de informare și publicitate</w:t>
      </w:r>
      <w:r>
        <w:t xml:space="preserve"> </w:t>
      </w:r>
    </w:p>
    <w:p w14:paraId="7E3A6356" w14:textId="77777777" w:rsidR="009420AB" w:rsidRDefault="009420AB" w:rsidP="00F95601">
      <w:pPr>
        <w:pStyle w:val="ListParagraph"/>
        <w:numPr>
          <w:ilvl w:val="1"/>
          <w:numId w:val="6"/>
        </w:numPr>
      </w:pPr>
      <w:r>
        <w:t>Cheltuieli cu activitățile obligatorii de informare și publicitate</w:t>
      </w:r>
    </w:p>
    <w:p w14:paraId="5BF89DAF" w14:textId="544C3999" w:rsidR="009420AB" w:rsidRDefault="009420AB" w:rsidP="009420AB">
      <w:pPr>
        <w:pStyle w:val="ListParagraph"/>
        <w:ind w:left="1440"/>
      </w:pPr>
      <w:r>
        <w:t>Cheltuielile de publicitate şi informare, activităţi obligatorii în conformitate cu Manualul de identitate vizuala sunt eligibile în limita maxima de 10.000 lei</w:t>
      </w:r>
      <w:r w:rsidR="00BE2EE9">
        <w:t xml:space="preserve"> (inclusiv TVA)</w:t>
      </w:r>
      <w:r>
        <w:t>.</w:t>
      </w:r>
    </w:p>
    <w:p w14:paraId="4075CA54" w14:textId="77777777" w:rsidR="009420AB" w:rsidRDefault="009420AB" w:rsidP="00F95601">
      <w:pPr>
        <w:pStyle w:val="ListParagraph"/>
        <w:numPr>
          <w:ilvl w:val="1"/>
          <w:numId w:val="6"/>
        </w:numPr>
      </w:pPr>
      <w:r>
        <w:t>Cheltuieli de promovare a obiectivului de patrimoniu</w:t>
      </w:r>
    </w:p>
    <w:p w14:paraId="01DFD5F5" w14:textId="6E44D9A3" w:rsidR="009420AB" w:rsidRDefault="009420AB" w:rsidP="009420AB">
      <w:pPr>
        <w:pStyle w:val="ListParagraph"/>
        <w:ind w:left="1440"/>
      </w:pPr>
      <w:r>
        <w:t>Se includ cheltuielile pentru activităţi de marketing şi promovare turistică a obiectivului de patrimoniu</w:t>
      </w:r>
      <w:r w:rsidR="00B845F0">
        <w:t>, inclusiv de informare publică</w:t>
      </w:r>
      <w:r>
        <w:t xml:space="preserve"> </w:t>
      </w:r>
      <w:r w:rsidR="00F70EA3" w:rsidRPr="00F70EA3">
        <w:t>cu privire a intenţia de a implementa proiectul</w:t>
      </w:r>
      <w:r w:rsidR="00F70EA3">
        <w:t>,</w:t>
      </w:r>
      <w:r w:rsidR="00F70EA3" w:rsidRPr="00F70EA3">
        <w:t xml:space="preserve"> </w:t>
      </w:r>
      <w:r>
        <w:t>care sunt eligibile în limita maximă de 10.000 lei</w:t>
      </w:r>
      <w:r w:rsidR="00BE2EE9">
        <w:t xml:space="preserve"> </w:t>
      </w:r>
      <w:r w:rsidR="00BE2EE9" w:rsidRPr="00BE2EE9">
        <w:t>(inclusiv TVA</w:t>
      </w:r>
      <w:r w:rsidR="00BE2EE9">
        <w:t>)</w:t>
      </w:r>
      <w:r>
        <w:t>.</w:t>
      </w:r>
    </w:p>
    <w:p w14:paraId="72F6C013" w14:textId="5E33F277" w:rsidR="009420AB" w:rsidRDefault="009420AB" w:rsidP="00F95601">
      <w:pPr>
        <w:pStyle w:val="ListParagraph"/>
        <w:numPr>
          <w:ilvl w:val="1"/>
          <w:numId w:val="6"/>
        </w:numPr>
      </w:pPr>
      <w:r>
        <w:t>Cheltuieli pentru digitizarea obiectivului de patrimoniu</w:t>
      </w:r>
    </w:p>
    <w:p w14:paraId="004F3119" w14:textId="17F5C4E1" w:rsidR="00A7034B" w:rsidRDefault="009420AB" w:rsidP="009420AB">
      <w:pPr>
        <w:pStyle w:val="ListParagraph"/>
        <w:ind w:left="1440"/>
      </w:pPr>
      <w:r>
        <w:t>Se includ cheltuielile pentru digitizarea obiectivului de patrimoniu care sunt eligibile în limita maximă de 67.500 lei</w:t>
      </w:r>
      <w:r w:rsidR="0052595D">
        <w:t xml:space="preserve"> </w:t>
      </w:r>
      <w:r w:rsidR="00BE2EE9" w:rsidRPr="00BE2EE9">
        <w:t>(inclusiv TVA</w:t>
      </w:r>
      <w:r w:rsidR="00BE2EE9">
        <w:t>)</w:t>
      </w:r>
      <w:r w:rsidR="00681E14">
        <w:t>.</w:t>
      </w:r>
    </w:p>
    <w:p w14:paraId="6B71088C" w14:textId="7853243E" w:rsidR="00341F44" w:rsidRDefault="003B37D1" w:rsidP="002F19EB">
      <w:pPr>
        <w:pStyle w:val="ListParagraph"/>
        <w:numPr>
          <w:ilvl w:val="0"/>
          <w:numId w:val="6"/>
        </w:numPr>
      </w:pPr>
      <w:r w:rsidRPr="003B37D1">
        <w:t>Cheltuielile cu activitatea de audit financiar extern</w:t>
      </w:r>
      <w:r w:rsidR="00A7362B">
        <w:t xml:space="preserve"> - </w:t>
      </w:r>
      <w:r w:rsidR="00341F44">
        <w:t>Sunt eligibile în limita maximă a 5.000 lei</w:t>
      </w:r>
      <w:r w:rsidR="002F19EB">
        <w:t xml:space="preserve"> </w:t>
      </w:r>
      <w:r w:rsidR="002F19EB" w:rsidRPr="002F19EB">
        <w:t>(inclusiv TVA</w:t>
      </w:r>
      <w:r w:rsidR="002F19EB">
        <w:t>)</w:t>
      </w:r>
      <w:r w:rsidR="00341F44">
        <w:t xml:space="preserve"> trimestrial (aferente activităţilor ce pot fi auditate în trimestrul respectiv)</w:t>
      </w:r>
      <w:r w:rsidR="002F19EB">
        <w:t>.</w:t>
      </w:r>
    </w:p>
    <w:p w14:paraId="6A61C4B7" w14:textId="77777777" w:rsidR="00341F44" w:rsidRDefault="00341F44" w:rsidP="00341F44">
      <w:pPr>
        <w:pStyle w:val="ListParagraph"/>
        <w:ind w:left="284"/>
      </w:pPr>
      <w:r>
        <w:t>In cazul în care, beneficiarii optează pentru încheierea unor contracte de audit, rapoartele de audit confirmă ca cheltuielile cuprinse în cererile de rambursare au fost verificate şi sunt:</w:t>
      </w:r>
    </w:p>
    <w:p w14:paraId="43C48303" w14:textId="23C31357" w:rsidR="00341F44" w:rsidRDefault="00341F44" w:rsidP="00F95601">
      <w:pPr>
        <w:pStyle w:val="ListParagraph"/>
        <w:numPr>
          <w:ilvl w:val="0"/>
          <w:numId w:val="15"/>
        </w:numPr>
      </w:pPr>
      <w:r>
        <w:t>sunt necesare pentru realizarea proiectului</w:t>
      </w:r>
    </w:p>
    <w:p w14:paraId="64E2DE75" w14:textId="0DC9A7E8" w:rsidR="00341F44" w:rsidRDefault="00341F44" w:rsidP="00F95601">
      <w:pPr>
        <w:pStyle w:val="ListParagraph"/>
        <w:numPr>
          <w:ilvl w:val="0"/>
          <w:numId w:val="15"/>
        </w:numPr>
      </w:pPr>
      <w:r>
        <w:t xml:space="preserve">sunt  prevăzute în contractul încheiat cu beneficiarul proiectului </w:t>
      </w:r>
    </w:p>
    <w:p w14:paraId="6E7D1C92" w14:textId="14C7A004" w:rsidR="00341F44" w:rsidRPr="00A13949" w:rsidRDefault="00341F44" w:rsidP="001C7587">
      <w:pPr>
        <w:pStyle w:val="ListParagraph"/>
        <w:numPr>
          <w:ilvl w:val="0"/>
          <w:numId w:val="15"/>
        </w:numPr>
      </w:pPr>
      <w:r>
        <w:t xml:space="preserve">sunt în conformitate cu principiile unui management financiar sănătos, respectiv utilizarea eficientă a fondurilor, şi un </w:t>
      </w:r>
      <w:r w:rsidRPr="00A13949">
        <w:t>raport optim cost/beneficiu (rezonabilitatea preturilor conform prevederilor OUG 66/20</w:t>
      </w:r>
      <w:r w:rsidR="00972B4D" w:rsidRPr="00A13949">
        <w:t>1</w:t>
      </w:r>
      <w:r w:rsidRPr="00A13949">
        <w:t>1</w:t>
      </w:r>
      <w:r w:rsidR="001C7587" w:rsidRPr="00A13949">
        <w:t xml:space="preserve"> privind prevenirea, constatarea şi sancţionarea neregulilor apărute în obţinerea şi utilizarea fondurilor europene şi/sau a fondurilor publice naţionale aferente, cu modificarile şi completarile ulterioare</w:t>
      </w:r>
      <w:r w:rsidRPr="00A13949">
        <w:t>)</w:t>
      </w:r>
    </w:p>
    <w:p w14:paraId="50BE06B9" w14:textId="53FBFAC9" w:rsidR="00341F44" w:rsidRDefault="00341F44" w:rsidP="00F95601">
      <w:pPr>
        <w:pStyle w:val="ListParagraph"/>
        <w:numPr>
          <w:ilvl w:val="0"/>
          <w:numId w:val="15"/>
        </w:numPr>
      </w:pPr>
      <w:r>
        <w:t xml:space="preserve">sunt efectuate şi plătite de beneficiar sau partenerii săi </w:t>
      </w:r>
    </w:p>
    <w:p w14:paraId="2514C073" w14:textId="04D0D25B" w:rsidR="00341F44" w:rsidRDefault="00341F44" w:rsidP="00F95601">
      <w:pPr>
        <w:pStyle w:val="ListParagraph"/>
        <w:numPr>
          <w:ilvl w:val="0"/>
          <w:numId w:val="15"/>
        </w:numPr>
      </w:pPr>
      <w:r>
        <w:t>cheltuielile au fost plătite pe parcursul perioadei de eligibile</w:t>
      </w:r>
    </w:p>
    <w:p w14:paraId="2827BC11" w14:textId="5A229EA9" w:rsidR="00341F44" w:rsidRDefault="00341F44" w:rsidP="00F95601">
      <w:pPr>
        <w:pStyle w:val="ListParagraph"/>
        <w:numPr>
          <w:ilvl w:val="0"/>
          <w:numId w:val="15"/>
        </w:numPr>
      </w:pPr>
      <w: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1766AC2C" w14:textId="7D2D9CAC" w:rsidR="00341F44" w:rsidRDefault="00341F44" w:rsidP="00F95601">
      <w:pPr>
        <w:pStyle w:val="ListParagraph"/>
        <w:numPr>
          <w:ilvl w:val="0"/>
          <w:numId w:val="15"/>
        </w:numPr>
      </w:pPr>
      <w:r>
        <w:t xml:space="preserve">pentru operațiunile specifice proiectului este se utilizează conturi analitice distincte. La constituirea analiticului se va utiliza, pe lângă simbolurile obligatorii conform Normelor privind organizarea contabilitatii în funcţie de tipul beneficiarului şi codul SMIS al proiectului </w:t>
      </w:r>
    </w:p>
    <w:p w14:paraId="58E7DF36" w14:textId="59E0662C" w:rsidR="00341F44" w:rsidRDefault="00341F44" w:rsidP="00F95601">
      <w:pPr>
        <w:pStyle w:val="ListParagraph"/>
        <w:numPr>
          <w:ilvl w:val="0"/>
          <w:numId w:val="15"/>
        </w:numPr>
      </w:pPr>
      <w:r>
        <w:t>cheltuielile decontate sunt in conformitate cu propunerile tehnice si financiare ofertate (se verifica preturile unitare si cantitatile decontate)</w:t>
      </w:r>
    </w:p>
    <w:p w14:paraId="526B028B" w14:textId="10BC9136" w:rsidR="00341F44" w:rsidRDefault="00341F44" w:rsidP="00F95601">
      <w:pPr>
        <w:pStyle w:val="ListParagraph"/>
        <w:numPr>
          <w:ilvl w:val="0"/>
          <w:numId w:val="15"/>
        </w:numPr>
      </w:pPr>
      <w:r>
        <w:t>beneficiarii vor derula fondurile aferente pre-finanţării proiectelor prin conturi separate deschise special pentru proiect.</w:t>
      </w:r>
    </w:p>
    <w:p w14:paraId="6E4D65DC" w14:textId="2D1B7552" w:rsidR="00341F44" w:rsidRDefault="00341F44" w:rsidP="00F95601">
      <w:pPr>
        <w:pStyle w:val="ListParagraph"/>
        <w:numPr>
          <w:ilvl w:val="0"/>
          <w:numId w:val="15"/>
        </w:numPr>
      </w:pPr>
      <w:r>
        <w:lastRenderedPageBreak/>
        <w:t>beneficiarii care efectuează plăţi în valută în cadrul proiectului solicită la rambursare contravaloarea în lei a acestora la cursul Băncii Naţionale a României din data întocmirii documentelor de plată în valută;</w:t>
      </w:r>
    </w:p>
    <w:p w14:paraId="3B99C924" w14:textId="25A779AE" w:rsidR="00341F44" w:rsidRDefault="00341F44" w:rsidP="00341F44">
      <w:pPr>
        <w:pStyle w:val="ListParagraph"/>
        <w:ind w:left="284"/>
      </w:pPr>
      <w:r>
        <w:t>Atunci când același beneficiar desfășoară mai multe proiecte în același timp sau un proiect primește finanțare sub diferite forme de sprijin sau din diferite fonduri, auditorii verific</w:t>
      </w:r>
      <w:r w:rsidR="00505551">
        <w:t>ă</w:t>
      </w:r>
      <w:r>
        <w:t xml:space="preserve"> potențiala dublă finanțare a unei cheltuieli.</w:t>
      </w:r>
    </w:p>
    <w:p w14:paraId="62991F1F" w14:textId="236E75F9" w:rsidR="0072770C" w:rsidRDefault="0072770C" w:rsidP="00AE5FB5">
      <w:r>
        <w:t>Limitele procentuale prev</w:t>
      </w:r>
      <w:r w:rsidR="00505551">
        <w:t>ă</w:t>
      </w:r>
      <w:r>
        <w:t>zute pentru anumite categorii de cheltuieli se aplic</w:t>
      </w:r>
      <w:r w:rsidR="00505551">
        <w:t>ă</w:t>
      </w:r>
      <w:r>
        <w:t xml:space="preserve"> la valoarea cheltuielilor incluse </w:t>
      </w:r>
      <w:r w:rsidR="00505551">
        <w:t>î</w:t>
      </w:r>
      <w:r>
        <w:t>n bugetul proiectului  la data semnarii contractului de finantare.</w:t>
      </w:r>
    </w:p>
    <w:p w14:paraId="625A9A52" w14:textId="274BC181" w:rsidR="0072770C" w:rsidRDefault="0072770C" w:rsidP="00AE5FB5">
      <w:pPr>
        <w:pStyle w:val="ListParagraph"/>
        <w:ind w:left="0"/>
      </w:pPr>
      <w:r>
        <w:t xml:space="preserve">Taxa pe valoarea adăugată nedeductibilă aferentă cheltuielilor eligibile este eligibilă. </w:t>
      </w:r>
    </w:p>
    <w:p w14:paraId="1CEE38D8" w14:textId="77777777" w:rsidR="00F70B82" w:rsidRDefault="00F70B82" w:rsidP="00341F44">
      <w:pPr>
        <w:rPr>
          <w:b/>
        </w:rPr>
      </w:pPr>
    </w:p>
    <w:p w14:paraId="1E715975" w14:textId="77777777" w:rsidR="00341F44" w:rsidRPr="00341F44" w:rsidRDefault="00341F44" w:rsidP="00341F44">
      <w:pPr>
        <w:rPr>
          <w:b/>
        </w:rPr>
      </w:pPr>
      <w:r w:rsidRPr="00341F44">
        <w:rPr>
          <w:b/>
        </w:rPr>
        <w:t>Cheltuielile neeligibile în cadrul acestui apel de proiecte:</w:t>
      </w:r>
    </w:p>
    <w:p w14:paraId="6E50629A" w14:textId="1C47D7F9" w:rsidR="00341F44" w:rsidRDefault="00341F44" w:rsidP="00F95601">
      <w:pPr>
        <w:pStyle w:val="ListParagraph"/>
        <w:numPr>
          <w:ilvl w:val="4"/>
          <w:numId w:val="19"/>
        </w:numPr>
        <w:ind w:left="426"/>
      </w:pPr>
      <w:r>
        <w:t xml:space="preserve">cheltuielile prevăzute la art. 13 din HG </w:t>
      </w:r>
      <w:r w:rsidR="002935CB">
        <w:t>n</w:t>
      </w:r>
      <w:r>
        <w:t>r. 399/2015 privind regulile de eligibilitate a cheltuielilor efectuate în cadrul operatiunilor finantate prin FEDR, FSE, FC 2014-2020</w:t>
      </w:r>
    </w:p>
    <w:p w14:paraId="1CE3B232" w14:textId="1FECD9C1" w:rsidR="00341F44" w:rsidRDefault="00341F44" w:rsidP="00F95601">
      <w:pPr>
        <w:pStyle w:val="ListParagraph"/>
        <w:numPr>
          <w:ilvl w:val="4"/>
          <w:numId w:val="19"/>
        </w:numPr>
        <w:ind w:left="426"/>
      </w:pPr>
      <w:r>
        <w:t>cheltuielile privind costurile de functionare si intretinere a obiectivelor finanțate prin proiect</w:t>
      </w:r>
    </w:p>
    <w:p w14:paraId="6637F291" w14:textId="2C20A55C" w:rsidR="00341F44" w:rsidRDefault="00341F44" w:rsidP="00F95601">
      <w:pPr>
        <w:pStyle w:val="ListParagraph"/>
        <w:numPr>
          <w:ilvl w:val="4"/>
          <w:numId w:val="19"/>
        </w:numPr>
        <w:ind w:left="426"/>
      </w:pPr>
      <w:r>
        <w:t>cheltuielile privind costuri administrative</w:t>
      </w:r>
    </w:p>
    <w:p w14:paraId="0B618CAE" w14:textId="69E7B7A6" w:rsidR="00341F44" w:rsidRDefault="00341F44" w:rsidP="00F95601">
      <w:pPr>
        <w:pStyle w:val="ListParagraph"/>
        <w:numPr>
          <w:ilvl w:val="4"/>
          <w:numId w:val="19"/>
        </w:numPr>
        <w:ind w:left="426"/>
      </w:pPr>
      <w:r>
        <w:t>cheltuielile de personal</w:t>
      </w:r>
    </w:p>
    <w:p w14:paraId="385EA72F" w14:textId="4C03A30D" w:rsidR="00341F44" w:rsidRDefault="00341F44" w:rsidP="00F95601">
      <w:pPr>
        <w:pStyle w:val="ListParagraph"/>
        <w:numPr>
          <w:ilvl w:val="4"/>
          <w:numId w:val="19"/>
        </w:numPr>
        <w:ind w:left="426"/>
      </w:pPr>
      <w:r>
        <w:t>cheltuieli financiare, respectiv prime de asigurare, taxe, comisioane, rata și dobânzi aferente creditelor</w:t>
      </w:r>
    </w:p>
    <w:p w14:paraId="224083DA" w14:textId="439298AF" w:rsidR="00341F44" w:rsidRDefault="00341F44" w:rsidP="00F95601">
      <w:pPr>
        <w:pStyle w:val="ListParagraph"/>
        <w:numPr>
          <w:ilvl w:val="4"/>
          <w:numId w:val="19"/>
        </w:numPr>
        <w:ind w:left="426"/>
      </w:pPr>
      <w:r>
        <w:t xml:space="preserve">contributia in natura </w:t>
      </w:r>
    </w:p>
    <w:p w14:paraId="200F0A81" w14:textId="21D26751" w:rsidR="00341F44" w:rsidRDefault="00341F44" w:rsidP="00F95601">
      <w:pPr>
        <w:pStyle w:val="ListParagraph"/>
        <w:numPr>
          <w:ilvl w:val="4"/>
          <w:numId w:val="19"/>
        </w:numPr>
        <w:ind w:left="426"/>
      </w:pPr>
      <w:r>
        <w:t>amortizarea</w:t>
      </w:r>
    </w:p>
    <w:p w14:paraId="7C12B533" w14:textId="16C96C32" w:rsidR="00341F44" w:rsidRDefault="00341F44" w:rsidP="00F95601">
      <w:pPr>
        <w:pStyle w:val="ListParagraph"/>
        <w:numPr>
          <w:ilvl w:val="4"/>
          <w:numId w:val="19"/>
        </w:numPr>
        <w:ind w:left="426"/>
      </w:pPr>
      <w:r>
        <w:t>cheltuielile cu leasingul prevăzute la art. 9 din HG nr. 399/2015</w:t>
      </w:r>
    </w:p>
    <w:p w14:paraId="74BE6A86" w14:textId="3B3ABD43" w:rsidR="00341F44" w:rsidRDefault="00341F44" w:rsidP="00F95601">
      <w:pPr>
        <w:pStyle w:val="ListParagraph"/>
        <w:numPr>
          <w:ilvl w:val="4"/>
          <w:numId w:val="19"/>
        </w:numPr>
        <w:ind w:left="426"/>
      </w:pPr>
      <w:r>
        <w:t>cheltuielile cu achiziţionarea autovehiculelor si a mijloacelor de transport, aşa cum sunt ele clasificate în Subgrupa 2.3. „Mijloace de transport” din HG 2139/2004</w:t>
      </w:r>
    </w:p>
    <w:p w14:paraId="48098067" w14:textId="5510ABA7" w:rsidR="00341F44" w:rsidRDefault="00341F44" w:rsidP="00F95601">
      <w:pPr>
        <w:pStyle w:val="ListParagraph"/>
        <w:numPr>
          <w:ilvl w:val="4"/>
          <w:numId w:val="19"/>
        </w:numPr>
        <w:ind w:left="426"/>
      </w:pPr>
      <w:r>
        <w:t>dotările de natura obiectelor de inventar</w:t>
      </w:r>
    </w:p>
    <w:p w14:paraId="2F8FD4A6" w14:textId="25A14FBE" w:rsidR="00341F44" w:rsidRDefault="00341F44" w:rsidP="00F95601">
      <w:pPr>
        <w:pStyle w:val="ListParagraph"/>
        <w:numPr>
          <w:ilvl w:val="4"/>
          <w:numId w:val="19"/>
        </w:numPr>
        <w:ind w:left="426"/>
      </w:pPr>
      <w:r>
        <w:t xml:space="preserve">achiziţia de terenuri </w:t>
      </w:r>
    </w:p>
    <w:p w14:paraId="3BDDA6FE" w14:textId="7984F4B8" w:rsidR="00341F44" w:rsidRDefault="00341F44" w:rsidP="00F95601">
      <w:pPr>
        <w:pStyle w:val="ListParagraph"/>
        <w:numPr>
          <w:ilvl w:val="4"/>
          <w:numId w:val="19"/>
        </w:numPr>
        <w:ind w:left="426"/>
      </w:pPr>
      <w:r>
        <w:t>achiziţionarea de obiecte de epocă (arme, tunuri, costume, etc) sau restaurarea acestora</w:t>
      </w:r>
    </w:p>
    <w:p w14:paraId="07ED58B7" w14:textId="18B14AAB" w:rsidR="00341F44" w:rsidRDefault="00341F44" w:rsidP="00341F44">
      <w:r>
        <w:t xml:space="preserve">Solicitantul va dovedi prin </w:t>
      </w:r>
      <w:r w:rsidR="000912E6">
        <w:t>c</w:t>
      </w:r>
      <w:r>
        <w:t>ererea de finanţare, capacitate financiară de a asigura contribuţia proprie la valoarea cheltuielilor eligibile, cheltuielilor neeligibile şi conexe ale proiectului în condiţiile rambursării/decontării ulterioare a cheltuielilor din instrumente structurale.</w:t>
      </w:r>
    </w:p>
    <w:p w14:paraId="37710BAB" w14:textId="29A678AC" w:rsidR="00341F44" w:rsidRDefault="00341F44" w:rsidP="00341F44">
      <w:r>
        <w:t xml:space="preserve">Solicitantul va anexa la formularul </w:t>
      </w:r>
      <w:r w:rsidR="000912E6">
        <w:t>c</w:t>
      </w:r>
      <w:r>
        <w:t>ererii de finanţare</w:t>
      </w:r>
      <w:r w:rsidRPr="00F70B82">
        <w:rPr>
          <w:b/>
          <w:i/>
        </w:rPr>
        <w:t>: Declaraţia de angajament (Modelul C 5.1)</w:t>
      </w:r>
      <w:r>
        <w:t xml:space="preserve"> din Ghidul specific.</w:t>
      </w:r>
    </w:p>
    <w:p w14:paraId="5FFF672B" w14:textId="11444C92" w:rsidR="00341F44" w:rsidRPr="00F70B82" w:rsidRDefault="00341F44" w:rsidP="00341F44">
      <w:pPr>
        <w:rPr>
          <w:i/>
        </w:rPr>
      </w:pPr>
      <w:r w:rsidRPr="00F70B82">
        <w:rPr>
          <w:i/>
        </w:rPr>
        <w:t>În etapa de contractare solicitantul va transmite Hotărârea de aprobare a proiectului în conformitate cu ultima formă a bugetului proiectului, inclusiv a cheltuielilor neeligibile şi conexe aferente proiectului.</w:t>
      </w:r>
    </w:p>
    <w:p w14:paraId="06682EF8" w14:textId="16627834" w:rsidR="00351AD1" w:rsidRPr="00965426" w:rsidRDefault="00341F44" w:rsidP="00341F44">
      <w:r>
        <w:t xml:space="preserve">Solicitantul trebuie să aibă în vedere faptul că eligibilitatea unei activităţi </w:t>
      </w:r>
      <w:r w:rsidRPr="000912E6">
        <w:rPr>
          <w:u w:val="single"/>
        </w:rPr>
        <w:t>nu este echivalentă</w:t>
      </w:r>
      <w:r>
        <w:t xml:space="preserve"> cu eligibilitatea cheltuielilor efectuate pentru realizarea acelei activităţi. </w:t>
      </w:r>
    </w:p>
    <w:p w14:paraId="15441826" w14:textId="07532CD3" w:rsidR="00E73497" w:rsidRPr="00B11185" w:rsidRDefault="005A7259" w:rsidP="00F067D9">
      <w:pPr>
        <w:pStyle w:val="Heading1"/>
      </w:pPr>
      <w:bookmarkStart w:id="31" w:name="_Toc445907782"/>
      <w:r w:rsidRPr="00B11185">
        <w:t xml:space="preserve">Criterii de </w:t>
      </w:r>
      <w:r w:rsidR="00BE0B4B">
        <w:t>evaluare tehnică și financiară</w:t>
      </w:r>
      <w:bookmarkEnd w:id="31"/>
    </w:p>
    <w:p w14:paraId="7CEDF22C" w14:textId="77777777" w:rsidR="00341F44" w:rsidRDefault="00341F44" w:rsidP="00341F44">
      <w:r>
        <w:t xml:space="preserve">Aspectele generale ale procesului de evaluare tehnică şi financiară – criterii, procesul general, clarificări, vizita la fața locului sunt menţionate </w:t>
      </w:r>
      <w:r w:rsidRPr="00A43AC4">
        <w:t xml:space="preserve">în </w:t>
      </w:r>
      <w:r w:rsidRPr="00E82EC2">
        <w:t>Ghidul general, secţiunile 6.3 şi 8.2</w:t>
      </w:r>
      <w:r>
        <w:t xml:space="preserve"> </w:t>
      </w:r>
    </w:p>
    <w:p w14:paraId="2A9B390C" w14:textId="33CA33A4" w:rsidR="00341F44" w:rsidRDefault="00341F44" w:rsidP="00341F44">
      <w:r>
        <w:lastRenderedPageBreak/>
        <w:t xml:space="preserve">Modalitatea de punctare a criteriilor de evaluare tehnică și financiară este detalitată în cadrul grilei de evaluare tehnică și financiară - a se vedea </w:t>
      </w:r>
      <w:r w:rsidRPr="000912E6">
        <w:rPr>
          <w:b/>
          <w:i/>
        </w:rPr>
        <w:t xml:space="preserve">Anexa </w:t>
      </w:r>
      <w:r w:rsidR="008565CE">
        <w:rPr>
          <w:b/>
          <w:i/>
        </w:rPr>
        <w:t>2</w:t>
      </w:r>
      <w:r w:rsidR="009B3F01" w:rsidRPr="000912E6">
        <w:rPr>
          <w:b/>
          <w:i/>
        </w:rPr>
        <w:t xml:space="preserve"> - </w:t>
      </w:r>
      <w:r w:rsidRPr="000912E6">
        <w:rPr>
          <w:b/>
          <w:i/>
        </w:rPr>
        <w:t>Grila de verificare tehnică şi financiară</w:t>
      </w:r>
      <w:r>
        <w:t xml:space="preserve"> la prezentul Ghid specific.</w:t>
      </w:r>
    </w:p>
    <w:p w14:paraId="2E75B6EB" w14:textId="77777777" w:rsidR="00341F44" w:rsidRDefault="00341F44" w:rsidP="00341F44">
      <w:r>
        <w:t xml:space="preserve">Criteriile de evaluare se referă la: </w:t>
      </w:r>
    </w:p>
    <w:p w14:paraId="74F723E5" w14:textId="77777777" w:rsidR="00341F44" w:rsidRDefault="00341F44" w:rsidP="00F95601">
      <w:pPr>
        <w:pStyle w:val="ListParagraph"/>
        <w:numPr>
          <w:ilvl w:val="0"/>
          <w:numId w:val="20"/>
        </w:numPr>
      </w:pPr>
      <w:r>
        <w:t xml:space="preserve">Contribuția proiectului la dezvoltarea locală, impactul economic preconizat, respectiv rolul obiectivului de patrimoniu în dezvoltarea economică a arealului în care este localizat, precum şi concordanţa cu documentele strategice </w:t>
      </w:r>
    </w:p>
    <w:p w14:paraId="4828EFD1" w14:textId="77777777" w:rsidR="00341F44" w:rsidRDefault="00341F44" w:rsidP="00F95601">
      <w:pPr>
        <w:pStyle w:val="ListParagraph"/>
        <w:numPr>
          <w:ilvl w:val="0"/>
          <w:numId w:val="20"/>
        </w:numPr>
      </w:pPr>
      <w:r>
        <w:t>Contribuţia proiectului la realizarea obiectivului specific al priorităţii de investiţii 5.1/POR</w:t>
      </w:r>
    </w:p>
    <w:p w14:paraId="658506DB" w14:textId="77777777" w:rsidR="00341F44" w:rsidRDefault="00341F44" w:rsidP="00F95601">
      <w:pPr>
        <w:pStyle w:val="ListParagraph"/>
        <w:numPr>
          <w:ilvl w:val="0"/>
          <w:numId w:val="20"/>
        </w:numPr>
      </w:pPr>
      <w:r>
        <w:t>Concentrare strategică a investiţiilor</w:t>
      </w:r>
    </w:p>
    <w:p w14:paraId="3B64E8E9" w14:textId="77777777" w:rsidR="00341F44" w:rsidRDefault="00341F44" w:rsidP="00F95601">
      <w:pPr>
        <w:pStyle w:val="ListParagraph"/>
        <w:numPr>
          <w:ilvl w:val="0"/>
          <w:numId w:val="20"/>
        </w:numPr>
      </w:pPr>
      <w:r>
        <w:t>Calitatea, maturitatea şi sustenabilitatea proiectului</w:t>
      </w:r>
    </w:p>
    <w:p w14:paraId="2947F4F5" w14:textId="77777777" w:rsidR="00341F44" w:rsidRDefault="00341F44" w:rsidP="00F95601">
      <w:pPr>
        <w:pStyle w:val="ListParagraph"/>
        <w:numPr>
          <w:ilvl w:val="0"/>
          <w:numId w:val="20"/>
        </w:numPr>
      </w:pPr>
      <w:r>
        <w:t>Respectarea principiilor privind dezvoltarea durabilă, egalitatea de gen și nediscriminarea</w:t>
      </w:r>
    </w:p>
    <w:p w14:paraId="70A11EA1" w14:textId="488D2B54" w:rsidR="00BE0B4B" w:rsidRDefault="00341F44" w:rsidP="00F95601">
      <w:pPr>
        <w:pStyle w:val="ListParagraph"/>
        <w:numPr>
          <w:ilvl w:val="0"/>
          <w:numId w:val="20"/>
        </w:numPr>
      </w:pPr>
      <w:r>
        <w:t>Complementaritatea cu alte investiții realizate din alte axe prioritare ale POR precum şi din alte surse de finanțare</w:t>
      </w:r>
    </w:p>
    <w:p w14:paraId="55479270" w14:textId="5464E12D" w:rsidR="007B5340" w:rsidRDefault="007700C5" w:rsidP="007700C5">
      <w:r>
        <w:t xml:space="preserve">Solicitantul va oferi informaţii relevante </w:t>
      </w:r>
      <w:r w:rsidR="00A13949">
        <w:t xml:space="preserve">despre proiect </w:t>
      </w:r>
      <w:r>
        <w:t>în formatul cererii de finanţare şi în celelalte documente suport (de exemplu Planul de marketing)</w:t>
      </w:r>
    </w:p>
    <w:p w14:paraId="5FC3199E" w14:textId="62BC5D62" w:rsidR="009B3F01" w:rsidRPr="004426EE" w:rsidRDefault="009B3F01" w:rsidP="004426EE">
      <w:pPr>
        <w:pStyle w:val="ListParagraph"/>
        <w:numPr>
          <w:ilvl w:val="0"/>
          <w:numId w:val="28"/>
        </w:numPr>
      </w:pPr>
      <w:r w:rsidRPr="004426EE">
        <w:t xml:space="preserve">Verificarea conformității și calității </w:t>
      </w:r>
      <w:r w:rsidR="00957CEE" w:rsidRPr="004426EE">
        <w:t>documentaţiei tehnice</w:t>
      </w:r>
    </w:p>
    <w:p w14:paraId="5ABABCAE" w14:textId="2BB42F2F" w:rsidR="009B3F01" w:rsidRPr="00661B4E" w:rsidRDefault="009B3F01" w:rsidP="004426EE">
      <w:pPr>
        <w:spacing w:after="0"/>
      </w:pPr>
      <w:r>
        <w:t xml:space="preserve">În vederea verificării documentației tehnico-economice depuse ca și anexă la formularul cererii de </w:t>
      </w:r>
      <w:r w:rsidRPr="00661B4E">
        <w:t>finanțare evaluatorii vor utiliza 2 grile:</w:t>
      </w:r>
    </w:p>
    <w:p w14:paraId="48E549D5" w14:textId="53498459" w:rsidR="009B3F01" w:rsidRPr="00661B4E" w:rsidRDefault="009B3F01" w:rsidP="004426EE">
      <w:pPr>
        <w:spacing w:after="0"/>
      </w:pPr>
      <w:r w:rsidRPr="00661B4E">
        <w:t>1</w:t>
      </w:r>
      <w:r w:rsidR="004426EE" w:rsidRPr="00661B4E">
        <w:t>.</w:t>
      </w:r>
      <w:r w:rsidR="005A07DC" w:rsidRPr="00661B4E">
        <w:t xml:space="preserve"> </w:t>
      </w:r>
      <w:r w:rsidRPr="00661B4E">
        <w:t>Grila de evaluare tehnică și financiară (Anexa 2);</w:t>
      </w:r>
    </w:p>
    <w:p w14:paraId="70D1E27D" w14:textId="77777777" w:rsidR="00DA667A" w:rsidRDefault="005A07DC" w:rsidP="004426EE">
      <w:pPr>
        <w:spacing w:after="0"/>
      </w:pPr>
      <w:r w:rsidRPr="00661B4E">
        <w:t xml:space="preserve">2. </w:t>
      </w:r>
      <w:r w:rsidR="009B3F01" w:rsidRPr="00661B4E">
        <w:t xml:space="preserve">Grila de </w:t>
      </w:r>
      <w:r w:rsidRPr="00661B4E">
        <w:t xml:space="preserve">verificare a conformităţii DALI intervenții asupra monumentelor istorice </w:t>
      </w:r>
      <w:r w:rsidR="009B3F01" w:rsidRPr="00661B4E">
        <w:t>(Anexa 3</w:t>
      </w:r>
      <w:r w:rsidR="008937B2" w:rsidRPr="00661B4E">
        <w:t xml:space="preserve"> DALI</w:t>
      </w:r>
      <w:r w:rsidR="009B3F01" w:rsidRPr="00661B4E">
        <w:t>)</w:t>
      </w:r>
    </w:p>
    <w:p w14:paraId="1F4E5C6E" w14:textId="4D6E8F45" w:rsidR="009B3F01" w:rsidRDefault="00AB3FA3" w:rsidP="004426EE">
      <w:pPr>
        <w:spacing w:after="0"/>
      </w:pPr>
      <w:r w:rsidRPr="00661B4E">
        <w:t xml:space="preserve">3. </w:t>
      </w:r>
      <w:r w:rsidR="008937B2" w:rsidRPr="00661B4E">
        <w:t>Grila de verificare a conformităţii PT intervenții asupra monumentelor istorice (Anexa 3 PT), în situaţia în care solicitantul depune şi proiect</w:t>
      </w:r>
      <w:r w:rsidR="00661B4E" w:rsidRPr="00661B4E">
        <w:t>ul</w:t>
      </w:r>
      <w:r w:rsidR="008937B2" w:rsidRPr="00661B4E">
        <w:t xml:space="preserve"> tehnic.</w:t>
      </w:r>
    </w:p>
    <w:p w14:paraId="74C28001" w14:textId="77777777" w:rsidR="004426EE" w:rsidRDefault="004426EE" w:rsidP="004426EE"/>
    <w:p w14:paraId="1C3C9898" w14:textId="5D3FBC2D" w:rsidR="009B3F01" w:rsidRDefault="009B3F01" w:rsidP="004426EE">
      <w:r>
        <w:t xml:space="preserve">1. Completarea </w:t>
      </w:r>
      <w:r w:rsidR="002B554F">
        <w:t>G</w:t>
      </w:r>
      <w:r>
        <w:t>rilei de evaluare tehnică și financiară;</w:t>
      </w:r>
    </w:p>
    <w:p w14:paraId="5BB6AE46" w14:textId="6598C265" w:rsidR="009B3F01" w:rsidRDefault="009B3F01" w:rsidP="009B3F01">
      <w:pPr>
        <w:pStyle w:val="ListParagraph"/>
      </w:pPr>
      <w:r>
        <w:t>În cadrul grilei de evaluare tehnică și financiară sunt incluse criterii fundamentale referitoare la documentația tehnico-economică</w:t>
      </w:r>
      <w:r w:rsidR="002B554F">
        <w:t>:</w:t>
      </w:r>
    </w:p>
    <w:p w14:paraId="0A488FF8" w14:textId="52C15C22" w:rsidR="009B3F01" w:rsidRDefault="009B3F01" w:rsidP="009B3F01">
      <w:pPr>
        <w:pStyle w:val="ListParagraph"/>
      </w:pPr>
      <w:r>
        <w:t>•</w:t>
      </w:r>
      <w:r>
        <w:tab/>
        <w:t xml:space="preserve">Calitatea documentaţiei tehnico-economice </w:t>
      </w:r>
    </w:p>
    <w:p w14:paraId="1CC7DD16" w14:textId="77777777" w:rsidR="009B3F01" w:rsidRDefault="009B3F01" w:rsidP="009B3F01">
      <w:pPr>
        <w:pStyle w:val="ListParagraph"/>
      </w:pPr>
      <w:r>
        <w:t>•</w:t>
      </w:r>
      <w:r>
        <w:tab/>
        <w:t>Maturitatea proiectului.</w:t>
      </w:r>
    </w:p>
    <w:p w14:paraId="5330604C" w14:textId="3395AF14" w:rsidR="009B3F01" w:rsidRDefault="009B3F01" w:rsidP="009B3F01">
      <w:pPr>
        <w:pStyle w:val="ListParagraph"/>
      </w:pPr>
      <w:r>
        <w:t xml:space="preserve">Evaluatorii independenți vor </w:t>
      </w:r>
      <w:r w:rsidR="002B554F">
        <w:t xml:space="preserve">evalua documentaţia şi vor </w:t>
      </w:r>
      <w:r>
        <w:t>justifica detaliat acordarea punctajelor pentru cele 2 criterii</w:t>
      </w:r>
      <w:r w:rsidR="002B554F">
        <w:t>.</w:t>
      </w:r>
      <w:r>
        <w:t xml:space="preserve"> </w:t>
      </w:r>
    </w:p>
    <w:p w14:paraId="7A071C2F" w14:textId="77777777" w:rsidR="002B554F" w:rsidRDefault="002B554F" w:rsidP="009B3F01">
      <w:pPr>
        <w:pStyle w:val="ListParagraph"/>
      </w:pPr>
    </w:p>
    <w:p w14:paraId="01EB258B" w14:textId="242FCF0D" w:rsidR="009B3F01" w:rsidRDefault="009B3F01" w:rsidP="004426EE">
      <w:r>
        <w:t>2.</w:t>
      </w:r>
      <w:r w:rsidR="004426EE">
        <w:t xml:space="preserve"> </w:t>
      </w:r>
      <w:r>
        <w:t xml:space="preserve">Completarea </w:t>
      </w:r>
      <w:r w:rsidR="002B554F">
        <w:t>G</w:t>
      </w:r>
      <w:r>
        <w:t xml:space="preserve">rilei de verificare </w:t>
      </w:r>
      <w:r w:rsidR="002B554F" w:rsidRPr="002B554F">
        <w:t xml:space="preserve">a </w:t>
      </w:r>
      <w:r w:rsidR="00AE71B3" w:rsidRPr="00AE71B3">
        <w:t>a conformităţii D.A.L.I. intervenții asupra monumentelor istorice</w:t>
      </w:r>
    </w:p>
    <w:p w14:paraId="350C087C" w14:textId="028E9D91" w:rsidR="009B3F01" w:rsidRDefault="002B554F" w:rsidP="009B3F01">
      <w:pPr>
        <w:pStyle w:val="ListParagraph"/>
      </w:pPr>
      <w:r w:rsidRPr="002B554F">
        <w:t xml:space="preserve">Evaluatorii independenți vor </w:t>
      </w:r>
      <w:r>
        <w:t xml:space="preserve">analiza conformitatea </w:t>
      </w:r>
      <w:r w:rsidR="001A2CDD">
        <w:t xml:space="preserve">documentaţiei tehnice </w:t>
      </w:r>
      <w:r>
        <w:t xml:space="preserve">bafând în mod corespunzător în </w:t>
      </w:r>
      <w:r w:rsidR="001A2CDD">
        <w:t>grilă.</w:t>
      </w:r>
      <w:r>
        <w:t xml:space="preserve">  </w:t>
      </w:r>
    </w:p>
    <w:p w14:paraId="29AE3F5D" w14:textId="0AF06670" w:rsidR="009B3F01" w:rsidRPr="004426EE" w:rsidRDefault="009B3F01" w:rsidP="004426EE">
      <w:pPr>
        <w:rPr>
          <w:b/>
        </w:rPr>
      </w:pPr>
      <w:r w:rsidRPr="004426EE">
        <w:rPr>
          <w:b/>
        </w:rPr>
        <w:t xml:space="preserve">Proiectul </w:t>
      </w:r>
      <w:r w:rsidR="00D37C3D" w:rsidRPr="00D37C3D">
        <w:rPr>
          <w:b/>
        </w:rPr>
        <w:t xml:space="preserve">va fi respins în cazul bifării cu NU la oricare din punctele </w:t>
      </w:r>
      <w:r w:rsidR="00531D46" w:rsidRPr="00531D46">
        <w:rPr>
          <w:b/>
        </w:rPr>
        <w:t>9, 15.1 şi 21.</w:t>
      </w:r>
    </w:p>
    <w:p w14:paraId="000609D0" w14:textId="2EF838B7" w:rsidR="00CB2F82" w:rsidRPr="00B125DD" w:rsidRDefault="00CB2F82" w:rsidP="004426EE">
      <w:r w:rsidRPr="00A13949">
        <w:t xml:space="preserve">În cazul bifării cu NU la oricare dintre celelalte criterii proiectul nu se va respinge, se vor cere clarificări și se vor formula recomandări de îmbunătățire a documentației tehnico-economice. Proiectul se va puncta în baza documentației tehnico-economice anexată la depunerea cererii de </w:t>
      </w:r>
      <w:r w:rsidRPr="00B125DD">
        <w:t>finanțare.</w:t>
      </w:r>
    </w:p>
    <w:p w14:paraId="4BC32FC0" w14:textId="467C74B5" w:rsidR="00AB3FA3" w:rsidRPr="00B125DD" w:rsidRDefault="00AB3FA3" w:rsidP="004426EE">
      <w:r w:rsidRPr="00B125DD">
        <w:t>3. Completarea Grilei de verificare a a conformităţii PT intervenții asupra monumentelor istorice</w:t>
      </w:r>
    </w:p>
    <w:p w14:paraId="3FA92703" w14:textId="7FC9CCFD" w:rsidR="00AB3FA3" w:rsidRPr="00B125DD" w:rsidRDefault="00AB3FA3" w:rsidP="00AB3FA3">
      <w:pPr>
        <w:ind w:left="705"/>
      </w:pPr>
      <w:r w:rsidRPr="00B125DD">
        <w:t xml:space="preserve">Evaluatorii independenți vor analiza conformitatea </w:t>
      </w:r>
      <w:r w:rsidR="00D2629D" w:rsidRPr="00B125DD">
        <w:t>proiectului tehnic</w:t>
      </w:r>
      <w:r w:rsidRPr="00B125DD">
        <w:t xml:space="preserve"> bafând în mod corespunzător în grilă.  </w:t>
      </w:r>
    </w:p>
    <w:p w14:paraId="534B4FB0" w14:textId="14529AB2" w:rsidR="00C60854" w:rsidRDefault="00C60854" w:rsidP="00C60854">
      <w:pPr>
        <w:spacing w:after="0"/>
        <w:rPr>
          <w:rFonts w:ascii="Arial" w:hAnsi="Arial" w:cs="Arial"/>
          <w:b/>
          <w:i/>
          <w:sz w:val="20"/>
          <w:szCs w:val="20"/>
        </w:rPr>
      </w:pPr>
      <w:r w:rsidRPr="00612E9B">
        <w:rPr>
          <w:rFonts w:ascii="Arial" w:hAnsi="Arial" w:cs="Arial"/>
          <w:b/>
          <w:sz w:val="20"/>
          <w:szCs w:val="20"/>
        </w:rPr>
        <w:t xml:space="preserve">Proiectul va fi respins în cazul bifării cu NU la oricare din punctele </w:t>
      </w:r>
      <w:r w:rsidRPr="008302BC">
        <w:rPr>
          <w:rFonts w:ascii="Arial" w:hAnsi="Arial" w:cs="Arial"/>
          <w:b/>
          <w:sz w:val="20"/>
          <w:szCs w:val="20"/>
        </w:rPr>
        <w:t>8, 36</w:t>
      </w:r>
      <w:r w:rsidR="007F7EB0">
        <w:rPr>
          <w:rFonts w:ascii="Arial" w:hAnsi="Arial" w:cs="Arial"/>
          <w:b/>
          <w:sz w:val="20"/>
          <w:szCs w:val="20"/>
        </w:rPr>
        <w:t xml:space="preserve"> şi</w:t>
      </w:r>
      <w:r>
        <w:rPr>
          <w:rFonts w:ascii="Arial" w:hAnsi="Arial" w:cs="Arial"/>
          <w:b/>
          <w:sz w:val="20"/>
          <w:szCs w:val="20"/>
        </w:rPr>
        <w:t xml:space="preserve"> </w:t>
      </w:r>
      <w:r w:rsidRPr="008302BC">
        <w:rPr>
          <w:rFonts w:ascii="Arial" w:hAnsi="Arial" w:cs="Arial"/>
          <w:b/>
          <w:sz w:val="20"/>
          <w:szCs w:val="20"/>
        </w:rPr>
        <w:t>37</w:t>
      </w:r>
    </w:p>
    <w:p w14:paraId="0B3D02A9" w14:textId="77777777" w:rsidR="00C60854" w:rsidRPr="005B53CE" w:rsidRDefault="00C60854" w:rsidP="00C60854">
      <w:pPr>
        <w:spacing w:after="0"/>
        <w:rPr>
          <w:rFonts w:ascii="Arial" w:hAnsi="Arial" w:cs="Arial"/>
          <w:i/>
          <w:sz w:val="20"/>
          <w:szCs w:val="20"/>
        </w:rPr>
      </w:pPr>
    </w:p>
    <w:p w14:paraId="5BD6FA70" w14:textId="4B6B9818" w:rsidR="00AB3FA3" w:rsidRDefault="00AB3FA3" w:rsidP="00AB3FA3">
      <w:r w:rsidRPr="00B125DD">
        <w:t>În cazul bifării cu NU la oricare dintre celelalte criterii proiectul nu se va respinge</w:t>
      </w:r>
      <w:r w:rsidRPr="00AB3FA3">
        <w:t xml:space="preserve">, se vor cere clarificări și se vor formula recomandări de îmbunătățire a </w:t>
      </w:r>
      <w:r w:rsidR="00D2629D">
        <w:t>proiectului tehnic</w:t>
      </w:r>
      <w:r w:rsidRPr="00AB3FA3">
        <w:t xml:space="preserve">. Proiectul se va puncta în baza </w:t>
      </w:r>
      <w:r w:rsidR="00D2629D">
        <w:t>proiectului tehnic</w:t>
      </w:r>
      <w:r w:rsidRPr="00AB3FA3">
        <w:t xml:space="preserve"> anexat la depunerea cererii de finanțare.</w:t>
      </w:r>
    </w:p>
    <w:p w14:paraId="5DCBEB19" w14:textId="77777777" w:rsidR="00AE10B1" w:rsidRDefault="00AE10B1" w:rsidP="004426EE">
      <w:pPr>
        <w:spacing w:after="0"/>
        <w:ind w:firstLine="426"/>
      </w:pPr>
    </w:p>
    <w:p w14:paraId="3FC554C2" w14:textId="2794B503" w:rsidR="004426EE" w:rsidRDefault="004426EE" w:rsidP="004426EE">
      <w:pPr>
        <w:spacing w:after="0"/>
        <w:ind w:firstLine="426"/>
      </w:pPr>
      <w:r>
        <w:t>II.         In ceea ce priveşte bugetul proiectului evaluatorii independeţi vor verifica dacă:</w:t>
      </w:r>
    </w:p>
    <w:p w14:paraId="3D0254B8" w14:textId="020B1A66" w:rsidR="004426EE" w:rsidRDefault="009B3F01" w:rsidP="004426EE">
      <w:pPr>
        <w:spacing w:after="0"/>
      </w:pPr>
      <w:r>
        <w:t xml:space="preserve"> </w:t>
      </w:r>
      <w:r w:rsidR="004426EE">
        <w:t xml:space="preserve">- </w:t>
      </w:r>
      <w:r w:rsidR="00F70000">
        <w:t xml:space="preserve"> </w:t>
      </w:r>
      <w:r w:rsidR="004426EE">
        <w:t>Bugetul este complet şi corelat cu activitățile prevăzute, resursele alocate/estimate</w:t>
      </w:r>
    </w:p>
    <w:p w14:paraId="2FFA475A" w14:textId="7F0062FD" w:rsidR="00C37F01" w:rsidRDefault="00C37F01" w:rsidP="004426EE">
      <w:pPr>
        <w:spacing w:after="0"/>
      </w:pPr>
      <w:r>
        <w:t xml:space="preserve">- </w:t>
      </w:r>
      <w:r w:rsidR="00F70000">
        <w:t xml:space="preserve">  </w:t>
      </w:r>
      <w:r>
        <w:t>Bugetul este calculat cu 2 zecimale</w:t>
      </w:r>
    </w:p>
    <w:p w14:paraId="1D78F3D5" w14:textId="4CE27CFF" w:rsidR="004426EE" w:rsidRDefault="004426EE" w:rsidP="00F70000">
      <w:pPr>
        <w:spacing w:after="0"/>
        <w:ind w:left="426" w:hanging="426"/>
      </w:pPr>
      <w:r>
        <w:t xml:space="preserve">- </w:t>
      </w:r>
      <w:r w:rsidR="00F70000">
        <w:t xml:space="preserve"> </w:t>
      </w:r>
      <w:r>
        <w:t>Cheltuielile au fost corect încadrate în categoria celor eligibile sau neeligibile, iar pragurile pentru anumite cheltuieli au fost respe</w:t>
      </w:r>
      <w:r w:rsidR="00171EB0">
        <w:t>ctate conform Ghidului specific</w:t>
      </w:r>
      <w:r>
        <w:t xml:space="preserve"> </w:t>
      </w:r>
    </w:p>
    <w:p w14:paraId="44663125" w14:textId="27E2216C" w:rsidR="009B3F01" w:rsidRDefault="004426EE" w:rsidP="00F70000">
      <w:pPr>
        <w:spacing w:after="0"/>
      </w:pPr>
      <w:r>
        <w:t xml:space="preserve">- </w:t>
      </w:r>
      <w:r w:rsidR="00F70000">
        <w:t xml:space="preserve"> </w:t>
      </w:r>
      <w:r>
        <w:t xml:space="preserve">Bugetul </w:t>
      </w:r>
      <w:r w:rsidR="006F09BB">
        <w:t>este corelat cu devizul general</w:t>
      </w:r>
    </w:p>
    <w:p w14:paraId="6241F60B" w14:textId="7D73F23D" w:rsidR="006F09BB" w:rsidRDefault="006F09BB" w:rsidP="004426EE">
      <w:pPr>
        <w:spacing w:after="0"/>
      </w:pPr>
      <w:r w:rsidRPr="00A13949">
        <w:t xml:space="preserve">- Se va verifica şi </w:t>
      </w:r>
      <w:r w:rsidR="00171EB0" w:rsidRPr="00A13949">
        <w:t>rezonabilitatea costurilor având în vedere OUG 66/20</w:t>
      </w:r>
      <w:r w:rsidR="00972B4D" w:rsidRPr="00A13949">
        <w:t>1</w:t>
      </w:r>
      <w:r w:rsidR="00171EB0" w:rsidRPr="00A13949">
        <w:t>1</w:t>
      </w:r>
      <w:r w:rsidR="007B5340" w:rsidRPr="00A13949">
        <w:t xml:space="preserve"> privind prevenirea, constatarea şi sancţionarea neregulilor apărute în obţinerea şi utilizarea fondurilor europene şi/sau a fondurilor publice naţionale aferente, cu modificarile şi completarile ulterioare</w:t>
      </w:r>
    </w:p>
    <w:p w14:paraId="5A59EBAB" w14:textId="77777777" w:rsidR="004426EE" w:rsidRDefault="004426EE" w:rsidP="004426EE">
      <w:pPr>
        <w:spacing w:after="0"/>
      </w:pPr>
    </w:p>
    <w:p w14:paraId="042B55EA" w14:textId="77777777" w:rsidR="00C60854" w:rsidRDefault="00C60854" w:rsidP="004426EE">
      <w:pPr>
        <w:spacing w:after="0"/>
      </w:pPr>
    </w:p>
    <w:p w14:paraId="329824D5" w14:textId="124D020B" w:rsidR="00B8272D" w:rsidRPr="00A13949" w:rsidRDefault="00B8272D" w:rsidP="00D42903">
      <w:pPr>
        <w:pStyle w:val="ListParagraph"/>
        <w:numPr>
          <w:ilvl w:val="0"/>
          <w:numId w:val="29"/>
        </w:numPr>
        <w:ind w:left="0" w:firstLine="360"/>
      </w:pPr>
      <w:r>
        <w:t>In ceea ce priveşte sustenabilitatea proiectului evaluatorii independenţi vor verifica date</w:t>
      </w:r>
      <w:r w:rsidR="00A65F7A">
        <w:t>le</w:t>
      </w:r>
      <w:r>
        <w:t xml:space="preserve"> introduse de solicitant în </w:t>
      </w:r>
      <w:r w:rsidRPr="00B8272D">
        <w:t>Machete</w:t>
      </w:r>
      <w:r>
        <w:t>le</w:t>
      </w:r>
      <w:r w:rsidRPr="00B8272D">
        <w:t xml:space="preserve"> financiare</w:t>
      </w:r>
      <w:r w:rsidR="00F70000">
        <w:t xml:space="preserve"> 5.1</w:t>
      </w:r>
      <w:r w:rsidRPr="00B8272D">
        <w:t xml:space="preserve"> (conform model pentru diferite tipuri de solicitanţi), inclusiv model de calcul proiecte generatoare de venit – metoda „funding gap”</w:t>
      </w:r>
      <w:r>
        <w:t xml:space="preserve"> document anexat la </w:t>
      </w:r>
      <w:r w:rsidR="00A13949">
        <w:t>G</w:t>
      </w:r>
      <w:r>
        <w:t xml:space="preserve">hidul specific, respectiv </w:t>
      </w:r>
      <w:r w:rsidRPr="00A13949">
        <w:rPr>
          <w:b/>
        </w:rPr>
        <w:t>Anexa analiza şi previziunea financiară</w:t>
      </w:r>
      <w:r w:rsidR="006F09BB" w:rsidRPr="00A13949">
        <w:rPr>
          <w:b/>
        </w:rPr>
        <w:t>.</w:t>
      </w:r>
    </w:p>
    <w:p w14:paraId="19106533" w14:textId="0609D0AB" w:rsidR="004517B3" w:rsidRDefault="004517B3" w:rsidP="00D42903">
      <w:pPr>
        <w:pStyle w:val="ListParagraph"/>
        <w:ind w:left="0"/>
      </w:pPr>
      <w:r>
        <w:t xml:space="preserve">In situaţia în care </w:t>
      </w:r>
      <w:r w:rsidRPr="004517B3">
        <w:t>fluxul de numerar total cumulat înregistrează valori negative în cel puţin un an proiectul este respins la finanţare</w:t>
      </w:r>
      <w:r>
        <w:t>.</w:t>
      </w:r>
    </w:p>
    <w:p w14:paraId="5C8392DE" w14:textId="77777777" w:rsidR="00D42903" w:rsidRDefault="00D42903" w:rsidP="00D42903">
      <w:pPr>
        <w:pStyle w:val="ListParagraph"/>
        <w:ind w:left="0"/>
      </w:pPr>
    </w:p>
    <w:p w14:paraId="158E470A" w14:textId="0BCC2741" w:rsidR="006F09BB" w:rsidRDefault="006F09BB" w:rsidP="006F09BB">
      <w:pPr>
        <w:ind w:left="360"/>
      </w:pPr>
      <w:r w:rsidRPr="006F09BB">
        <w:t xml:space="preserve">Pot intra în etapa de precontractare proiectele </w:t>
      </w:r>
      <w:r w:rsidRPr="00A13949">
        <w:t xml:space="preserve">declarate conforme și eligibile, care în urma evaluării tehnice și financiare au obținut un punctaj de minim </w:t>
      </w:r>
      <w:r w:rsidRPr="00A13949">
        <w:rPr>
          <w:b/>
        </w:rPr>
        <w:t>5</w:t>
      </w:r>
      <w:r w:rsidR="004361D0" w:rsidRPr="00A13949">
        <w:rPr>
          <w:b/>
        </w:rPr>
        <w:t>1</w:t>
      </w:r>
      <w:r w:rsidRPr="00A13949">
        <w:rPr>
          <w:b/>
        </w:rPr>
        <w:t xml:space="preserve"> de puncte</w:t>
      </w:r>
      <w:r w:rsidRPr="00A13949">
        <w:t>.</w:t>
      </w:r>
    </w:p>
    <w:p w14:paraId="705F2525" w14:textId="09E3331D" w:rsidR="005A7259" w:rsidRPr="00D56AA5" w:rsidRDefault="00BE0B4B" w:rsidP="00F067D9">
      <w:pPr>
        <w:pStyle w:val="Heading1"/>
      </w:pPr>
      <w:bookmarkStart w:id="32" w:name="_Toc445907783"/>
      <w:r>
        <w:t>Completarea cererii de finanțare</w:t>
      </w:r>
      <w:bookmarkEnd w:id="32"/>
    </w:p>
    <w:p w14:paraId="7345B0C3" w14:textId="77777777" w:rsidR="00C076F8" w:rsidRDefault="00C076F8" w:rsidP="00C076F8">
      <w:r>
        <w:t>Completarea cererii de finanțare se realizează în conformitate cu secțiunea 7  din Ghidul general.</w:t>
      </w:r>
    </w:p>
    <w:p w14:paraId="7F6060BF" w14:textId="77777777" w:rsidR="00C076F8" w:rsidRDefault="00C076F8" w:rsidP="00C076F8">
      <w:r>
        <w:t>Modelul standard al cererii de finanțare este constituit în Anexa 10.6 din Ghidul general.</w:t>
      </w:r>
    </w:p>
    <w:p w14:paraId="2F6C7E04" w14:textId="77777777" w:rsidR="00C076F8" w:rsidRDefault="00C076F8" w:rsidP="00C076F8">
      <w:r>
        <w:t xml:space="preserve">Pentru acest apel de proiecte se va utiliza modelul specific – </w:t>
      </w:r>
      <w:r w:rsidRPr="00333DA0">
        <w:rPr>
          <w:b/>
          <w:i/>
        </w:rPr>
        <w:t>Anexa Formularul cererii de finanţare</w:t>
      </w:r>
      <w:r>
        <w:t xml:space="preserve"> </w:t>
      </w:r>
      <w:r w:rsidRPr="00603F4E">
        <w:rPr>
          <w:b/>
          <w:i/>
        </w:rPr>
        <w:t>5.1</w:t>
      </w:r>
      <w:r>
        <w:t xml:space="preserve"> din cadrul prezentului Ghid specific. </w:t>
      </w:r>
    </w:p>
    <w:p w14:paraId="451F4578" w14:textId="1502A77A" w:rsidR="00C076F8" w:rsidRDefault="00C076F8" w:rsidP="00C076F8">
      <w:r>
        <w:t xml:space="preserve">În cazul necompletării </w:t>
      </w:r>
      <w:r w:rsidR="00AE10B1">
        <w:t xml:space="preserve">tuturor </w:t>
      </w:r>
      <w:r>
        <w:t>secţiunilor din cererea de finanţare, cererea de finanţare va fi respinsă, neintrând în procesul de evaluare şi selecţie.</w:t>
      </w:r>
    </w:p>
    <w:p w14:paraId="113A90F8" w14:textId="77777777" w:rsidR="00C076F8" w:rsidRDefault="00C076F8" w:rsidP="00C076F8">
      <w:r>
        <w:t>Anexele specifice cererii de finanţare pentru acest apel de proiect sunt:</w:t>
      </w:r>
    </w:p>
    <w:p w14:paraId="18BA704C" w14:textId="77777777" w:rsidR="00C076F8" w:rsidRDefault="00C076F8" w:rsidP="00F95601">
      <w:pPr>
        <w:pStyle w:val="ListParagraph"/>
        <w:numPr>
          <w:ilvl w:val="0"/>
          <w:numId w:val="21"/>
        </w:numPr>
      </w:pPr>
      <w:r>
        <w:t>Opisul Cererii de finanţare (Model A 5.1)</w:t>
      </w:r>
    </w:p>
    <w:p w14:paraId="4372CF54" w14:textId="77777777" w:rsidR="00C076F8" w:rsidRDefault="00C076F8" w:rsidP="00F95601">
      <w:pPr>
        <w:pStyle w:val="ListParagraph"/>
        <w:numPr>
          <w:ilvl w:val="0"/>
          <w:numId w:val="21"/>
        </w:numPr>
      </w:pPr>
      <w:r>
        <w:t>Declaraţia de eligibilitate (Model B 5.1)</w:t>
      </w:r>
    </w:p>
    <w:p w14:paraId="26889A71" w14:textId="77777777" w:rsidR="00C076F8" w:rsidRDefault="00C076F8" w:rsidP="00F95601">
      <w:pPr>
        <w:pStyle w:val="ListParagraph"/>
        <w:numPr>
          <w:ilvl w:val="0"/>
          <w:numId w:val="21"/>
        </w:numPr>
      </w:pPr>
      <w:r>
        <w:t>Declaraţia de angajament (Model C 5.1)</w:t>
      </w:r>
    </w:p>
    <w:p w14:paraId="0CC0A608" w14:textId="50790886" w:rsidR="000E006F" w:rsidRDefault="000E006F" w:rsidP="000E006F">
      <w:pPr>
        <w:pStyle w:val="ListParagraph"/>
        <w:numPr>
          <w:ilvl w:val="0"/>
          <w:numId w:val="21"/>
        </w:numPr>
      </w:pPr>
      <w:r w:rsidRPr="000E006F">
        <w:t>Notă privind încadrarea în standardele de cost ( Model D 5.1)</w:t>
      </w:r>
    </w:p>
    <w:p w14:paraId="61999B1E" w14:textId="77777777" w:rsidR="00C076F8" w:rsidRDefault="00C076F8" w:rsidP="00F95601">
      <w:pPr>
        <w:pStyle w:val="ListParagraph"/>
        <w:numPr>
          <w:ilvl w:val="0"/>
          <w:numId w:val="21"/>
        </w:numPr>
      </w:pPr>
      <w:r>
        <w:t>Plan de marketing (Model E 5.1)</w:t>
      </w:r>
    </w:p>
    <w:p w14:paraId="5CE0C555" w14:textId="643C7B17" w:rsidR="00C076F8" w:rsidRDefault="00C076F8" w:rsidP="00F95601">
      <w:pPr>
        <w:pStyle w:val="ListParagraph"/>
        <w:numPr>
          <w:ilvl w:val="0"/>
          <w:numId w:val="21"/>
        </w:numPr>
      </w:pPr>
      <w:r>
        <w:t xml:space="preserve">Anexa analiza şi previziunea financiară - Machete financiare </w:t>
      </w:r>
      <w:r w:rsidR="00DE5A57">
        <w:t xml:space="preserve">5.1 </w:t>
      </w:r>
      <w:r>
        <w:t>(conform model pentru diferite tipuri de solicitanţi), inclusiv model de calcul proiecte generatoare de venit – metoda „funding gap”</w:t>
      </w:r>
    </w:p>
    <w:p w14:paraId="35FF3C40" w14:textId="6B548F2C" w:rsidR="00C076F8" w:rsidRDefault="00C076F8" w:rsidP="00F95601">
      <w:pPr>
        <w:pStyle w:val="ListParagraph"/>
        <w:numPr>
          <w:ilvl w:val="0"/>
          <w:numId w:val="21"/>
        </w:numPr>
      </w:pPr>
      <w:r w:rsidRPr="00935BD6">
        <w:t>Acordul de parteneriat (Model</w:t>
      </w:r>
      <w:r>
        <w:t xml:space="preserve"> F</w:t>
      </w:r>
      <w:r w:rsidR="00CC288D">
        <w:t xml:space="preserve"> 5.1</w:t>
      </w:r>
      <w:r>
        <w:t>) - dacă este cazul</w:t>
      </w:r>
    </w:p>
    <w:p w14:paraId="386F87FF" w14:textId="14432BEA" w:rsidR="00DE5A57" w:rsidRDefault="00DE5A57" w:rsidP="00DE5A57">
      <w:r>
        <w:t xml:space="preserve">Cererea de finanţare </w:t>
      </w:r>
      <w:r w:rsidR="00265B6A">
        <w:t>va</w:t>
      </w:r>
      <w:r>
        <w:t xml:space="preserve"> fi însoţită, de anexe modele standard din cadrul Ghidului general:</w:t>
      </w:r>
    </w:p>
    <w:p w14:paraId="1BAA260E" w14:textId="6BC3A6D8" w:rsidR="00DE5A57" w:rsidRDefault="00DE5A57" w:rsidP="00485B99">
      <w:pPr>
        <w:pStyle w:val="ListParagraph"/>
        <w:numPr>
          <w:ilvl w:val="0"/>
          <w:numId w:val="30"/>
        </w:numPr>
      </w:pPr>
      <w:r>
        <w:lastRenderedPageBreak/>
        <w:t>Declaraţie privind realizarea de modificări pe parcursul procesului de evaluare (Model G din Ghidul general)</w:t>
      </w:r>
    </w:p>
    <w:p w14:paraId="698294CA" w14:textId="77777777" w:rsidR="00DE5A57" w:rsidRDefault="00DE5A57">
      <w:pPr>
        <w:pStyle w:val="ListParagraph"/>
        <w:numPr>
          <w:ilvl w:val="0"/>
          <w:numId w:val="30"/>
        </w:numPr>
      </w:pPr>
      <w:r>
        <w:t>Lista de echipamente și/sau lucrări și/sau servicii cu încadrarea acestora pe secțiunea de cheltuieli eligibile /neeligibile (Model H din Ghidul general)</w:t>
      </w:r>
    </w:p>
    <w:p w14:paraId="519301F1" w14:textId="77777777" w:rsidR="00DE5A57" w:rsidRDefault="00DE5A57">
      <w:pPr>
        <w:pStyle w:val="ListParagraph"/>
        <w:numPr>
          <w:ilvl w:val="0"/>
          <w:numId w:val="30"/>
        </w:numPr>
      </w:pPr>
      <w:r>
        <w:t>Declaraţie privind eligibilitatea TVA aferentă cheltuielilor ce vor fi efectuate în cadrul proiectului propus spre finanţare din instrumente structurale (Model J din Ghidul general)</w:t>
      </w:r>
    </w:p>
    <w:p w14:paraId="0FBE5E5C" w14:textId="77777777" w:rsidR="00DE5A57" w:rsidRDefault="00DE5A57">
      <w:pPr>
        <w:pStyle w:val="ListParagraph"/>
        <w:numPr>
          <w:ilvl w:val="0"/>
          <w:numId w:val="30"/>
        </w:numPr>
      </w:pPr>
      <w:r>
        <w:t>Tabel centralizator numere cadastrale şi obiective de investiţie (Model K din Ghidul general)</w:t>
      </w:r>
    </w:p>
    <w:p w14:paraId="7FB523BB" w14:textId="2C34CED3" w:rsidR="00DE5A57" w:rsidRDefault="00DE5A57">
      <w:pPr>
        <w:pStyle w:val="ListParagraph"/>
        <w:numPr>
          <w:ilvl w:val="0"/>
          <w:numId w:val="30"/>
        </w:numPr>
      </w:pPr>
      <w:r>
        <w:t>Model orientativ de hotărâre de aprobare a proiectului (Model L din Ghidul general)</w:t>
      </w:r>
    </w:p>
    <w:p w14:paraId="5D22EA62" w14:textId="5352A087" w:rsidR="00C076F8" w:rsidRDefault="00C076F8">
      <w:r>
        <w:t>Pentru toate proiectele depuse în cadrul acestui apel de proiecte sunt solicitate documente obligatorii privind solicitantul</w:t>
      </w:r>
      <w:r w:rsidR="00590353">
        <w:t xml:space="preserve"> şi proiectul</w:t>
      </w:r>
      <w:r>
        <w:t xml:space="preserve">. </w:t>
      </w:r>
    </w:p>
    <w:p w14:paraId="09C54706" w14:textId="77777777" w:rsidR="00C076F8" w:rsidRDefault="00C076F8">
      <w:r>
        <w:t>Momentele solicitării acestora sunt:</w:t>
      </w:r>
    </w:p>
    <w:p w14:paraId="704276B6" w14:textId="77777777" w:rsidR="00C076F8" w:rsidRDefault="00C076F8">
      <w:pPr>
        <w:ind w:left="708"/>
      </w:pPr>
      <w:r>
        <w:t>6.1 la data depunerii cererii de finanțare</w:t>
      </w:r>
    </w:p>
    <w:p w14:paraId="40D11389" w14:textId="77777777" w:rsidR="00C076F8" w:rsidRDefault="00C076F8" w:rsidP="00C076F8">
      <w:pPr>
        <w:ind w:left="708"/>
      </w:pPr>
      <w:r>
        <w:t>6.2 la etapa de contractare</w:t>
      </w:r>
    </w:p>
    <w:p w14:paraId="04E4F586" w14:textId="29B04019" w:rsidR="00EF385E" w:rsidRDefault="00EF385E" w:rsidP="00EF385E">
      <w:r w:rsidRPr="001C225C">
        <w:t>Un document obligatoriu solicitat la depunerea cererii de finanțare nu poate fi depus ulterior chiar dacă acesta exista/a fost emis înainte de data depunerii cererii de finanţare.  Nedepunerea unui document obligatoriu la data depunerii cererii de finanțare conduce la respingerea proiectului.</w:t>
      </w:r>
    </w:p>
    <w:p w14:paraId="26B5021C" w14:textId="25BF959B" w:rsidR="00CD15CC" w:rsidRDefault="00F844B1" w:rsidP="00F067D9">
      <w:pPr>
        <w:pStyle w:val="Heading2"/>
      </w:pPr>
      <w:bookmarkStart w:id="33" w:name="_Toc445907784"/>
      <w:r w:rsidRPr="00F844B1">
        <w:t>La data depunerii cererii de finanțare</w:t>
      </w:r>
      <w:bookmarkEnd w:id="33"/>
    </w:p>
    <w:p w14:paraId="41DB1B13" w14:textId="0543D1BA" w:rsidR="00F844B1" w:rsidRPr="000D6242" w:rsidRDefault="00F844B1" w:rsidP="00F95601">
      <w:pPr>
        <w:pStyle w:val="ListParagraph"/>
        <w:numPr>
          <w:ilvl w:val="0"/>
          <w:numId w:val="22"/>
        </w:numPr>
        <w:rPr>
          <w:b/>
          <w:color w:val="538135" w:themeColor="accent6" w:themeShade="BF"/>
        </w:rPr>
      </w:pPr>
      <w:r w:rsidRPr="000D6242">
        <w:rPr>
          <w:b/>
          <w:color w:val="538135" w:themeColor="accent6" w:themeShade="BF"/>
        </w:rPr>
        <w:t>Mandatul special/ împuternicire specială pentru semnarea anumitor secțiuni din cererea de finanțare (dacă este cazul), conform legii, în original</w:t>
      </w:r>
    </w:p>
    <w:p w14:paraId="234F2B72" w14:textId="77777777" w:rsidR="00550C46" w:rsidRDefault="00550C46" w:rsidP="00550C46">
      <w:pPr>
        <w:pStyle w:val="ListParagraph"/>
        <w:ind w:left="360"/>
      </w:pPr>
      <w:r>
        <w:t>In cazul în care Cererea de finanţare nu este semnată de reprezentantul legal al solicitantului, ci de o persoană împuternicită în acest sens, actul de împuternicire reprezintă orice document administrativ emis de reprezentantul legal in acest sens, cu respectarea prevederilor legale (exemple orientative: ordin, decizie, hotărâre etc).</w:t>
      </w:r>
    </w:p>
    <w:p w14:paraId="70931602" w14:textId="55FF44A3" w:rsidR="001C15DE" w:rsidRPr="000338CB" w:rsidRDefault="001C15DE" w:rsidP="00550C46">
      <w:pPr>
        <w:pStyle w:val="ListParagraph"/>
        <w:ind w:left="360"/>
        <w:rPr>
          <w:i/>
        </w:rPr>
      </w:pPr>
      <w:r w:rsidRPr="000338CB">
        <w:rPr>
          <w:i/>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14:paraId="26C58BE2" w14:textId="4D74FAD2" w:rsidR="00550C46" w:rsidRPr="000D6242" w:rsidRDefault="00550C46" w:rsidP="006964E1">
      <w:pPr>
        <w:pStyle w:val="ListParagraph"/>
        <w:numPr>
          <w:ilvl w:val="0"/>
          <w:numId w:val="22"/>
        </w:numPr>
        <w:rPr>
          <w:b/>
          <w:color w:val="538135" w:themeColor="accent6" w:themeShade="BF"/>
        </w:rPr>
      </w:pPr>
      <w:r w:rsidRPr="000D6242">
        <w:rPr>
          <w:b/>
          <w:color w:val="538135" w:themeColor="accent6" w:themeShade="BF"/>
        </w:rPr>
        <w:t>Documentele statutare, în copie</w:t>
      </w:r>
      <w:r w:rsidR="006964E1" w:rsidRPr="006964E1">
        <w:t xml:space="preserve"> </w:t>
      </w:r>
      <w:r w:rsidR="006964E1" w:rsidRPr="006964E1">
        <w:rPr>
          <w:b/>
          <w:color w:val="538135" w:themeColor="accent6" w:themeShade="BF"/>
        </w:rPr>
        <w:t>conformă cu originalul</w:t>
      </w:r>
      <w:r w:rsidRPr="000D6242">
        <w:rPr>
          <w:b/>
          <w:color w:val="538135" w:themeColor="accent6" w:themeShade="BF"/>
        </w:rPr>
        <w:t xml:space="preserve">, ale solicitantului şi ale fiecărui partener, unde este cazul  </w:t>
      </w:r>
    </w:p>
    <w:p w14:paraId="64FBD087" w14:textId="268EE7DD" w:rsidR="00550C46" w:rsidRPr="001C225C" w:rsidRDefault="00550C46" w:rsidP="00F95601">
      <w:pPr>
        <w:pStyle w:val="ListParagraph"/>
        <w:numPr>
          <w:ilvl w:val="1"/>
          <w:numId w:val="23"/>
        </w:numPr>
      </w:pPr>
      <w:r w:rsidRPr="001C225C">
        <w:t xml:space="preserve">pentru unităţi administrativ teritoriale se va anexa hotărârea judecătorească de validare a mandatului primarului </w:t>
      </w:r>
      <w:r w:rsidRPr="001C225C">
        <w:rPr>
          <w:shd w:val="clear" w:color="auto" w:fill="FFFFFF" w:themeFill="background1"/>
        </w:rPr>
        <w:t xml:space="preserve">/ </w:t>
      </w:r>
      <w:r w:rsidR="00B02752" w:rsidRPr="001C225C">
        <w:rPr>
          <w:shd w:val="clear" w:color="auto" w:fill="FFFFFF" w:themeFill="background1"/>
        </w:rPr>
        <w:t xml:space="preserve">hotărârea </w:t>
      </w:r>
      <w:r w:rsidR="00DA61A3" w:rsidRPr="001C225C">
        <w:rPr>
          <w:shd w:val="clear" w:color="auto" w:fill="FFFFFF" w:themeFill="background1"/>
        </w:rPr>
        <w:t>c</w:t>
      </w:r>
      <w:r w:rsidR="00B02752" w:rsidRPr="001C225C">
        <w:rPr>
          <w:shd w:val="clear" w:color="auto" w:fill="FFFFFF" w:themeFill="background1"/>
        </w:rPr>
        <w:t>onsiliului judeţean privind ale</w:t>
      </w:r>
      <w:r w:rsidR="00522AB5" w:rsidRPr="001C225C">
        <w:rPr>
          <w:shd w:val="clear" w:color="auto" w:fill="FFFFFF" w:themeFill="background1"/>
        </w:rPr>
        <w:t>g</w:t>
      </w:r>
      <w:r w:rsidR="00B02752" w:rsidRPr="001C225C">
        <w:rPr>
          <w:shd w:val="clear" w:color="auto" w:fill="FFFFFF" w:themeFill="background1"/>
        </w:rPr>
        <w:t>e</w:t>
      </w:r>
      <w:r w:rsidR="00522AB5" w:rsidRPr="001C225C">
        <w:rPr>
          <w:shd w:val="clear" w:color="auto" w:fill="FFFFFF" w:themeFill="background1"/>
        </w:rPr>
        <w:t>r</w:t>
      </w:r>
      <w:r w:rsidR="00B02752" w:rsidRPr="001C225C">
        <w:rPr>
          <w:shd w:val="clear" w:color="auto" w:fill="FFFFFF" w:themeFill="background1"/>
        </w:rPr>
        <w:t>ea preşedintelui</w:t>
      </w:r>
      <w:r w:rsidR="00B02752" w:rsidRPr="001C225C">
        <w:rPr>
          <w:shd w:val="clear" w:color="auto" w:fill="92D050"/>
        </w:rPr>
        <w:t xml:space="preserve"> </w:t>
      </w:r>
      <w:r w:rsidR="00B02752" w:rsidRPr="001C225C">
        <w:t xml:space="preserve"> </w:t>
      </w:r>
    </w:p>
    <w:p w14:paraId="2B445C91" w14:textId="31CB52B2" w:rsidR="000A6B60" w:rsidRPr="001C225C" w:rsidRDefault="000A6B60" w:rsidP="000A6B60">
      <w:pPr>
        <w:pStyle w:val="ListParagraph"/>
        <w:numPr>
          <w:ilvl w:val="1"/>
          <w:numId w:val="23"/>
        </w:numPr>
      </w:pPr>
      <w:r w:rsidRPr="001C225C">
        <w:t xml:space="preserve">pentru autorităţi ale administraţiei publice centrale se va anexa ordin/decret privind numirea reprezentantului legal </w:t>
      </w:r>
    </w:p>
    <w:p w14:paraId="472FA0AC" w14:textId="77777777" w:rsidR="002B0069" w:rsidRDefault="00550C46" w:rsidP="000A6B60">
      <w:pPr>
        <w:pStyle w:val="ListParagraph"/>
        <w:numPr>
          <w:ilvl w:val="1"/>
          <w:numId w:val="23"/>
        </w:numPr>
      </w:pPr>
      <w:r w:rsidRPr="001C225C">
        <w:t xml:space="preserve">pentru unităţi de cult: </w:t>
      </w:r>
      <w:r w:rsidR="002B0069">
        <w:t xml:space="preserve">a) </w:t>
      </w:r>
      <w:r w:rsidRPr="001C225C">
        <w:t xml:space="preserve">statutul sau codul canonic </w:t>
      </w:r>
      <w:r w:rsidRPr="00C54C8E">
        <w:rPr>
          <w:b/>
          <w:i/>
        </w:rPr>
        <w:t xml:space="preserve">şi </w:t>
      </w:r>
    </w:p>
    <w:p w14:paraId="588F4C35" w14:textId="341C4A76" w:rsidR="00C54C8E" w:rsidRDefault="002B0069" w:rsidP="00C54C8E">
      <w:pPr>
        <w:pStyle w:val="ListParagraph"/>
        <w:ind w:left="3402" w:hanging="2322"/>
      </w:pPr>
      <w:r>
        <w:t xml:space="preserve">                                             b) </w:t>
      </w:r>
      <w:r w:rsidR="00550C46" w:rsidRPr="001C225C">
        <w:t xml:space="preserve">actul de înfiinţare a unităţii de cult </w:t>
      </w:r>
      <w:r>
        <w:t>sau</w:t>
      </w:r>
      <w:r w:rsidR="00550C46" w:rsidRPr="001C225C">
        <w:t xml:space="preserve"> adeverinţă de </w:t>
      </w:r>
      <w:r w:rsidR="00C54C8E">
        <w:t xml:space="preserve">         </w:t>
      </w:r>
      <w:r w:rsidR="00550C46" w:rsidRPr="001C225C">
        <w:t>funcţionare</w:t>
      </w:r>
      <w:r w:rsidR="000A6B60" w:rsidRPr="001C225C">
        <w:t xml:space="preserve"> </w:t>
      </w:r>
      <w:r w:rsidR="00C54C8E" w:rsidRPr="00C54C8E">
        <w:rPr>
          <w:b/>
          <w:i/>
        </w:rPr>
        <w:t>şi</w:t>
      </w:r>
    </w:p>
    <w:p w14:paraId="2B7BB0F2" w14:textId="113EDFCC" w:rsidR="00550C46" w:rsidRDefault="00C54C8E" w:rsidP="00C54C8E">
      <w:pPr>
        <w:pStyle w:val="ListParagraph"/>
        <w:ind w:left="3402" w:hanging="2322"/>
      </w:pPr>
      <w:r>
        <w:t xml:space="preserve">                                             </w:t>
      </w:r>
      <w:r w:rsidR="002B0069">
        <w:t xml:space="preserve">c) </w:t>
      </w:r>
      <w:r w:rsidR="000A6B60" w:rsidRPr="001C225C">
        <w:t xml:space="preserve">documentul de numire sau documentul de constatare a alegerii reprezentantului legal </w:t>
      </w:r>
    </w:p>
    <w:p w14:paraId="4B0040AD" w14:textId="0E16DA6B" w:rsidR="002B0069" w:rsidRPr="001C225C" w:rsidRDefault="002B0069" w:rsidP="002B0069">
      <w:pPr>
        <w:pStyle w:val="ListParagraph"/>
        <w:ind w:left="1080"/>
      </w:pPr>
      <w:r>
        <w:t xml:space="preserve">toate documentele </w:t>
      </w:r>
      <w:r w:rsidRPr="002B0069">
        <w:t>conform reglementărilor specifice fiecărui cult recunoscut în România</w:t>
      </w:r>
    </w:p>
    <w:p w14:paraId="43400EF4" w14:textId="77777777" w:rsidR="00550C46" w:rsidRDefault="00550C46" w:rsidP="00F95601">
      <w:pPr>
        <w:pStyle w:val="ListParagraph"/>
        <w:numPr>
          <w:ilvl w:val="1"/>
          <w:numId w:val="23"/>
        </w:numPr>
      </w:pPr>
      <w:r w:rsidRPr="001C225C">
        <w:t>pentru ONG-uri (persoane juridice de</w:t>
      </w:r>
      <w:r w:rsidRPr="00A13949">
        <w:t xml:space="preserve"> drept privat fără scop patrimonial): actul constitutiv actualizat, statutul, certificatul de înscriere în Registrul asociaţiilor şi fundaţiilor respectiv Hotărârea judecătorească de înfiinţare </w:t>
      </w:r>
    </w:p>
    <w:p w14:paraId="3C6150EE" w14:textId="77777777" w:rsidR="00C54C8E" w:rsidRDefault="00C54C8E" w:rsidP="00C54C8E">
      <w:pPr>
        <w:pStyle w:val="ListParagraph"/>
        <w:ind w:left="1080"/>
      </w:pPr>
    </w:p>
    <w:p w14:paraId="7C6A9FE9" w14:textId="77777777" w:rsidR="00C54C8E" w:rsidRDefault="00C54C8E" w:rsidP="00C54C8E">
      <w:pPr>
        <w:pStyle w:val="ListParagraph"/>
        <w:ind w:left="1080"/>
      </w:pPr>
    </w:p>
    <w:p w14:paraId="59AC74A9" w14:textId="0CD86BF6" w:rsidR="00550C46" w:rsidRPr="00A13949" w:rsidRDefault="00550C46" w:rsidP="0015505D">
      <w:pPr>
        <w:pStyle w:val="ListParagraph"/>
        <w:numPr>
          <w:ilvl w:val="0"/>
          <w:numId w:val="22"/>
        </w:numPr>
        <w:rPr>
          <w:b/>
          <w:color w:val="538135" w:themeColor="accent6" w:themeShade="BF"/>
        </w:rPr>
      </w:pPr>
      <w:r w:rsidRPr="00A13949">
        <w:rPr>
          <w:b/>
          <w:color w:val="538135" w:themeColor="accent6" w:themeShade="BF"/>
        </w:rPr>
        <w:lastRenderedPageBreak/>
        <w:t>Acordul privind implementarea în parteneriat a proiectului , în copie</w:t>
      </w:r>
      <w:r w:rsidR="00083776" w:rsidRPr="00A13949">
        <w:rPr>
          <w:b/>
          <w:color w:val="538135" w:themeColor="accent6" w:themeShade="BF"/>
        </w:rPr>
        <w:t xml:space="preserve"> conform</w:t>
      </w:r>
      <w:r w:rsidR="006964E1">
        <w:rPr>
          <w:b/>
          <w:color w:val="538135" w:themeColor="accent6" w:themeShade="BF"/>
        </w:rPr>
        <w:t>ă</w:t>
      </w:r>
      <w:r w:rsidR="00083776" w:rsidRPr="00A13949">
        <w:rPr>
          <w:b/>
          <w:color w:val="538135" w:themeColor="accent6" w:themeShade="BF"/>
        </w:rPr>
        <w:t xml:space="preserve"> cu originalul</w:t>
      </w:r>
    </w:p>
    <w:p w14:paraId="67D5A62B" w14:textId="5D08DF88" w:rsidR="00550C46" w:rsidRPr="00A13949" w:rsidRDefault="00550C46">
      <w:pPr>
        <w:pStyle w:val="ListParagraph"/>
        <w:ind w:left="360"/>
      </w:pPr>
      <w:r w:rsidRPr="00A13949">
        <w:t>In situaţia în care proiectul se implementează în parteneriat, se va anexa în mod obligatoriu Acordul privind implementarea proiectului în parteneriat (Model F</w:t>
      </w:r>
      <w:r w:rsidR="00A623F3" w:rsidRPr="00A13949">
        <w:t xml:space="preserve"> 5.1</w:t>
      </w:r>
      <w:r w:rsidRPr="00A13949">
        <w:t xml:space="preserve">) din Ghidul </w:t>
      </w:r>
      <w:r w:rsidR="00A623F3" w:rsidRPr="00A13949">
        <w:t>specific</w:t>
      </w:r>
      <w:r w:rsidRPr="00A13949">
        <w:t xml:space="preserve">, încheiat între actorii respectivi. </w:t>
      </w:r>
    </w:p>
    <w:p w14:paraId="6AD23290" w14:textId="3B36498F"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Documente privind identificarea reprezentantului legal  al solicitantului și partenerilor (dacă este cazul)</w:t>
      </w:r>
      <w:r w:rsidR="00A623F3" w:rsidRPr="00A13949">
        <w:rPr>
          <w:b/>
          <w:color w:val="538135" w:themeColor="accent6" w:themeShade="BF"/>
        </w:rPr>
        <w:t>, în copie</w:t>
      </w:r>
      <w:r w:rsidR="0083296D" w:rsidRPr="00A13949">
        <w:rPr>
          <w:b/>
          <w:color w:val="538135" w:themeColor="accent6" w:themeShade="BF"/>
        </w:rPr>
        <w:t xml:space="preserve"> conform</w:t>
      </w:r>
      <w:r w:rsidR="006964E1">
        <w:rPr>
          <w:b/>
          <w:color w:val="538135" w:themeColor="accent6" w:themeShade="BF"/>
        </w:rPr>
        <w:t>ă</w:t>
      </w:r>
      <w:r w:rsidR="0083296D" w:rsidRPr="00A13949">
        <w:rPr>
          <w:b/>
          <w:color w:val="538135" w:themeColor="accent6" w:themeShade="BF"/>
        </w:rPr>
        <w:t xml:space="preserve"> cu originalul</w:t>
      </w:r>
    </w:p>
    <w:p w14:paraId="71D59F91" w14:textId="77777777" w:rsidR="00550C46" w:rsidRPr="00A13949" w:rsidRDefault="00550C46" w:rsidP="00550C46">
      <w:pPr>
        <w:pStyle w:val="ListParagraph"/>
        <w:ind w:left="360"/>
      </w:pPr>
      <w:r w:rsidRPr="00A13949">
        <w:t>Pentru reprezentantul legal al solicitantului se va anexa în mod obligatoriu la cererea de finanțare o copie după un act de identitate. Aceeași observație se aplică și partenerilor în cazul în care proiectul este implementat în parteneriat.</w:t>
      </w:r>
    </w:p>
    <w:p w14:paraId="17050178" w14:textId="77777777"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 xml:space="preserve">Declaraţia de eligibilitate, în original </w:t>
      </w:r>
    </w:p>
    <w:p w14:paraId="0A3B194A" w14:textId="77777777" w:rsidR="00550C46" w:rsidRPr="00A13949" w:rsidRDefault="00550C46" w:rsidP="00550C46">
      <w:pPr>
        <w:pStyle w:val="ListParagraph"/>
        <w:ind w:left="360"/>
      </w:pPr>
      <w:r w:rsidRPr="00A13949">
        <w:t>Conform Model B 5.1 - Declaraţie de eligibilitate.</w:t>
      </w:r>
    </w:p>
    <w:p w14:paraId="1845D219" w14:textId="77777777" w:rsidR="00550C46" w:rsidRPr="00A13949" w:rsidRDefault="00550C46" w:rsidP="00550C46">
      <w:pPr>
        <w:pStyle w:val="ListParagraph"/>
        <w:ind w:left="360"/>
      </w:pPr>
      <w:r w:rsidRPr="00A13949">
        <w:t>In cazul parteneriatelor, această Declaraţie de eligibilitate se va semna de lider şi de fiecare dintre parteneri</w:t>
      </w:r>
    </w:p>
    <w:p w14:paraId="2D8CA176" w14:textId="71D9521B" w:rsidR="00550C46" w:rsidRPr="00A13949" w:rsidRDefault="00550C46" w:rsidP="00F95601">
      <w:pPr>
        <w:pStyle w:val="ListParagraph"/>
        <w:numPr>
          <w:ilvl w:val="0"/>
          <w:numId w:val="22"/>
        </w:numPr>
        <w:rPr>
          <w:b/>
          <w:color w:val="538135" w:themeColor="accent6" w:themeShade="BF"/>
        </w:rPr>
      </w:pPr>
      <w:r w:rsidRPr="00A13949">
        <w:rPr>
          <w:b/>
          <w:color w:val="538135" w:themeColor="accent6" w:themeShade="BF"/>
        </w:rPr>
        <w:t>Declarație privind neductibilitatea TVA</w:t>
      </w:r>
      <w:r w:rsidR="00F37AB0" w:rsidRPr="00A13949">
        <w:rPr>
          <w:b/>
          <w:color w:val="538135" w:themeColor="accent6" w:themeShade="BF"/>
        </w:rPr>
        <w:t>, în original</w:t>
      </w:r>
    </w:p>
    <w:p w14:paraId="3288C47F" w14:textId="77777777" w:rsidR="00550C46" w:rsidRPr="00A13949" w:rsidRDefault="00550C46" w:rsidP="00550C46">
      <w:pPr>
        <w:pStyle w:val="ListParagraph"/>
        <w:ind w:left="360"/>
      </w:pPr>
      <w:r w:rsidRPr="00A13949">
        <w:t>Conform Model J din Ghidul general</w:t>
      </w:r>
    </w:p>
    <w:p w14:paraId="43E70ABD" w14:textId="77777777" w:rsidR="00550C46" w:rsidRDefault="00550C46" w:rsidP="00550C46">
      <w:pPr>
        <w:pStyle w:val="ListParagraph"/>
        <w:ind w:left="360"/>
      </w:pPr>
      <w:r w:rsidRPr="00A13949">
        <w:t>In cazul parteneriatelor, această Declaraţie privind neductibilitatea se va semna de lider şi de fiecare dintre parteneri</w:t>
      </w:r>
    </w:p>
    <w:p w14:paraId="6BC25490" w14:textId="19D3F4EB" w:rsidR="00550C46" w:rsidRPr="000D6242" w:rsidRDefault="00550C46" w:rsidP="00192F10">
      <w:pPr>
        <w:pStyle w:val="ListParagraph"/>
        <w:numPr>
          <w:ilvl w:val="0"/>
          <w:numId w:val="22"/>
        </w:numPr>
        <w:rPr>
          <w:b/>
          <w:color w:val="538135" w:themeColor="accent6" w:themeShade="BF"/>
        </w:rPr>
      </w:pPr>
      <w:r w:rsidRPr="000D6242">
        <w:rPr>
          <w:b/>
          <w:color w:val="538135" w:themeColor="accent6" w:themeShade="BF"/>
        </w:rPr>
        <w:t>Copie</w:t>
      </w:r>
      <w:r w:rsidR="00192F10">
        <w:rPr>
          <w:b/>
          <w:color w:val="538135" w:themeColor="accent6" w:themeShade="BF"/>
        </w:rPr>
        <w:t xml:space="preserve"> </w:t>
      </w:r>
      <w:r w:rsidR="00192F10" w:rsidRPr="00192F10">
        <w:rPr>
          <w:b/>
          <w:color w:val="538135" w:themeColor="accent6" w:themeShade="BF"/>
        </w:rPr>
        <w:t>conform</w:t>
      </w:r>
      <w:r w:rsidR="006964E1">
        <w:rPr>
          <w:b/>
          <w:color w:val="538135" w:themeColor="accent6" w:themeShade="BF"/>
        </w:rPr>
        <w:t>ă</w:t>
      </w:r>
      <w:r w:rsidR="00192F10" w:rsidRPr="00192F10">
        <w:rPr>
          <w:b/>
          <w:color w:val="538135" w:themeColor="accent6" w:themeShade="BF"/>
        </w:rPr>
        <w:t xml:space="preserve"> cu originalul</w:t>
      </w:r>
      <w:r w:rsidR="00192F10">
        <w:rPr>
          <w:b/>
          <w:color w:val="538135" w:themeColor="accent6" w:themeShade="BF"/>
        </w:rPr>
        <w:t>,</w:t>
      </w:r>
      <w:r w:rsidRPr="000D6242">
        <w:rPr>
          <w:b/>
          <w:color w:val="538135" w:themeColor="accent6" w:themeShade="BF"/>
        </w:rPr>
        <w:t xml:space="preserve"> după documentele care atestă faptul că obiectivul de patrimoniu asupra căruia se realizează investiţia este în proprietatea/ administrarea/concesiunea solicitantului şi/sau a partenerului, unde este cazul</w:t>
      </w:r>
      <w:r w:rsidRPr="000D6242">
        <w:rPr>
          <w:b/>
        </w:rPr>
        <w:t xml:space="preserve">. </w:t>
      </w:r>
      <w:r w:rsidRPr="000D6242">
        <w:rPr>
          <w:b/>
          <w:color w:val="538135" w:themeColor="accent6" w:themeShade="BF"/>
        </w:rPr>
        <w:t xml:space="preserve">In situaţia în care investiţia se realizează şi asupra terenului - copie </w:t>
      </w:r>
      <w:r w:rsidR="00192F10" w:rsidRPr="00192F10">
        <w:rPr>
          <w:b/>
          <w:color w:val="538135" w:themeColor="accent6" w:themeShade="BF"/>
        </w:rPr>
        <w:t>conform</w:t>
      </w:r>
      <w:r w:rsidR="006964E1">
        <w:rPr>
          <w:b/>
          <w:color w:val="538135" w:themeColor="accent6" w:themeShade="BF"/>
        </w:rPr>
        <w:t>ă</w:t>
      </w:r>
      <w:r w:rsidR="00192F10" w:rsidRPr="00192F10">
        <w:rPr>
          <w:b/>
          <w:color w:val="538135" w:themeColor="accent6" w:themeShade="BF"/>
        </w:rPr>
        <w:t xml:space="preserve"> cu originalul </w:t>
      </w:r>
      <w:r w:rsidRPr="000D6242">
        <w:rPr>
          <w:b/>
          <w:color w:val="538135" w:themeColor="accent6" w:themeShade="BF"/>
        </w:rPr>
        <w:t>după documentele care atestă că solicitantul şi/sau partenerul au în proprietate/concesiune terenul</w:t>
      </w:r>
    </w:p>
    <w:p w14:paraId="53D6A499" w14:textId="77777777" w:rsidR="00550C46" w:rsidRDefault="00550C46" w:rsidP="00F95601">
      <w:pPr>
        <w:pStyle w:val="ListParagraph"/>
        <w:numPr>
          <w:ilvl w:val="1"/>
          <w:numId w:val="22"/>
        </w:numPr>
      </w:pPr>
      <w:r>
        <w:t>Unităţi administrativ teritoriale sau Autorităţi ale administraţiei publice centrale</w:t>
      </w:r>
    </w:p>
    <w:p w14:paraId="6C757139" w14:textId="42A3BE01" w:rsidR="00550C46" w:rsidRDefault="0042488D" w:rsidP="0062626F">
      <w:pPr>
        <w:pStyle w:val="ListParagraph"/>
        <w:numPr>
          <w:ilvl w:val="0"/>
          <w:numId w:val="9"/>
        </w:numPr>
        <w:ind w:left="709" w:hanging="349"/>
      </w:pPr>
      <w:r>
        <w:t>În calitate de proprietar</w:t>
      </w:r>
      <w:r w:rsidR="00975C5F">
        <w:t xml:space="preserve">: </w:t>
      </w:r>
      <w:r w:rsidR="00550C46" w:rsidRPr="00A13949">
        <w:t xml:space="preserve">Documente cadastrale şi înregistrarea terenurilor în registre (Extras de Carte funciară / </w:t>
      </w:r>
      <w:r w:rsidR="00BA19DA">
        <w:t>i</w:t>
      </w:r>
      <w:r w:rsidR="00550C46" w:rsidRPr="00A13949">
        <w:t>ntabulare)</w:t>
      </w:r>
    </w:p>
    <w:p w14:paraId="45F963A3" w14:textId="3E280BB2" w:rsidR="003417C6" w:rsidRPr="00A13949" w:rsidRDefault="0042488D" w:rsidP="0062626F">
      <w:pPr>
        <w:pStyle w:val="ListParagraph"/>
        <w:numPr>
          <w:ilvl w:val="0"/>
          <w:numId w:val="9"/>
        </w:numPr>
        <w:ind w:left="709" w:hanging="349"/>
      </w:pPr>
      <w:r>
        <w:t>În calitate de administrator asupra bunurilor aparţinând domeniului public al statului sau al unităţii administrativ teritoriale</w:t>
      </w:r>
      <w:r w:rsidR="0062626F">
        <w:t xml:space="preserve">: </w:t>
      </w:r>
      <w:r w:rsidR="003417C6" w:rsidRPr="00A13949">
        <w:t>HG, HCJ, HCL sau alt document legal prin care se demonstrează că solicitantul este administrator al imobilului obiect al proiectului, care acoperă o perioadă corespunzătoare celei menţionate la secţiunea 4.1.3</w:t>
      </w:r>
      <w:r w:rsidR="0062626F">
        <w:t xml:space="preserve"> </w:t>
      </w:r>
      <w:r w:rsidR="003417C6" w:rsidRPr="00A13949">
        <w:t xml:space="preserve">şi Extrasul de Carte funciară / </w:t>
      </w:r>
      <w:r w:rsidR="0062626F">
        <w:t>i</w:t>
      </w:r>
      <w:r w:rsidR="003417C6" w:rsidRPr="00A13949">
        <w:t>ntabulare</w:t>
      </w:r>
    </w:p>
    <w:p w14:paraId="70858A45" w14:textId="77777777" w:rsidR="00550C46" w:rsidRPr="00A13949" w:rsidRDefault="00550C46" w:rsidP="00F95601">
      <w:pPr>
        <w:pStyle w:val="ListParagraph"/>
        <w:numPr>
          <w:ilvl w:val="1"/>
          <w:numId w:val="22"/>
        </w:numPr>
      </w:pPr>
      <w:r w:rsidRPr="00A13949">
        <w:t>Unităţi de cult, persoane juridice de drept privat fără scop patrimonial</w:t>
      </w:r>
    </w:p>
    <w:p w14:paraId="4E166EEE" w14:textId="127C514E" w:rsidR="00550C46" w:rsidRDefault="0062626F" w:rsidP="0062626F">
      <w:pPr>
        <w:pStyle w:val="ListParagraph"/>
        <w:numPr>
          <w:ilvl w:val="0"/>
          <w:numId w:val="9"/>
        </w:numPr>
        <w:ind w:left="709" w:hanging="349"/>
      </w:pPr>
      <w:r>
        <w:t xml:space="preserve">In calitate de proprietar: </w:t>
      </w:r>
      <w:r w:rsidR="00550C46" w:rsidRPr="00A13949">
        <w:t>Documente cadastrale</w:t>
      </w:r>
      <w:r w:rsidR="00550C46">
        <w:t xml:space="preserve"> şi înregistrarea terenurilor în registre (Extras de Carte funciară / </w:t>
      </w:r>
      <w:r>
        <w:t>i</w:t>
      </w:r>
      <w:r w:rsidR="00550C46">
        <w:t>ntabulare)</w:t>
      </w:r>
    </w:p>
    <w:p w14:paraId="1E8A8003" w14:textId="60B969D2" w:rsidR="00550C46" w:rsidRDefault="0062626F" w:rsidP="0062626F">
      <w:pPr>
        <w:pStyle w:val="ListParagraph"/>
        <w:numPr>
          <w:ilvl w:val="0"/>
          <w:numId w:val="9"/>
        </w:numPr>
        <w:ind w:left="709" w:hanging="349"/>
      </w:pPr>
      <w:r w:rsidRPr="0062626F">
        <w:t>În calitate de</w:t>
      </w:r>
      <w:r>
        <w:t xml:space="preserve"> concesionar: </w:t>
      </w:r>
      <w:r w:rsidR="00550C46">
        <w:t xml:space="preserve">Contract de concesiune, care acoperă o perioadă corespunzătoare celei menţionate la secţiunea </w:t>
      </w:r>
      <w:r w:rsidR="00550C46" w:rsidRPr="00333DA0">
        <w:t>4.1.3</w:t>
      </w:r>
      <w:r w:rsidR="00333DA0">
        <w:t xml:space="preserve"> </w:t>
      </w:r>
      <w:r w:rsidR="00550C46" w:rsidRPr="00333DA0">
        <w:t>şi care</w:t>
      </w:r>
      <w:r w:rsidR="00550C46">
        <w:t xml:space="preserve"> oferă dreptul titularului de a executa lu</w:t>
      </w:r>
      <w:r w:rsidR="0094567B">
        <w:t>crări de construcţii</w:t>
      </w:r>
      <w:r w:rsidR="00F42F2A">
        <w:t xml:space="preserve"> </w:t>
      </w:r>
      <w:r w:rsidR="00550C46">
        <w:t>şi Extrasul de Carte funciară /</w:t>
      </w:r>
      <w:r>
        <w:t>i</w:t>
      </w:r>
      <w:r w:rsidR="00550C46">
        <w:t xml:space="preserve">ntabulare </w:t>
      </w:r>
    </w:p>
    <w:p w14:paraId="425DAFDB" w14:textId="751B107A" w:rsidR="00550C46" w:rsidRDefault="00550C46" w:rsidP="00B6491D">
      <w:pPr>
        <w:pStyle w:val="ListParagraph"/>
        <w:ind w:left="360"/>
      </w:pPr>
      <w:r>
        <w:t>Se v</w:t>
      </w:r>
      <w:r w:rsidR="00771B62">
        <w:t>or</w:t>
      </w:r>
      <w:r>
        <w:t xml:space="preserve"> avea în vedere următoarele:</w:t>
      </w:r>
    </w:p>
    <w:p w14:paraId="44C55573" w14:textId="187AED39" w:rsidR="001D46BC" w:rsidRDefault="00550C46" w:rsidP="00F67BB7">
      <w:pPr>
        <w:pStyle w:val="ListParagraph"/>
        <w:numPr>
          <w:ilvl w:val="0"/>
          <w:numId w:val="35"/>
        </w:numPr>
        <w:ind w:left="1134" w:hanging="425"/>
      </w:pPr>
      <w:r>
        <w:t>Documente cadastrale şi înregistrarea imo</w:t>
      </w:r>
      <w:r w:rsidR="009F5859">
        <w:t>bilelor în registre (Extras de Ca</w:t>
      </w:r>
      <w:r>
        <w:t>rte funciară din care să rezulte intabularea</w:t>
      </w:r>
      <w:r w:rsidR="00C64942">
        <w:t xml:space="preserve"> </w:t>
      </w:r>
      <w:r w:rsidR="00C64942" w:rsidRPr="002F041C">
        <w:t>precum și încheierea</w:t>
      </w:r>
      <w:r w:rsidR="003B72AE" w:rsidRPr="002F041C">
        <w:t>)</w:t>
      </w:r>
      <w:r w:rsidRPr="002F041C">
        <w:t>,</w:t>
      </w:r>
      <w:r>
        <w:t xml:space="preserve"> emis cu maxim 30 de zile înainte</w:t>
      </w:r>
      <w:r w:rsidR="00D03766">
        <w:t xml:space="preserve"> de data</w:t>
      </w:r>
      <w:r>
        <w:t xml:space="preserve"> depunerii proiectului</w:t>
      </w:r>
      <w:r w:rsidR="00631D72">
        <w:t xml:space="preserve">. </w:t>
      </w:r>
      <w:r w:rsidR="00631D72" w:rsidRPr="00631D72">
        <w:t xml:space="preserve"> Nu se acceptă</w:t>
      </w:r>
      <w:r w:rsidR="00631D72" w:rsidRPr="00631D72">
        <w:tab/>
        <w:t>documente cadastrale şi înregistrarea imobilelor în registre care conţin înscriere provizorie</w:t>
      </w:r>
      <w:r w:rsidR="00F67BB7">
        <w:t xml:space="preserve">. </w:t>
      </w:r>
      <w:r w:rsidR="00F67BB7" w:rsidRPr="00F67BB7">
        <w:t>Prin derogare de la prevederile Ghidului general (cu modificările şi completările ulterioare) subsecţiunea 7.4.1 şi 7.4.2 în cadrul prezentului apel de proiecte nu se acceptă înscrierea provizorie a dreptului de proprietate la data depunerii cererii de finanţare. Aceeaşi observaţie este valabilă şi pentru celelalte drepturi reale pe care solicitantul/partenerii trebuie să le demonstreze conform prezentului ghid.</w:t>
      </w:r>
    </w:p>
    <w:p w14:paraId="1A9FAC2B" w14:textId="387CC355" w:rsidR="00550C46" w:rsidRDefault="00550C46" w:rsidP="00B6491D">
      <w:pPr>
        <w:pStyle w:val="ListParagraph"/>
        <w:ind w:left="1080"/>
      </w:pPr>
      <w:r>
        <w:t xml:space="preserve">Aceste documente vor fi însoțite de un tabel centralizator asupra nr. cadastrale, obiectivele de  investiție asupra cărora se realizează în cadrul acestora, precum și suprafețele aferente – </w:t>
      </w:r>
      <w:r w:rsidRPr="0071333B">
        <w:t xml:space="preserve">Model K la </w:t>
      </w:r>
      <w:r w:rsidR="009F5859" w:rsidRPr="0071333B">
        <w:t>c</w:t>
      </w:r>
      <w:r w:rsidRPr="0071333B">
        <w:t>ererea de finanțare din cadrul Ghidului general</w:t>
      </w:r>
      <w:r>
        <w:t xml:space="preserve">, în situaţia în care investiţia propusă în proiect cuprinde mai multe nr.cadastrale;  </w:t>
      </w:r>
    </w:p>
    <w:p w14:paraId="7A9C9D92" w14:textId="282FF207" w:rsidR="00550C46" w:rsidRDefault="00550C46" w:rsidP="00F95601">
      <w:pPr>
        <w:pStyle w:val="ListParagraph"/>
        <w:numPr>
          <w:ilvl w:val="1"/>
          <w:numId w:val="22"/>
        </w:numPr>
      </w:pPr>
      <w:r>
        <w:lastRenderedPageBreak/>
        <w:t>Plan de amplasament vizat de OCPI pentru imobilele pe care se propune a se realiza investiţia în cadrul proiectului, plan în  care să fie evidențiate inclusiv numerele cadastrale;</w:t>
      </w:r>
    </w:p>
    <w:p w14:paraId="71B30F6D" w14:textId="0804C9F7" w:rsidR="00550C46" w:rsidRPr="00661B4E" w:rsidRDefault="00550C46" w:rsidP="00F95601">
      <w:pPr>
        <w:pStyle w:val="ListParagraph"/>
        <w:numPr>
          <w:ilvl w:val="0"/>
          <w:numId w:val="22"/>
        </w:numPr>
        <w:rPr>
          <w:b/>
          <w:color w:val="538135" w:themeColor="accent6" w:themeShade="BF"/>
        </w:rPr>
      </w:pPr>
      <w:r w:rsidRPr="00661B4E">
        <w:rPr>
          <w:b/>
          <w:color w:val="538135" w:themeColor="accent6" w:themeShade="BF"/>
        </w:rPr>
        <w:t>Documentaţia tehnico-economică, respectiv DALI</w:t>
      </w:r>
      <w:r w:rsidR="00832059" w:rsidRPr="00661B4E">
        <w:rPr>
          <w:b/>
          <w:color w:val="538135" w:themeColor="accent6" w:themeShade="BF"/>
        </w:rPr>
        <w:t xml:space="preserve"> </w:t>
      </w:r>
      <w:r w:rsidR="002B4673">
        <w:rPr>
          <w:b/>
          <w:color w:val="538135" w:themeColor="accent6" w:themeShade="BF"/>
        </w:rPr>
        <w:t xml:space="preserve">sau DALI </w:t>
      </w:r>
      <w:r w:rsidR="005D3524" w:rsidRPr="00661B4E">
        <w:rPr>
          <w:b/>
          <w:color w:val="538135" w:themeColor="accent6" w:themeShade="BF"/>
        </w:rPr>
        <w:t>şi</w:t>
      </w:r>
      <w:r w:rsidR="00832059" w:rsidRPr="00661B4E">
        <w:rPr>
          <w:b/>
          <w:color w:val="538135" w:themeColor="accent6" w:themeShade="BF"/>
        </w:rPr>
        <w:t xml:space="preserve"> PT</w:t>
      </w:r>
      <w:r w:rsidR="005D3524" w:rsidRPr="00661B4E">
        <w:rPr>
          <w:b/>
          <w:color w:val="538135" w:themeColor="accent6" w:themeShade="BF"/>
        </w:rPr>
        <w:t>, dacă este cazul</w:t>
      </w:r>
    </w:p>
    <w:p w14:paraId="772F7CD2" w14:textId="77777777" w:rsidR="00550C46" w:rsidRPr="00661B4E" w:rsidRDefault="00550C46" w:rsidP="00B6491D">
      <w:pPr>
        <w:pStyle w:val="ListParagraph"/>
        <w:ind w:left="360"/>
      </w:pPr>
      <w:r w:rsidRPr="00661B4E">
        <w:t xml:space="preserve">În funcţie de tipul de investiţie documentele ce se vor anexa la cererea de finanţare pot fi diferite. </w:t>
      </w:r>
    </w:p>
    <w:p w14:paraId="73D483BD" w14:textId="77777777" w:rsidR="00550C46" w:rsidRDefault="00550C46" w:rsidP="00B6491D">
      <w:pPr>
        <w:pStyle w:val="ListParagraph"/>
        <w:ind w:left="360"/>
      </w:pPr>
      <w:r w:rsidRPr="00661B4E">
        <w:t>Dacă prin proiect se vor realiza şi investiţii pentru clădiri conexe noi aferente obiectivului de patrimoniu, pentru acestea se va întocmi</w:t>
      </w:r>
      <w:r>
        <w:t xml:space="preserve"> o documentaţie tehnico-economică care să cuprindă atât elemente specifice din DALI cât şi elemente specifice din SF (conform Ordinului nr.276/2009 pentru modificarea şi completarea Instrucţiunilor de aplicare a unor prevederi din HG 28/2008). </w:t>
      </w:r>
    </w:p>
    <w:p w14:paraId="2EC656D8" w14:textId="77777777" w:rsidR="00550C46" w:rsidRDefault="00550C46" w:rsidP="002E53B0">
      <w:pPr>
        <w:pStyle w:val="ListParagraph"/>
        <w:spacing w:after="0"/>
        <w:ind w:left="360"/>
      </w:pPr>
      <w:r>
        <w:t xml:space="preserve">Pentru proiectele care propun realizarea de lucrări de construcție, la cererea de finanțare se va anexa documentația tehnico-economică, în conformitate cu HG nr.28/2008 privind aprobarea conținutului cadru al documentației tehnico-economice aferente investițiilor publice, precum și a structurii și metodologiei de elaborare a devizului general pentru proiecte de investiții și lucrări de </w:t>
      </w:r>
      <w:r w:rsidRPr="00A13949">
        <w:t xml:space="preserve">intervenții. </w:t>
      </w:r>
    </w:p>
    <w:p w14:paraId="591D34B4" w14:textId="77777777" w:rsidR="002E53B0" w:rsidRPr="00A13949" w:rsidRDefault="002E53B0" w:rsidP="002E53B0">
      <w:pPr>
        <w:pStyle w:val="ListParagraph"/>
        <w:spacing w:after="0"/>
        <w:ind w:left="360"/>
      </w:pPr>
    </w:p>
    <w:p w14:paraId="65A181A4" w14:textId="77777777" w:rsidR="00D85BEE" w:rsidRPr="0089524E" w:rsidRDefault="00153C81" w:rsidP="002E53B0">
      <w:pPr>
        <w:spacing w:after="0"/>
        <w:ind w:firstLine="360"/>
      </w:pPr>
      <w:r w:rsidRPr="0089524E">
        <w:t xml:space="preserve">Documentaţia tehnico-economică se depune doar în format electronic, PDF, scanată. </w:t>
      </w:r>
    </w:p>
    <w:p w14:paraId="2AA4C900" w14:textId="1DF4ED63" w:rsidR="00D85BEE" w:rsidRPr="0089524E" w:rsidRDefault="002E53B0" w:rsidP="002E53B0">
      <w:pPr>
        <w:spacing w:after="0"/>
        <w:ind w:left="426" w:hanging="142"/>
      </w:pPr>
      <w:r w:rsidRPr="0089524E">
        <w:t xml:space="preserve">  </w:t>
      </w:r>
      <w:r w:rsidR="00D85BEE" w:rsidRPr="0089524E">
        <w:t xml:space="preserve">Planşele sunt depuse fie, în format electronic, scanate, în format PDF, semnate de reprezentantul </w:t>
      </w:r>
      <w:r w:rsidRPr="0089524E">
        <w:t xml:space="preserve">  </w:t>
      </w:r>
      <w:r w:rsidR="00D85BEE" w:rsidRPr="0089524E">
        <w:t xml:space="preserve">legal al solicitantului/persoana împuternicită ca fiind ”conforme cu originalul”, conținând un cartuș semnat conform prevederilor legale, fie sunt depuse în format electronic, fișiere tip PDF, însoțite de declarația pe proprie răspundere a reprezentantului legal al solicitantului/persoanei imputernicite și viza proiectantului cu privire la conformitatea acestora cu formatul original (semnată și depusă în original), respectiv planşele sunt în formatul în care au fost elaborate dar sunt convertite în fișiere de tip PDF. </w:t>
      </w:r>
    </w:p>
    <w:p w14:paraId="01875241" w14:textId="77777777" w:rsidR="00D85BEE" w:rsidRPr="0089524E" w:rsidRDefault="00D85BEE" w:rsidP="002E53B0">
      <w:pPr>
        <w:spacing w:after="0"/>
        <w:ind w:left="426"/>
      </w:pPr>
    </w:p>
    <w:p w14:paraId="5138CB24" w14:textId="67DBFB49" w:rsidR="00D85BEE" w:rsidRDefault="00D85BEE" w:rsidP="002E53B0">
      <w:pPr>
        <w:spacing w:after="0"/>
        <w:ind w:left="426"/>
      </w:pPr>
      <w:r w:rsidRPr="0089524E">
        <w:t>Documentația tehnică/tehnico-economică se poate depune inclusiv în format electronic, scanata, fișiere tip PDF, sub semnatură electronică extinsă a reprezentantului legal al solicitantului sau a persoanei imputernicite a acestuia pentru asumarea conformității cu originalul a acesteia.  În această situație, planșele aferente documentației tehnico-economice se pot depune doar în format electronic, scanat, fișiere tip PDF, sub semnatura electronică extinsă a reprezentantului legal al solicitantului sau a persoanei imputernicite a acestuia  ca fiind ”conforme cu originalul”, conținând un cartuș semnat conform prevederilor legale.</w:t>
      </w:r>
    </w:p>
    <w:p w14:paraId="51140807" w14:textId="77777777" w:rsidR="00153C81" w:rsidRDefault="00153C81" w:rsidP="00B6491D">
      <w:pPr>
        <w:pStyle w:val="ListParagraph"/>
        <w:ind w:left="360"/>
      </w:pPr>
    </w:p>
    <w:p w14:paraId="09FE69CC" w14:textId="4EADE84F" w:rsidR="00550C46" w:rsidRPr="00661B4E" w:rsidRDefault="007E56F0" w:rsidP="00B6491D">
      <w:pPr>
        <w:pStyle w:val="ListParagraph"/>
        <w:ind w:left="360"/>
      </w:pPr>
      <w:r w:rsidRPr="00661B4E">
        <w:t>Notă: Documentaţia teh</w:t>
      </w:r>
      <w:r w:rsidR="0009475C" w:rsidRPr="00661B4E">
        <w:t>n</w:t>
      </w:r>
      <w:r w:rsidRPr="00661B4E">
        <w:t>ico-economică nu trebuie să fi fost elaborată/revizuită/completată/actualizată cu mai mult de 2 ani de la momentul depunerii cererii de finanţare.</w:t>
      </w:r>
      <w:r w:rsidR="00327C80" w:rsidRPr="00661B4E">
        <w:t xml:space="preserve"> Devizul general nu a fost actualizat cu mai mult de 12 luni înainte de data depunerii cererii de finanţare.</w:t>
      </w:r>
    </w:p>
    <w:p w14:paraId="0DF43B0E" w14:textId="77777777" w:rsidR="003A6875" w:rsidRPr="00661B4E" w:rsidRDefault="00550C46" w:rsidP="00B6491D">
      <w:pPr>
        <w:pStyle w:val="ListParagraph"/>
        <w:ind w:left="360"/>
      </w:pPr>
      <w:r w:rsidRPr="00661B4E">
        <w:rPr>
          <w:b/>
        </w:rPr>
        <w:t>Pentru finanțarea proiectelor de investiții în infrastructură în cadrul POR 2014-2020 este suficientă depunerea documentației de avizare a lucrărilor de intervenție</w:t>
      </w:r>
      <w:r w:rsidR="00E81F89" w:rsidRPr="00661B4E">
        <w:rPr>
          <w:b/>
        </w:rPr>
        <w:t xml:space="preserve"> (DALI)</w:t>
      </w:r>
      <w:r w:rsidRPr="00661B4E">
        <w:t xml:space="preserve">. </w:t>
      </w:r>
    </w:p>
    <w:p w14:paraId="6BF9B028" w14:textId="73DE6E50" w:rsidR="00550C46" w:rsidRDefault="00550C46" w:rsidP="00B6491D">
      <w:pPr>
        <w:pStyle w:val="ListParagraph"/>
        <w:ind w:left="360"/>
      </w:pPr>
      <w:r w:rsidRPr="00661B4E">
        <w:t xml:space="preserve">Cu toate acestea, fiind vorba de un context competițional al proiectelor, pentru dovedirea maturității pregătirii proiectului se pot anexa inclusiv documente care să ateste un grad înaintat de pregătire a proiectului. Aceste documente pot fi legate de </w:t>
      </w:r>
      <w:r w:rsidR="00832059" w:rsidRPr="00661B4E">
        <w:t xml:space="preserve">existenţa </w:t>
      </w:r>
      <w:r w:rsidR="00510C2F" w:rsidRPr="00510C2F">
        <w:t>lans</w:t>
      </w:r>
      <w:r w:rsidR="00510C2F">
        <w:t>ării procedurii</w:t>
      </w:r>
      <w:r w:rsidR="00510C2F" w:rsidRPr="00510C2F">
        <w:t xml:space="preserve"> EIA </w:t>
      </w:r>
      <w:r w:rsidR="00510C2F">
        <w:t>(</w:t>
      </w:r>
      <w:r w:rsidR="00510C2F" w:rsidRPr="00510C2F">
        <w:t>scrisoarea solicitantului înregistrată la Direcţia Judeţeană/Regională de Protecţia Mediului)</w:t>
      </w:r>
      <w:r w:rsidR="00510C2F">
        <w:t>, a</w:t>
      </w:r>
      <w:r w:rsidR="00510C2F" w:rsidRPr="00510C2F">
        <w:t xml:space="preserve"> </w:t>
      </w:r>
      <w:r w:rsidR="00F52D36" w:rsidRPr="00661B4E">
        <w:t xml:space="preserve">proiectului tehnic, </w:t>
      </w:r>
      <w:r w:rsidRPr="00661B4E">
        <w:t xml:space="preserve">de </w:t>
      </w:r>
      <w:r w:rsidR="00E9371F">
        <w:t>A</w:t>
      </w:r>
      <w:r w:rsidRPr="00661B4E">
        <w:t>utorizația de construire. Proiectele în această situaţie vor obţine punctaj suplimentar în ceea ce priveşte maturitatea proiectului.</w:t>
      </w:r>
    </w:p>
    <w:p w14:paraId="64E7F148" w14:textId="6E81ED9B" w:rsidR="00550C46" w:rsidRDefault="00AF0C50" w:rsidP="00B6491D">
      <w:pPr>
        <w:pStyle w:val="ListParagraph"/>
        <w:ind w:left="360"/>
      </w:pPr>
      <w:r>
        <w:t xml:space="preserve">În situația în care solicitantul </w:t>
      </w:r>
      <w:r w:rsidR="009C2E3E">
        <w:t>va depune</w:t>
      </w:r>
      <w:r>
        <w:t xml:space="preserve"> proiectul tehnic acesta va fi însoțit de Devizul general actualizat întocmit conform HG28/2008, urmând ca evaluarea tehnică și financiară să se  realizeze în baza acestuia. </w:t>
      </w:r>
      <w:r w:rsidR="00550C46" w:rsidRPr="00661B4E">
        <w:t>Pentru a fi luate în considerare aceste documente</w:t>
      </w:r>
      <w:r w:rsidR="00550C46">
        <w:t xml:space="preserve"> trebuie să fie întocmite corect, să fie corelate complet cu documentele anexate cererii de finantare şi să fie emise în conformitate cu legislaţia în vigoare.</w:t>
      </w:r>
    </w:p>
    <w:p w14:paraId="3CF8A1CE" w14:textId="77777777" w:rsidR="00550C46" w:rsidRPr="000D6242" w:rsidRDefault="00550C46" w:rsidP="00F95601">
      <w:pPr>
        <w:pStyle w:val="ListParagraph"/>
        <w:numPr>
          <w:ilvl w:val="0"/>
          <w:numId w:val="22"/>
        </w:numPr>
        <w:rPr>
          <w:b/>
          <w:color w:val="538135" w:themeColor="accent6" w:themeShade="BF"/>
        </w:rPr>
      </w:pPr>
      <w:r w:rsidRPr="000D6242">
        <w:rPr>
          <w:b/>
          <w:color w:val="538135" w:themeColor="accent6" w:themeShade="BF"/>
        </w:rPr>
        <w:t xml:space="preserve">Hotărârea de aprobare a indicatorilor tehnico-economici </w:t>
      </w:r>
    </w:p>
    <w:p w14:paraId="0620EBDE" w14:textId="77777777" w:rsidR="00550C46" w:rsidRDefault="00550C46" w:rsidP="00B6491D">
      <w:pPr>
        <w:pStyle w:val="ListParagraph"/>
        <w:ind w:left="360"/>
      </w:pPr>
      <w:r>
        <w:lastRenderedPageBreak/>
        <w:t>Hotărârea de aprobare a indicatorilor tehnico-economici semnată de către persoana care are dreptul conform actelor de constituire să reprezinte organizaţia şi să semneze în numele acesteia.</w:t>
      </w:r>
    </w:p>
    <w:p w14:paraId="38054A16" w14:textId="4FA7C803" w:rsidR="00550C46" w:rsidRPr="00CD6900" w:rsidRDefault="00550C46" w:rsidP="00B6491D">
      <w:pPr>
        <w:pStyle w:val="ListParagraph"/>
        <w:ind w:left="360"/>
      </w:pPr>
      <w:r>
        <w:t xml:space="preserve">Această hotărâre va include în anexă </w:t>
      </w:r>
      <w:r w:rsidR="00F8265F">
        <w:t>Descrierea investitiei din DALI</w:t>
      </w:r>
      <w:r>
        <w:t xml:space="preserve">, întocmită conform HG nr.28/2008 privind aprobarea conţinutului-cadru al documentaţiei tehnico-economice aferente investiţiilor publice, precum şi a structurii şi metodologiei de elaborare a devizului general pentru obiective de investiţii şi lucrări de </w:t>
      </w:r>
      <w:r w:rsidRPr="00CD6900">
        <w:t>intervenţii.</w:t>
      </w:r>
      <w:r w:rsidR="003B217A" w:rsidRPr="00CD6900">
        <w:t xml:space="preserve">  În cazul în care la cererea de finanțare se anexează o documentatie tehnico-economică actualizată, hotărârea anterior menționată va fi anexată pentru documentaţia actualizată (iar dacă se menţionează doar modificarea unei hotărâri anterioare, atunci se va anexa şi documentul iniţial care a fost modificat).</w:t>
      </w:r>
    </w:p>
    <w:p w14:paraId="72B104F6" w14:textId="5CD20886" w:rsidR="003B217A" w:rsidRDefault="003B217A" w:rsidP="00B6491D">
      <w:pPr>
        <w:pStyle w:val="ListParagraph"/>
        <w:ind w:left="360"/>
      </w:pPr>
      <w:r w:rsidRPr="00CD6900">
        <w:t>În cazul în care la cererea de finanțare se anexează inclusiv proiectul tehnic (PT), hotărârea anterior menționată va fi prezentată în versiunea actualizată pentru faza PT sau cu modificările și completările intervenite la faza PT.</w:t>
      </w:r>
    </w:p>
    <w:p w14:paraId="3DF80ECD" w14:textId="25B099C4" w:rsidR="00550C46" w:rsidRDefault="00550C46" w:rsidP="0087105D">
      <w:pPr>
        <w:pStyle w:val="ListParagraph"/>
        <w:numPr>
          <w:ilvl w:val="0"/>
          <w:numId w:val="24"/>
        </w:numPr>
      </w:pPr>
      <w:r>
        <w:t xml:space="preserve">Pentru unităţile administrativ-teritoriale se vor anexa </w:t>
      </w:r>
      <w:r w:rsidR="0087105D">
        <w:t>documente relevante conform  prevederilor</w:t>
      </w:r>
      <w:r w:rsidR="0087105D" w:rsidRPr="0087105D">
        <w:t xml:space="preserve"> art. 44 alin. (1) din Legea 273/2006 privind finanțele publice locale, cu modificările şi completările ulterioare</w:t>
      </w:r>
    </w:p>
    <w:p w14:paraId="705C9C05" w14:textId="5206F310" w:rsidR="00550C46" w:rsidRDefault="00550C46" w:rsidP="00346964">
      <w:pPr>
        <w:pStyle w:val="ListParagraph"/>
        <w:numPr>
          <w:ilvl w:val="0"/>
          <w:numId w:val="24"/>
        </w:numPr>
      </w:pPr>
      <w:r>
        <w:t xml:space="preserve">Pentru autorităţi ale administraţiei publice centrale se vor anexa </w:t>
      </w:r>
      <w:r w:rsidR="00792038">
        <w:t xml:space="preserve">documente relevante conform </w:t>
      </w:r>
      <w:r w:rsidR="0087105D">
        <w:t xml:space="preserve">prevederilor art.42 din </w:t>
      </w:r>
      <w:r w:rsidR="00792038">
        <w:t>Leg</w:t>
      </w:r>
      <w:r w:rsidR="0087105D">
        <w:t>ea</w:t>
      </w:r>
      <w:r w:rsidR="00792038">
        <w:t xml:space="preserve"> nr.500/2002 </w:t>
      </w:r>
      <w:r w:rsidR="00314D8A">
        <w:t>privind finanţele publice, cu completările şi modificările ulterioare</w:t>
      </w:r>
      <w:r w:rsidR="0015505D" w:rsidRPr="00D92212">
        <w:t xml:space="preserve"> </w:t>
      </w:r>
    </w:p>
    <w:p w14:paraId="2BDA6BF2" w14:textId="77777777" w:rsidR="00550C46" w:rsidRDefault="00550C46" w:rsidP="00F95601">
      <w:pPr>
        <w:pStyle w:val="ListParagraph"/>
        <w:numPr>
          <w:ilvl w:val="0"/>
          <w:numId w:val="24"/>
        </w:numPr>
      </w:pPr>
      <w:r>
        <w:t>Pentru unităţi de cult : Hotărârea organelor  de conducere</w:t>
      </w:r>
    </w:p>
    <w:p w14:paraId="756BEDC4" w14:textId="77777777" w:rsidR="00550C46" w:rsidRDefault="00550C46" w:rsidP="00F95601">
      <w:pPr>
        <w:pStyle w:val="ListParagraph"/>
        <w:numPr>
          <w:ilvl w:val="0"/>
          <w:numId w:val="24"/>
        </w:numPr>
      </w:pPr>
      <w:r>
        <w:t>Pentru ONG-uri: Hotărârea Adunării Generale a Asociaţilor / Consiliului Director</w:t>
      </w:r>
    </w:p>
    <w:p w14:paraId="4A3A0A8F" w14:textId="6A0A6016"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Devizul general pentru proiectele de lucrări în conformitate cu legislația în vigoare – a se vedea structura devizului general din cadrul HG nr.28/2008 privind aprobarea conţinutului-cadru al documentaţiei tehnico-economice aferente investiţiilor publice, precum şi a structurii şi metodologiei de elaborare a devizului general pentru obiective de investiţii şi lucrări de intervenţii</w:t>
      </w:r>
    </w:p>
    <w:p w14:paraId="22DACA8B" w14:textId="77D3E802" w:rsidR="00550C46" w:rsidRDefault="00550C46" w:rsidP="00FB333D">
      <w:pPr>
        <w:pStyle w:val="ListParagraph"/>
        <w:ind w:left="360"/>
      </w:pPr>
      <w:r>
        <w:t xml:space="preserve">În cazul în care, în cadrul proiectului, există atât lucrări eligibile, cât și lucrări neeligibile, inclusiv lucrări aferente spaţiilor/clădirilor conexe acestea se vor detalia separat în cadrul bugetului pe baza devizului general. Se vor realiza devize pe obiecte (obiectiv de patrimoniu şi spaţii/clădiri conexe). </w:t>
      </w:r>
      <w:r w:rsidR="008B2631">
        <w:t>Devizul general</w:t>
      </w:r>
      <w:r w:rsidR="00085F7C">
        <w:t xml:space="preserve"> este inclus pe CD.</w:t>
      </w:r>
    </w:p>
    <w:p w14:paraId="287B94C4" w14:textId="77777777" w:rsidR="003C0E00" w:rsidRDefault="003C0E00" w:rsidP="00FB333D">
      <w:pPr>
        <w:pStyle w:val="ListParagraph"/>
        <w:ind w:left="360"/>
      </w:pPr>
    </w:p>
    <w:p w14:paraId="3E98EAB9" w14:textId="5D905967" w:rsidR="00550C46" w:rsidRPr="004F435B" w:rsidRDefault="00550C46" w:rsidP="00233C36">
      <w:pPr>
        <w:pStyle w:val="ListParagraph"/>
        <w:ind w:left="360"/>
      </w:pPr>
      <w:r w:rsidRPr="004F435B">
        <w:t>Se va anexa</w:t>
      </w:r>
      <w:r w:rsidR="00233C36" w:rsidRPr="004F435B">
        <w:t xml:space="preserve"> o</w:t>
      </w:r>
      <w:r w:rsidRPr="004F435B">
        <w:t xml:space="preserve"> </w:t>
      </w:r>
      <w:r w:rsidR="00233C36" w:rsidRPr="004F435B">
        <w:t xml:space="preserve">Lista de lucrări și/sau servicii și/sau echipamente, pe categorii de lucrări cu încadrarea acestora în secțiunea cheltuielilor eligibile/neeligibile (conform </w:t>
      </w:r>
      <w:r w:rsidR="00233C36" w:rsidRPr="000338CB">
        <w:t xml:space="preserve">Modelului H anexă la Ghidul </w:t>
      </w:r>
      <w:r w:rsidR="00417B95" w:rsidRPr="000338CB">
        <w:t>general</w:t>
      </w:r>
      <w:r w:rsidR="00D84B74">
        <w:t>)</w:t>
      </w:r>
      <w:r w:rsidR="00417B95">
        <w:t xml:space="preserve"> </w:t>
      </w:r>
      <w:r w:rsidRPr="004F435B">
        <w:t>şi o listă de dotări, dacă este cazul, evidenţiindu-se cele două tipuri de cheltuieli (eligibile/neeligibile), informaţiile fiind corelate cu bugetul proiectului.</w:t>
      </w:r>
    </w:p>
    <w:p w14:paraId="42DADA5C" w14:textId="7B962838" w:rsidR="007B5340" w:rsidRDefault="008F0ACD" w:rsidP="00233C36">
      <w:pPr>
        <w:pStyle w:val="ListParagraph"/>
        <w:ind w:left="360"/>
      </w:pPr>
      <w:r w:rsidRPr="008F0ACD">
        <w:t>În cazul în care la cererea de finanțare se anexează inclusiv proiectul tehnic (PT), devizul va fi actualizat cu acesta din urmă, iar bugetul cererii de finanțare va fi corelat în acest sens.</w:t>
      </w:r>
    </w:p>
    <w:p w14:paraId="4A91F47D" w14:textId="77777777" w:rsidR="008F0ACD" w:rsidRPr="004F435B" w:rsidRDefault="008F0ACD" w:rsidP="00233C36">
      <w:pPr>
        <w:pStyle w:val="ListParagraph"/>
        <w:ind w:left="360"/>
      </w:pPr>
    </w:p>
    <w:p w14:paraId="155C1FF3" w14:textId="771A311B" w:rsidR="007B5340" w:rsidRDefault="007B5340" w:rsidP="00233C36">
      <w:pPr>
        <w:pStyle w:val="ListParagraph"/>
        <w:ind w:left="360"/>
      </w:pPr>
      <w:r w:rsidRPr="004F435B">
        <w:t>Fundamentarea rezonabilității costurilor</w:t>
      </w:r>
    </w:p>
    <w:p w14:paraId="46A7D5C9" w14:textId="77777777" w:rsidR="003C0E00" w:rsidRPr="004F435B" w:rsidRDefault="003C0E00" w:rsidP="00233C36">
      <w:pPr>
        <w:pStyle w:val="ListParagraph"/>
        <w:ind w:left="360"/>
      </w:pPr>
    </w:p>
    <w:p w14:paraId="5ED090D2" w14:textId="2A241BC0" w:rsidR="007B5340" w:rsidRPr="004F435B" w:rsidRDefault="007B5340" w:rsidP="002C0001">
      <w:pPr>
        <w:pStyle w:val="ListParagraph"/>
        <w:ind w:left="360"/>
      </w:pPr>
      <w:r w:rsidRPr="004F435B">
        <w:t xml:space="preserve">Încadrarea în standarde de cost - Preţurile unitare de referinţă ale lucrărilor /activităţilor prevăzute propuse prin proiect se încadreaza în standardele de cost aferente, conform legislatiei naționale in vigoare. Pentru echipamentele și/sau lucrările pentru care nu există standard de cost se vor prezenta documente justificative care au stat la baza stabilirii costului aferent (minim trei oferte de preț echipamente, liste de cantități și prețuri unitare provenite din surse verificabile și obiective etc.). În acest sens, se va atașa la documentația tehnico-economică </w:t>
      </w:r>
      <w:r w:rsidRPr="000338CB">
        <w:rPr>
          <w:shd w:val="clear" w:color="auto" w:fill="FFFFFF" w:themeFill="background1"/>
        </w:rPr>
        <w:t>o notă asumată de proiectant din care să reiasă încadrarea în standardele de cost</w:t>
      </w:r>
      <w:r w:rsidR="00417B95" w:rsidRPr="000338CB">
        <w:rPr>
          <w:shd w:val="clear" w:color="auto" w:fill="FFFFFF" w:themeFill="background1"/>
        </w:rPr>
        <w:t xml:space="preserve"> </w:t>
      </w:r>
      <w:r w:rsidR="00AF439A">
        <w:t>şi /sau documente justificative pentru costuri; se recom</w:t>
      </w:r>
      <w:r w:rsidR="002C0001">
        <w:t>a</w:t>
      </w:r>
      <w:r w:rsidR="00AF439A">
        <w:t>ndă utilizarea Modelului D 5.1</w:t>
      </w:r>
      <w:r w:rsidR="002C0001" w:rsidRPr="002C0001">
        <w:t xml:space="preserve"> </w:t>
      </w:r>
      <w:r w:rsidR="002C0001">
        <w:t>Notă privind încadrarea în standardele de cost</w:t>
      </w:r>
      <w:r w:rsidR="00AF439A">
        <w:t>, anexă l</w:t>
      </w:r>
      <w:r w:rsidR="0024022F">
        <w:t xml:space="preserve">a ghidul </w:t>
      </w:r>
      <w:r w:rsidR="00AF439A">
        <w:t>specific</w:t>
      </w:r>
    </w:p>
    <w:p w14:paraId="2FC15F8E" w14:textId="37E91290" w:rsidR="003C0E00" w:rsidRPr="004F435B" w:rsidRDefault="00D91B3D" w:rsidP="007B5340">
      <w:pPr>
        <w:pStyle w:val="ListParagraph"/>
        <w:ind w:left="360"/>
      </w:pPr>
      <w:r w:rsidRPr="00D91B3D">
        <w:lastRenderedPageBreak/>
        <w:t>Documentele justificative</w:t>
      </w:r>
      <w:r w:rsidR="007B5340" w:rsidRPr="004F435B">
        <w:t xml:space="preserve"> se includ pe CD-ul ce conține</w:t>
      </w:r>
      <w:r w:rsidR="00765743">
        <w:t xml:space="preserve"> documentația tehnico-economică,</w:t>
      </w:r>
      <w:r w:rsidR="00D7162D" w:rsidRPr="00032C23">
        <w:t xml:space="preserve"> în format PDF, sub semnătura electronică extinsă a reprezentantului legal al solicitantului sau a persoanei împuternicite a acestuia</w:t>
      </w:r>
      <w:r w:rsidR="00BB7DB8">
        <w:t xml:space="preserve"> pentru asumarea conformităţii cu originalul a documentelor</w:t>
      </w:r>
      <w:r w:rsidR="00D7162D" w:rsidRPr="00032C23">
        <w:t>.</w:t>
      </w:r>
    </w:p>
    <w:p w14:paraId="074E6B81" w14:textId="77777777" w:rsidR="007B5340" w:rsidRPr="004F435B" w:rsidRDefault="007B5340" w:rsidP="007B5340">
      <w:pPr>
        <w:pStyle w:val="ListParagraph"/>
        <w:ind w:left="360"/>
      </w:pPr>
      <w:r w:rsidRPr="004F435B">
        <w:t>Responsabilitatea costurilor este a proiectantului, acesta putând menţiona/anexa documentele care au stat la baza fixarii preţurilor unitare din listele de cantităţi/echipamente.</w:t>
      </w:r>
    </w:p>
    <w:p w14:paraId="60F7D782" w14:textId="2AFCC31E" w:rsidR="007B5340" w:rsidRPr="004F435B" w:rsidRDefault="007B5340" w:rsidP="007B5340">
      <w:pPr>
        <w:pStyle w:val="ListParagraph"/>
        <w:ind w:left="360"/>
      </w:pPr>
      <w:r w:rsidRPr="004F435B">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1D283949" w14:textId="77777777" w:rsidR="00550C46" w:rsidRPr="009E0C20" w:rsidRDefault="00550C46" w:rsidP="00F95601">
      <w:pPr>
        <w:pStyle w:val="ListParagraph"/>
        <w:numPr>
          <w:ilvl w:val="0"/>
          <w:numId w:val="22"/>
        </w:numPr>
        <w:rPr>
          <w:b/>
          <w:color w:val="538135" w:themeColor="accent6" w:themeShade="BF"/>
        </w:rPr>
      </w:pPr>
      <w:r w:rsidRPr="004F435B">
        <w:rPr>
          <w:b/>
          <w:color w:val="538135" w:themeColor="accent6" w:themeShade="BF"/>
        </w:rPr>
        <w:t xml:space="preserve">Avizul Ministerului Culturii pentru </w:t>
      </w:r>
      <w:r w:rsidRPr="00661B4E">
        <w:rPr>
          <w:b/>
          <w:color w:val="538135" w:themeColor="accent6" w:themeShade="BF"/>
        </w:rPr>
        <w:t>documentaţia tehnico-economică depusă, în copie</w:t>
      </w:r>
    </w:p>
    <w:p w14:paraId="1736EBAD" w14:textId="77777777" w:rsidR="00550C46" w:rsidRDefault="00550C46" w:rsidP="00FB333D">
      <w:pPr>
        <w:pStyle w:val="ListParagraph"/>
        <w:ind w:left="360"/>
      </w:pPr>
      <w: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0C6F0AFE" w14:textId="5A32FC6C" w:rsidR="00D56D54" w:rsidRDefault="00D56D54" w:rsidP="00FB333D">
      <w:pPr>
        <w:pStyle w:val="ListParagraph"/>
        <w:ind w:left="360"/>
      </w:pPr>
      <w:r>
        <w:t>În situaţia în care se va depune DALI şi PT se vor anexa ambele avize, pentru fiecare tip de documentaţie</w:t>
      </w:r>
      <w:r w:rsidRPr="00D56D54">
        <w:t xml:space="preserve"> tehnico-economică</w:t>
      </w:r>
      <w:r>
        <w:t xml:space="preserve">. Lipsa unui aviz sau existenţa unui aviz nefavorabil va determina respingerea proiectului.  </w:t>
      </w:r>
    </w:p>
    <w:p w14:paraId="5008B31B"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Obligaţia privind folosinţa monumentului istoric, în copie</w:t>
      </w:r>
    </w:p>
    <w:p w14:paraId="43D1FC00" w14:textId="77777777" w:rsidR="00550C46" w:rsidRDefault="00550C46" w:rsidP="00FB333D">
      <w:pPr>
        <w:pStyle w:val="ListParagraph"/>
        <w:ind w:left="360"/>
      </w:pPr>
      <w:r>
        <w:t>Document întocmit în conformitate cu Ordinul nr.2684 din 18 iunie 2003 privind aprobarea Metodologiei de întocmire a Obligaţiei privind folosinţa monumentului istoric şi a conţinutului acesteia, emis de Ministerul Culturii şi Cultelor.</w:t>
      </w:r>
    </w:p>
    <w:p w14:paraId="224EF6E6"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Ordinul de clasare a monumentului istoric emis de ministrul culturii cu  identificarea/marcarea nr. crt/codului LMI/denumirea/localitatea/adresa/datarea, în copie</w:t>
      </w:r>
    </w:p>
    <w:p w14:paraId="4A62A667" w14:textId="77777777" w:rsidR="00550C46" w:rsidRPr="004F435B" w:rsidRDefault="00550C46" w:rsidP="00FB333D">
      <w:pPr>
        <w:pStyle w:val="ListParagraph"/>
        <w:ind w:left="360"/>
      </w:pPr>
      <w:r w:rsidRPr="004F435B">
        <w:t>Pentru dovedirea faptului că obiectivul de patrimoniu, obiect al proiectului propus spre finanţare este clasat şi se află în Lista monumentelor istorice actualizată.</w:t>
      </w:r>
    </w:p>
    <w:p w14:paraId="704A7899" w14:textId="633CB796" w:rsidR="001F362D" w:rsidRDefault="001F362D" w:rsidP="00FB333D">
      <w:pPr>
        <w:pStyle w:val="ListParagraph"/>
        <w:ind w:left="360"/>
      </w:pPr>
      <w:r w:rsidRPr="004F435B">
        <w:t>Este suficientă anexarea paginii/paginilor relevante din document, dacă se poate identifica MO în care a fost publicat Ordinul de clasare.</w:t>
      </w:r>
    </w:p>
    <w:p w14:paraId="3D27314C"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Certificatul de urbanism, în copie </w:t>
      </w:r>
    </w:p>
    <w:p w14:paraId="05C2B052" w14:textId="77777777" w:rsidR="00D84B74" w:rsidRDefault="00753225" w:rsidP="00FB333D">
      <w:pPr>
        <w:pStyle w:val="ListParagraph"/>
        <w:ind w:left="360"/>
      </w:pPr>
      <w:r w:rsidRPr="00753225">
        <w:t xml:space="preserve">Certificatul de urbanism anexat la dosarul cererii de finanţare trebuie să fie cel eliberat pentru proiectul aferent cererii de finanțare depuse și trebuie să fie valabil la data depunerii </w:t>
      </w:r>
      <w:r>
        <w:t>acesteia</w:t>
      </w:r>
      <w:r w:rsidRPr="00753225">
        <w:t>, în caz contrar cererea de finanţare va fi respinsă ca neconformă administrativ</w:t>
      </w:r>
      <w:r>
        <w:t>.</w:t>
      </w:r>
      <w:r w:rsidR="00B43908">
        <w:t xml:space="preserve"> </w:t>
      </w:r>
    </w:p>
    <w:p w14:paraId="053DF1CF" w14:textId="18F2DC7C" w:rsidR="00753225" w:rsidRDefault="00B43908" w:rsidP="00FB333D">
      <w:pPr>
        <w:pStyle w:val="ListParagraph"/>
        <w:ind w:left="360"/>
      </w:pPr>
      <w:r>
        <w:t xml:space="preserve">Certificatul de urbanism va fi însoţit de </w:t>
      </w:r>
      <w:r w:rsidR="00302A98">
        <w:t>avize</w:t>
      </w:r>
      <w:r w:rsidRPr="00B43908">
        <w:t xml:space="preserve"> de principiu privind asigurarea utilităţilor (energie termică şi electrică, gaz metan, apă</w:t>
      </w:r>
      <w:r>
        <w:t xml:space="preserve"> - canal, telecomunicaţii etc.),</w:t>
      </w:r>
      <w:r w:rsidRPr="00B43908">
        <w:t xml:space="preserve"> </w:t>
      </w:r>
      <w:r w:rsidR="008260AB" w:rsidRPr="008260AB">
        <w:t>actul administrativ al autorităţii competente pentru protecţia mediului</w:t>
      </w:r>
      <w:r w:rsidR="008260AB">
        <w:t xml:space="preserve">, </w:t>
      </w:r>
      <w:r w:rsidR="008260AB" w:rsidRPr="008260AB">
        <w:t xml:space="preserve"> alte avize şi acorduri de principiu specifice tipului de intervenţie </w:t>
      </w:r>
      <w:r w:rsidRPr="00B43908">
        <w:t>obţinute până la data depunerii proiectului</w:t>
      </w:r>
      <w:r w:rsidR="008260AB">
        <w:t>. Existenţa şi respectarea prevederilor cuprinse în acestea face parte din analiza conformităţii documentaţiei tehnice (Anexa</w:t>
      </w:r>
      <w:r w:rsidR="005204A7">
        <w:t xml:space="preserve"> 3 DALI);</w:t>
      </w:r>
      <w:r w:rsidR="008260AB">
        <w:t xml:space="preserve"> lipsa unuia dintre acestea nu constituie motiv de respingere a cererii de finanţare.</w:t>
      </w:r>
    </w:p>
    <w:p w14:paraId="0B322EE1" w14:textId="583453A8" w:rsidR="00550C46" w:rsidRDefault="00550C46" w:rsidP="00FB333D">
      <w:pPr>
        <w:pStyle w:val="ListParagraph"/>
        <w:ind w:left="360"/>
      </w:pPr>
      <w:r>
        <w:t xml:space="preserve">Pentru dovedirea maturității pregătirii proiectului se pot anexa la cererea de finanţare și alte documente suplimentare (acolo unde este cazul) care să demonstreze gradul de maturitate al proiectului, de exemplu: </w:t>
      </w:r>
      <w:r w:rsidR="00E9371F" w:rsidRPr="00E9371F">
        <w:t>scrisoarea solicitantului înregistrată la Direcţia Judeţeană/Regională de Protecţia Mediului</w:t>
      </w:r>
      <w:r w:rsidR="00E9371F">
        <w:t xml:space="preserve"> pentru lan</w:t>
      </w:r>
      <w:r w:rsidR="008F0ACD">
        <w:t>s</w:t>
      </w:r>
      <w:r w:rsidR="00E9371F">
        <w:t xml:space="preserve">area procedurii EIA </w:t>
      </w:r>
      <w:r w:rsidR="00E9371F" w:rsidRPr="00E9371F">
        <w:t xml:space="preserve">, a proiectului tehnic, </w:t>
      </w:r>
      <w:r w:rsidR="00E9371F">
        <w:t>A</w:t>
      </w:r>
      <w:r w:rsidR="00E9371F" w:rsidRPr="00E9371F">
        <w:t xml:space="preserve">utorizația de construire </w:t>
      </w:r>
    </w:p>
    <w:p w14:paraId="07B72694"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Decizia etapei de încadrare a proiectului în procedura de evaluare a impactului asupra mediului, emisă de autoritatea pentru protecția mediului  în conformitate cu HG nr. 445/2009 privind evaluarea impactului anumitor proiecte publice şi private asupra mediului, cu modificările şi completările ulterioare, în copie </w:t>
      </w:r>
    </w:p>
    <w:p w14:paraId="43A99334" w14:textId="77777777" w:rsidR="00550C46" w:rsidRDefault="00550C46" w:rsidP="00FB333D">
      <w:pPr>
        <w:pStyle w:val="ListParagraph"/>
        <w:ind w:left="360"/>
      </w:pPr>
      <w:r>
        <w:t>În conformitate cu HG nr. 445/2009 privind evaluarea impactului anumitor proiecte publice şi private asupra mediului, cu modificările şi completările ulterioare, procedura de evaluare a impactului asupra mediului se realizează în etape, după cum urmează:</w:t>
      </w:r>
    </w:p>
    <w:p w14:paraId="5B8117F1" w14:textId="059FBDC0" w:rsidR="00550C46" w:rsidRDefault="00550C46" w:rsidP="00FB333D">
      <w:pPr>
        <w:pStyle w:val="ListParagraph"/>
        <w:ind w:left="360" w:firstLine="348"/>
      </w:pPr>
      <w:r>
        <w:t>a) etapa de încadrare a proiectului în procedura de evaluare a impactului asupra mediului;</w:t>
      </w:r>
    </w:p>
    <w:p w14:paraId="02806188" w14:textId="40346B1B" w:rsidR="00550C46" w:rsidRDefault="00550C46" w:rsidP="00FB333D">
      <w:pPr>
        <w:pStyle w:val="ListParagraph"/>
        <w:ind w:left="360" w:firstLine="348"/>
      </w:pPr>
      <w:r>
        <w:lastRenderedPageBreak/>
        <w:t>b) etapa de definire a domeniului evaluării şi de realizare a raportului privind impactul asupra mediului;</w:t>
      </w:r>
    </w:p>
    <w:p w14:paraId="122A3DE1" w14:textId="35FDC686" w:rsidR="00550C46" w:rsidRDefault="00550C46" w:rsidP="00FB333D">
      <w:pPr>
        <w:pStyle w:val="ListParagraph"/>
        <w:ind w:left="360" w:firstLine="348"/>
      </w:pPr>
      <w:r>
        <w:t>c) etapa de analiză a calităţii raportului privind impactul asupra mediului.</w:t>
      </w:r>
    </w:p>
    <w:p w14:paraId="79949F4D" w14:textId="77777777" w:rsidR="00550C46" w:rsidRDefault="00550C46" w:rsidP="00FB333D">
      <w:pPr>
        <w:pStyle w:val="ListParagraph"/>
        <w:ind w:left="360"/>
      </w:pPr>
      <w:r>
        <w:t>La cererea de finanțare se anexează documentul emis în urma parcurgerii etapei de la litera a) mai sus menționată.</w:t>
      </w:r>
    </w:p>
    <w:p w14:paraId="691A373F" w14:textId="77777777" w:rsidR="00550C46" w:rsidRPr="009E0C20" w:rsidRDefault="00550C46" w:rsidP="00F95601">
      <w:pPr>
        <w:pStyle w:val="ListParagraph"/>
        <w:numPr>
          <w:ilvl w:val="0"/>
          <w:numId w:val="22"/>
        </w:numPr>
        <w:rPr>
          <w:b/>
          <w:color w:val="538135" w:themeColor="accent6" w:themeShade="BF"/>
        </w:rPr>
      </w:pPr>
      <w:r w:rsidRPr="009E0C20">
        <w:rPr>
          <w:b/>
          <w:color w:val="538135" w:themeColor="accent6" w:themeShade="BF"/>
        </w:rPr>
        <w:t>Declaraţie de angajament, în original</w:t>
      </w:r>
    </w:p>
    <w:p w14:paraId="2C6A8B5A" w14:textId="77777777" w:rsidR="00550C46" w:rsidRDefault="00550C46" w:rsidP="00FB333D">
      <w:pPr>
        <w:pStyle w:val="ListParagraph"/>
        <w:ind w:left="360"/>
      </w:pPr>
      <w:r>
        <w:t>Conform Declaraţia de angajament (Model C 5.1)</w:t>
      </w:r>
    </w:p>
    <w:p w14:paraId="0E70D490" w14:textId="77777777" w:rsidR="00550C46" w:rsidRDefault="00550C46" w:rsidP="00FB333D">
      <w:pPr>
        <w:pStyle w:val="ListParagraph"/>
        <w:ind w:left="360"/>
      </w:pPr>
      <w:r>
        <w:t xml:space="preserve">In cazul parteneriatelor, această Declaraţie de angajament se va semna de lider şi fiecare dintre parteneri. </w:t>
      </w:r>
    </w:p>
    <w:p w14:paraId="5EB5F9DC" w14:textId="0E2CBC97" w:rsidR="00550C46" w:rsidRPr="004F435B" w:rsidRDefault="00550C46" w:rsidP="00F95601">
      <w:pPr>
        <w:pStyle w:val="ListParagraph"/>
        <w:numPr>
          <w:ilvl w:val="0"/>
          <w:numId w:val="22"/>
        </w:numPr>
        <w:rPr>
          <w:b/>
          <w:color w:val="538135" w:themeColor="accent6" w:themeShade="BF"/>
        </w:rPr>
      </w:pPr>
      <w:r w:rsidRPr="009E0C20">
        <w:rPr>
          <w:b/>
          <w:color w:val="538135" w:themeColor="accent6" w:themeShade="BF"/>
        </w:rPr>
        <w:t xml:space="preserve">Planul </w:t>
      </w:r>
      <w:r w:rsidRPr="004F435B">
        <w:rPr>
          <w:b/>
          <w:color w:val="538135" w:themeColor="accent6" w:themeShade="BF"/>
        </w:rPr>
        <w:t>de marketing</w:t>
      </w:r>
    </w:p>
    <w:p w14:paraId="47D1D2C0" w14:textId="77777777" w:rsidR="00550C46" w:rsidRPr="004F435B" w:rsidRDefault="00550C46" w:rsidP="00FB333D">
      <w:pPr>
        <w:pStyle w:val="ListParagraph"/>
        <w:ind w:left="360"/>
      </w:pPr>
      <w:r w:rsidRPr="004F435B">
        <w:t>Planul de marketing are scopul de a prezenta modul de valorificare a obiectivului propus spre finanţare şi contribuţia acestuia la dezvoltarea locală.</w:t>
      </w:r>
    </w:p>
    <w:p w14:paraId="578EDB0D" w14:textId="77777777" w:rsidR="00550C46" w:rsidRPr="004F435B" w:rsidRDefault="00550C46" w:rsidP="00FB333D">
      <w:pPr>
        <w:pStyle w:val="ListParagraph"/>
        <w:ind w:left="360"/>
      </w:pPr>
      <w:r w:rsidRPr="004F435B">
        <w:t>Documentul mai sus menţionat trebuie întocmit conform Anexei Plan de marketing (Model E 5.1) prezentată în prezentul Ghid.</w:t>
      </w:r>
    </w:p>
    <w:p w14:paraId="1AC31B91" w14:textId="6B436AEF" w:rsidR="002641F1" w:rsidRPr="004F435B" w:rsidRDefault="002641F1" w:rsidP="002641F1">
      <w:pPr>
        <w:pStyle w:val="ListParagraph"/>
        <w:numPr>
          <w:ilvl w:val="0"/>
          <w:numId w:val="22"/>
        </w:numPr>
        <w:rPr>
          <w:b/>
          <w:color w:val="538135" w:themeColor="accent6" w:themeShade="BF"/>
        </w:rPr>
      </w:pPr>
      <w:r w:rsidRPr="004F435B">
        <w:rPr>
          <w:b/>
          <w:color w:val="538135" w:themeColor="accent6" w:themeShade="BF"/>
        </w:rPr>
        <w:t>Anexa analiza şi previziunea financiară - Machete financiare 5.1 (conform model pentru diferite tipuri de solicitanţi), inclusiv model de calcul proiecte generatoare de venit – metoda „funding gap”</w:t>
      </w:r>
    </w:p>
    <w:p w14:paraId="3AB52B0A" w14:textId="667A8696" w:rsidR="00590353" w:rsidRDefault="00DE51F4" w:rsidP="00FB333D">
      <w:pPr>
        <w:pStyle w:val="ListParagraph"/>
        <w:ind w:left="360"/>
      </w:pPr>
      <w:r>
        <w:t xml:space="preserve">Macheta financiară se va completa cu  informaţii relevante cu privire la aspectele financiare, va fi semnată pe fiecare pagină şi va fi inclusă pe CD, </w:t>
      </w:r>
      <w:r w:rsidRPr="00DE51F4">
        <w:t xml:space="preserve">în format </w:t>
      </w:r>
      <w:r w:rsidR="00D14F8F">
        <w:t>EXCEL</w:t>
      </w:r>
      <w:r>
        <w:t>, editabil,</w:t>
      </w:r>
      <w:r w:rsidRPr="00DE51F4">
        <w:t xml:space="preserve"> precum și scanată</w:t>
      </w:r>
      <w:r>
        <w:t>,</w:t>
      </w:r>
      <w:r w:rsidRPr="00DE51F4">
        <w:t xml:space="preserve"> format </w:t>
      </w:r>
      <w:r>
        <w:t xml:space="preserve">PDF. </w:t>
      </w:r>
      <w:r w:rsidRPr="00DE51F4">
        <w:t>Aceasta nu va fi an</w:t>
      </w:r>
      <w:r>
        <w:t>exă la contractul de finanțare dar</w:t>
      </w:r>
      <w:r w:rsidRPr="00DE51F4">
        <w:t xml:space="preserve"> se va atașa la dosarul administrativ</w:t>
      </w:r>
      <w:r>
        <w:t xml:space="preserve"> al proiectului.</w:t>
      </w:r>
    </w:p>
    <w:p w14:paraId="34446D6F" w14:textId="4D5F451F" w:rsidR="00262CF5" w:rsidRDefault="00262CF5" w:rsidP="00F067D9">
      <w:pPr>
        <w:pStyle w:val="Heading2"/>
      </w:pPr>
      <w:bookmarkStart w:id="34" w:name="_Toc445907785"/>
      <w:r w:rsidRPr="00262CF5">
        <w:t>In etapa de contractare</w:t>
      </w:r>
      <w:bookmarkEnd w:id="34"/>
    </w:p>
    <w:p w14:paraId="2CE6FD4D" w14:textId="6C0D390E" w:rsidR="00262CF5" w:rsidRDefault="00262CF5" w:rsidP="00262CF5">
      <w:r w:rsidRPr="00262CF5">
        <w:t>In cadrul acestei etape solicitanţii trebuie să pună la dispoziţia OI/AMPOR următoarele documente:</w:t>
      </w:r>
    </w:p>
    <w:p w14:paraId="2F01CDF2" w14:textId="59FE9814" w:rsidR="00362399" w:rsidRPr="00362399" w:rsidRDefault="00262CF5" w:rsidP="00262CF5">
      <w:pPr>
        <w:pStyle w:val="ListParagraph"/>
        <w:numPr>
          <w:ilvl w:val="0"/>
          <w:numId w:val="25"/>
        </w:numPr>
      </w:pPr>
      <w:r w:rsidRPr="00362399">
        <w:rPr>
          <w:b/>
          <w:color w:val="538135" w:themeColor="accent6" w:themeShade="BF"/>
        </w:rPr>
        <w:t>Certificat de atestare fiscală, referitor la obligațiile de plată la bugetul local și bugetul de stat</w:t>
      </w:r>
      <w:r w:rsidR="00A93627">
        <w:rPr>
          <w:b/>
          <w:color w:val="538135" w:themeColor="accent6" w:themeShade="BF"/>
        </w:rPr>
        <w:t>, în original</w:t>
      </w:r>
      <w:r w:rsidR="00362399" w:rsidRPr="00362399">
        <w:rPr>
          <w:b/>
          <w:color w:val="538135" w:themeColor="accent6" w:themeShade="BF"/>
        </w:rPr>
        <w:t xml:space="preserve"> </w:t>
      </w:r>
    </w:p>
    <w:p w14:paraId="6E8B60CE" w14:textId="7346837E" w:rsidR="00262CF5" w:rsidRPr="00990447" w:rsidRDefault="00262CF5" w:rsidP="00362399">
      <w:pPr>
        <w:pStyle w:val="ListParagraph"/>
        <w:ind w:left="360"/>
      </w:pPr>
      <w:r>
        <w:t xml:space="preserve">Certificatul de atestare fiscală trebuie să fie în termen de valabilitate şi trebuie să dovedească faptul că solicitantul a achitat obligaţiile de plată nete către bugetul de stat și respectiv bugetul </w:t>
      </w:r>
      <w:r w:rsidRPr="00990447">
        <w:t>local în ultimul an calendaristic / în ultimile 6 luni, în cuantumul stabilit de legislaţia în vigoare.</w:t>
      </w:r>
    </w:p>
    <w:p w14:paraId="740DB1A0" w14:textId="77777777" w:rsidR="00262CF5" w:rsidRPr="00990447" w:rsidRDefault="00262CF5" w:rsidP="00262CF5">
      <w:pPr>
        <w:pStyle w:val="ListParagraph"/>
        <w:ind w:left="360"/>
      </w:pPr>
      <w:r w:rsidRPr="00990447">
        <w:t>În cazul parteneriatelor toţi membrii parteneriatului vor prezenta acest document.</w:t>
      </w:r>
    </w:p>
    <w:p w14:paraId="39CE5134" w14:textId="000462E3" w:rsidR="00362399" w:rsidRPr="00990447" w:rsidRDefault="00362399" w:rsidP="00262CF5">
      <w:pPr>
        <w:pStyle w:val="ListParagraph"/>
        <w:numPr>
          <w:ilvl w:val="0"/>
          <w:numId w:val="25"/>
        </w:numPr>
      </w:pPr>
      <w:r w:rsidRPr="00990447">
        <w:rPr>
          <w:b/>
          <w:color w:val="538135" w:themeColor="accent6" w:themeShade="BF"/>
        </w:rPr>
        <w:t>Certificat de cazier fiscal</w:t>
      </w:r>
      <w:r w:rsidR="00A93627">
        <w:rPr>
          <w:b/>
          <w:color w:val="538135" w:themeColor="accent6" w:themeShade="BF"/>
        </w:rPr>
        <w:t>, în original</w:t>
      </w:r>
      <w:r w:rsidRPr="00990447">
        <w:rPr>
          <w:b/>
          <w:color w:val="538135" w:themeColor="accent6" w:themeShade="BF"/>
        </w:rPr>
        <w:t xml:space="preserve"> </w:t>
      </w:r>
    </w:p>
    <w:p w14:paraId="1A089D93" w14:textId="6E92DE6F" w:rsidR="00362399" w:rsidRPr="00990447" w:rsidRDefault="00362399" w:rsidP="00362399">
      <w:pPr>
        <w:pStyle w:val="ListParagraph"/>
        <w:ind w:left="360"/>
      </w:pPr>
      <w:r w:rsidRPr="00990447">
        <w:t>Certificatul de cazier fiscal trebuie să fie în termen de valabilitate.</w:t>
      </w:r>
    </w:p>
    <w:p w14:paraId="34B7144F" w14:textId="7C7BFA5D" w:rsidR="00362399" w:rsidRPr="00990447" w:rsidRDefault="00362399" w:rsidP="00362399">
      <w:pPr>
        <w:pStyle w:val="ListParagraph"/>
        <w:ind w:left="360"/>
      </w:pPr>
      <w:r w:rsidRPr="00990447">
        <w:t>În cazul parteneriatelor toţi membrii parteneriatului vor prezenta acest document.</w:t>
      </w:r>
    </w:p>
    <w:p w14:paraId="39E3E35F" w14:textId="3FA38734" w:rsidR="00262CF5" w:rsidRPr="00990447" w:rsidRDefault="00262CF5" w:rsidP="00A93627">
      <w:pPr>
        <w:pStyle w:val="ListParagraph"/>
        <w:numPr>
          <w:ilvl w:val="0"/>
          <w:numId w:val="25"/>
        </w:numPr>
        <w:rPr>
          <w:b/>
          <w:color w:val="538135" w:themeColor="accent6" w:themeShade="BF"/>
        </w:rPr>
      </w:pPr>
      <w:r w:rsidRPr="00990447">
        <w:rPr>
          <w:b/>
          <w:color w:val="538135" w:themeColor="accent6" w:themeShade="BF"/>
        </w:rPr>
        <w:t xml:space="preserve">Acordul de parteneriat revizuit, dacă au intervenit modificări </w:t>
      </w:r>
      <w:r w:rsidR="00041CB5" w:rsidRPr="00990447">
        <w:rPr>
          <w:b/>
          <w:color w:val="538135" w:themeColor="accent6" w:themeShade="BF"/>
        </w:rPr>
        <w:t xml:space="preserve">precum şi hotărârile de aprobare ale </w:t>
      </w:r>
      <w:r w:rsidR="00625A85" w:rsidRPr="00990447">
        <w:rPr>
          <w:b/>
          <w:color w:val="538135" w:themeColor="accent6" w:themeShade="BF"/>
        </w:rPr>
        <w:t>A</w:t>
      </w:r>
      <w:r w:rsidR="00041CB5" w:rsidRPr="00990447">
        <w:rPr>
          <w:b/>
          <w:color w:val="538135" w:themeColor="accent6" w:themeShade="BF"/>
        </w:rPr>
        <w:t>cordului</w:t>
      </w:r>
      <w:r w:rsidR="00625A85" w:rsidRPr="00990447">
        <w:rPr>
          <w:b/>
          <w:color w:val="538135" w:themeColor="accent6" w:themeShade="BF"/>
        </w:rPr>
        <w:t xml:space="preserve">  de parteneriat</w:t>
      </w:r>
      <w:r w:rsidR="00A93627">
        <w:rPr>
          <w:b/>
          <w:color w:val="538135" w:themeColor="accent6" w:themeShade="BF"/>
        </w:rPr>
        <w:t xml:space="preserve">, </w:t>
      </w:r>
      <w:r w:rsidR="00041CB5" w:rsidRPr="00990447">
        <w:rPr>
          <w:b/>
          <w:color w:val="538135" w:themeColor="accent6" w:themeShade="BF"/>
        </w:rPr>
        <w:t xml:space="preserve"> </w:t>
      </w:r>
      <w:r w:rsidR="00A93627" w:rsidRPr="00A93627">
        <w:rPr>
          <w:b/>
          <w:color w:val="538135" w:themeColor="accent6" w:themeShade="BF"/>
        </w:rPr>
        <w:t>în copie conform</w:t>
      </w:r>
      <w:r w:rsidR="00FA5052">
        <w:rPr>
          <w:b/>
          <w:color w:val="538135" w:themeColor="accent6" w:themeShade="BF"/>
        </w:rPr>
        <w:t>ă</w:t>
      </w:r>
      <w:r w:rsidR="00A93627" w:rsidRPr="00A93627">
        <w:rPr>
          <w:b/>
          <w:color w:val="538135" w:themeColor="accent6" w:themeShade="BF"/>
        </w:rPr>
        <w:t xml:space="preserve"> cu originalul</w:t>
      </w:r>
    </w:p>
    <w:p w14:paraId="097A1EB5" w14:textId="4EF43071" w:rsidR="00262CF5" w:rsidRPr="00990447" w:rsidRDefault="00262CF5" w:rsidP="00F95601">
      <w:pPr>
        <w:pStyle w:val="ListParagraph"/>
        <w:numPr>
          <w:ilvl w:val="0"/>
          <w:numId w:val="25"/>
        </w:numPr>
        <w:rPr>
          <w:b/>
          <w:color w:val="538135" w:themeColor="accent6" w:themeShade="BF"/>
        </w:rPr>
      </w:pPr>
      <w:r w:rsidRPr="00990447">
        <w:rPr>
          <w:b/>
          <w:color w:val="538135" w:themeColor="accent6" w:themeShade="BF"/>
        </w:rPr>
        <w:t>Declarației de eligibilitate actualizată</w:t>
      </w:r>
      <w:r w:rsidR="00A93627">
        <w:rPr>
          <w:b/>
          <w:color w:val="538135" w:themeColor="accent6" w:themeShade="BF"/>
        </w:rPr>
        <w:t>, în original</w:t>
      </w:r>
      <w:r w:rsidRPr="00990447">
        <w:rPr>
          <w:b/>
          <w:color w:val="538135" w:themeColor="accent6" w:themeShade="BF"/>
        </w:rPr>
        <w:t xml:space="preserve"> </w:t>
      </w:r>
    </w:p>
    <w:p w14:paraId="5BB62BD0" w14:textId="6726ACB7" w:rsidR="00262CF5" w:rsidRPr="009E0C20" w:rsidRDefault="00262CF5" w:rsidP="00F95601">
      <w:pPr>
        <w:pStyle w:val="ListParagraph"/>
        <w:numPr>
          <w:ilvl w:val="0"/>
          <w:numId w:val="25"/>
        </w:numPr>
        <w:rPr>
          <w:b/>
          <w:color w:val="538135" w:themeColor="accent6" w:themeShade="BF"/>
        </w:rPr>
      </w:pPr>
      <w:r w:rsidRPr="00990447">
        <w:rPr>
          <w:b/>
          <w:color w:val="538135" w:themeColor="accent6" w:themeShade="BF"/>
        </w:rPr>
        <w:t>Declaraţia reprezentantului legal prin care se certifică faptul că pe parcursul procesului de evaluare şi selecţie au fost/nu au fost înregistrate modificări asupra</w:t>
      </w:r>
      <w:r w:rsidRPr="009E0C20">
        <w:rPr>
          <w:b/>
          <w:color w:val="538135" w:themeColor="accent6" w:themeShade="BF"/>
        </w:rPr>
        <w:t xml:space="preserve"> unora sau a tuturor documentelor depuse la cererea de finanţare (acolo unde este cazul)</w:t>
      </w:r>
      <w:r w:rsidR="00E47B71">
        <w:rPr>
          <w:b/>
          <w:color w:val="538135" w:themeColor="accent6" w:themeShade="BF"/>
        </w:rPr>
        <w:t xml:space="preserve"> – </w:t>
      </w:r>
      <w:r w:rsidR="00E47B71" w:rsidRPr="007A7C89">
        <w:rPr>
          <w:b/>
          <w:color w:val="538135" w:themeColor="accent6" w:themeShade="BF"/>
          <w:shd w:val="clear" w:color="auto" w:fill="FFFFFF" w:themeFill="background1"/>
        </w:rPr>
        <w:t>Anexa Model G</w:t>
      </w:r>
      <w:r w:rsidR="00E47B71">
        <w:rPr>
          <w:b/>
          <w:color w:val="538135" w:themeColor="accent6" w:themeShade="BF"/>
        </w:rPr>
        <w:t xml:space="preserve"> din Ghidul general</w:t>
      </w:r>
      <w:r w:rsidR="00A93627">
        <w:rPr>
          <w:b/>
          <w:color w:val="538135" w:themeColor="accent6" w:themeShade="BF"/>
        </w:rPr>
        <w:t>, în original</w:t>
      </w:r>
    </w:p>
    <w:p w14:paraId="19C6BC43" w14:textId="32592F82" w:rsidR="00262CF5" w:rsidRPr="009E0C20" w:rsidRDefault="00262CF5" w:rsidP="00FA5052">
      <w:pPr>
        <w:pStyle w:val="ListParagraph"/>
        <w:numPr>
          <w:ilvl w:val="0"/>
          <w:numId w:val="25"/>
        </w:numPr>
        <w:rPr>
          <w:b/>
          <w:color w:val="538135" w:themeColor="accent6" w:themeShade="BF"/>
        </w:rPr>
      </w:pPr>
      <w:r w:rsidRPr="009E0C20">
        <w:rPr>
          <w:b/>
          <w:color w:val="538135" w:themeColor="accent6" w:themeShade="BF"/>
        </w:rPr>
        <w:t>Acte constitutive/statut ale solicitantului şi/sau partenerilor, dacă există modificări</w:t>
      </w:r>
      <w:r w:rsidR="00A93627">
        <w:rPr>
          <w:b/>
          <w:color w:val="538135" w:themeColor="accent6" w:themeShade="BF"/>
        </w:rPr>
        <w:t>, în copie</w:t>
      </w:r>
      <w:r w:rsidR="00FA5052">
        <w:rPr>
          <w:b/>
          <w:color w:val="538135" w:themeColor="accent6" w:themeShade="BF"/>
        </w:rPr>
        <w:t xml:space="preserve"> </w:t>
      </w:r>
      <w:r w:rsidR="00FA5052" w:rsidRPr="00FA5052">
        <w:rPr>
          <w:b/>
          <w:color w:val="538135" w:themeColor="accent6" w:themeShade="BF"/>
        </w:rPr>
        <w:t>conformă cu originalul</w:t>
      </w:r>
    </w:p>
    <w:p w14:paraId="0E6ED04A" w14:textId="22805004" w:rsidR="00262CF5" w:rsidRPr="009E0C20" w:rsidRDefault="00262CF5" w:rsidP="00A93627">
      <w:pPr>
        <w:pStyle w:val="ListParagraph"/>
        <w:numPr>
          <w:ilvl w:val="0"/>
          <w:numId w:val="25"/>
        </w:numPr>
        <w:rPr>
          <w:b/>
          <w:color w:val="538135" w:themeColor="accent6" w:themeShade="BF"/>
        </w:rPr>
      </w:pPr>
      <w:r w:rsidRPr="009E0C20">
        <w:rPr>
          <w:b/>
          <w:color w:val="538135" w:themeColor="accent6" w:themeShade="BF"/>
        </w:rPr>
        <w:t>Actualizări ale documentelor referitoare la proprietatea/administrarea/concesiunea obiectivului de patrimoniu şi/sau terenului, dacă este cazul</w:t>
      </w:r>
      <w:r w:rsidR="00A93627">
        <w:rPr>
          <w:b/>
          <w:color w:val="538135" w:themeColor="accent6" w:themeShade="BF"/>
        </w:rPr>
        <w:t>,</w:t>
      </w:r>
      <w:r w:rsidR="00A93627" w:rsidRPr="00A93627">
        <w:rPr>
          <w:b/>
          <w:color w:val="538135" w:themeColor="accent6" w:themeShade="BF"/>
        </w:rPr>
        <w:t xml:space="preserve"> în copie conform</w:t>
      </w:r>
      <w:r w:rsidR="00FA5052">
        <w:rPr>
          <w:b/>
          <w:color w:val="538135" w:themeColor="accent6" w:themeShade="BF"/>
        </w:rPr>
        <w:t>ă</w:t>
      </w:r>
      <w:r w:rsidR="00A93627" w:rsidRPr="00A93627">
        <w:rPr>
          <w:b/>
          <w:color w:val="538135" w:themeColor="accent6" w:themeShade="BF"/>
        </w:rPr>
        <w:t xml:space="preserve"> cu originalul</w:t>
      </w:r>
    </w:p>
    <w:p w14:paraId="4E215A8B" w14:textId="77777777" w:rsidR="00262CF5" w:rsidRDefault="00262CF5" w:rsidP="00262CF5">
      <w:pPr>
        <w:pStyle w:val="ListParagraph"/>
        <w:ind w:left="360"/>
      </w:pPr>
      <w:r>
        <w:t>În cazul în care sunt modificări asupra documentelor privind dreptul de proprietate/concesiune/administrare ce pot afecta eligibilitatea și implementarea proiectului, acestea se vor anexa la documentația de contractare.  Aceste documente pot fi acte adiționale la contractele de concesiune.</w:t>
      </w:r>
    </w:p>
    <w:p w14:paraId="709B667A" w14:textId="7A807A32" w:rsidR="00262CF5" w:rsidRPr="00CA04A5" w:rsidRDefault="00262CF5" w:rsidP="00262CF5">
      <w:pPr>
        <w:pStyle w:val="ListParagraph"/>
        <w:ind w:left="360"/>
      </w:pPr>
      <w:r>
        <w:lastRenderedPageBreak/>
        <w:t xml:space="preserve">De asemenea, se vor solicita Extrase de Carte funciară </w:t>
      </w:r>
      <w:r w:rsidRPr="00D0562B">
        <w:rPr>
          <w:b/>
        </w:rPr>
        <w:t>actualizate</w:t>
      </w:r>
      <w:r w:rsidR="00A93627">
        <w:t>,</w:t>
      </w:r>
      <w:r>
        <w:t xml:space="preserve"> emise cu maxim 30 de zile înainte</w:t>
      </w:r>
      <w:r w:rsidR="00D03766">
        <w:t xml:space="preserve"> de data</w:t>
      </w:r>
      <w:r>
        <w:t xml:space="preserve"> depunerii documentelor la sediul ADR pentru dovedirea îndeplinirii criteriilor de </w:t>
      </w:r>
      <w:r w:rsidRPr="00CA04A5">
        <w:t>eligibilitate la momentul contractării.</w:t>
      </w:r>
    </w:p>
    <w:p w14:paraId="5F4E605A" w14:textId="4227CEE0" w:rsidR="003323D3" w:rsidRPr="00CA04A5" w:rsidRDefault="003323D3" w:rsidP="003323D3">
      <w:pPr>
        <w:pStyle w:val="ListParagraph"/>
        <w:numPr>
          <w:ilvl w:val="0"/>
          <w:numId w:val="25"/>
        </w:numPr>
        <w:rPr>
          <w:b/>
          <w:bCs/>
          <w:color w:val="538135" w:themeColor="accent6" w:themeShade="BF"/>
        </w:rPr>
      </w:pPr>
      <w:r w:rsidRPr="00CA04A5">
        <w:rPr>
          <w:b/>
          <w:bCs/>
          <w:color w:val="538135" w:themeColor="accent6" w:themeShade="BF"/>
        </w:rPr>
        <w:t>Plan de situație a imobilelor - planşă pe suport topografic vizat de Oficiul de cadastru și publicitate imobliară teritorial, întocmit în conformitate cu prevederile Legii 50/1991 cu modificările și completările ulterioare</w:t>
      </w:r>
      <w:r w:rsidRPr="00CA04A5">
        <w:rPr>
          <w:color w:val="538135" w:themeColor="accent6" w:themeShade="BF"/>
        </w:rPr>
        <w:t xml:space="preserve"> </w:t>
      </w:r>
      <w:r w:rsidRPr="00CA04A5">
        <w:rPr>
          <w:b/>
          <w:bCs/>
          <w:color w:val="538135" w:themeColor="accent6" w:themeShade="BF"/>
        </w:rPr>
        <w:t>, în copie conformă cu originalul.</w:t>
      </w:r>
    </w:p>
    <w:p w14:paraId="647FB0D7" w14:textId="0C3843C4" w:rsidR="003323D3" w:rsidRPr="00CA04A5" w:rsidRDefault="003323D3" w:rsidP="003323D3">
      <w:pPr>
        <w:pStyle w:val="ListParagraph"/>
        <w:ind w:left="360"/>
        <w:rPr>
          <w:bCs/>
        </w:rPr>
      </w:pPr>
      <w:r w:rsidRPr="00CA04A5">
        <w:rPr>
          <w:bCs/>
        </w:rPr>
        <w:t xml:space="preserve">Documentul va avea obligatoriu cu viza Oficiului de cadastru și publicitate imobiliară.  </w:t>
      </w:r>
    </w:p>
    <w:p w14:paraId="061F7912" w14:textId="56886C57" w:rsidR="003323D3" w:rsidRPr="00CA04A5" w:rsidRDefault="003323D3" w:rsidP="003323D3">
      <w:pPr>
        <w:pStyle w:val="ListParagraph"/>
        <w:ind w:left="360"/>
        <w:rPr>
          <w:bCs/>
          <w:color w:val="538135" w:themeColor="accent6" w:themeShade="BF"/>
        </w:rPr>
      </w:pPr>
      <w:r w:rsidRPr="00CA04A5">
        <w:rPr>
          <w:bCs/>
        </w:rPr>
        <w:t>Acest document se solicită doar pentru proiectele ce presupun lucrări pentru care este necesară obținerea Autorizației de construire.</w:t>
      </w:r>
    </w:p>
    <w:p w14:paraId="56AA996E" w14:textId="0AFC28DC" w:rsidR="00262CF5" w:rsidRPr="009E0C20" w:rsidRDefault="00262CF5" w:rsidP="00F95601">
      <w:pPr>
        <w:pStyle w:val="ListParagraph"/>
        <w:numPr>
          <w:ilvl w:val="0"/>
          <w:numId w:val="25"/>
        </w:numPr>
        <w:rPr>
          <w:b/>
          <w:color w:val="538135" w:themeColor="accent6" w:themeShade="BF"/>
        </w:rPr>
      </w:pPr>
      <w:r w:rsidRPr="00CA04A5">
        <w:rPr>
          <w:b/>
          <w:color w:val="538135" w:themeColor="accent6" w:themeShade="BF"/>
        </w:rPr>
        <w:t>Hotărârea de aprobare a proiectului în conformitate</w:t>
      </w:r>
      <w:r w:rsidRPr="009E0C20">
        <w:rPr>
          <w:b/>
          <w:color w:val="538135" w:themeColor="accent6" w:themeShade="BF"/>
        </w:rPr>
        <w:t xml:space="preserve"> cu ultima forma a bugetului rezultat în urma etapei de evaluare şi selecţie</w:t>
      </w:r>
    </w:p>
    <w:p w14:paraId="78358B2A" w14:textId="77777777" w:rsidR="00262CF5" w:rsidRDefault="00262CF5" w:rsidP="00F95601">
      <w:pPr>
        <w:pStyle w:val="ListParagraph"/>
        <w:numPr>
          <w:ilvl w:val="1"/>
          <w:numId w:val="25"/>
        </w:numPr>
      </w:pPr>
      <w:r>
        <w:t xml:space="preserve">pentru unităţi administrativ teritoriale: Hotărârea Consiliului local / Consiliului Judeţean / Consiliile Locale ale sectoarelor Municipiului Bucureşti / Consiliului General al Municipiului Bucureşti de aprobare a proiectului,  a cheltuielilor legate de proiect şi a Acordului de parteneriat (dacă este cazul) </w:t>
      </w:r>
    </w:p>
    <w:p w14:paraId="3928BAF3" w14:textId="77777777" w:rsidR="00262CF5" w:rsidRDefault="00262CF5" w:rsidP="00F95601">
      <w:pPr>
        <w:pStyle w:val="ListParagraph"/>
        <w:numPr>
          <w:ilvl w:val="1"/>
          <w:numId w:val="25"/>
        </w:numPr>
      </w:pPr>
      <w:r>
        <w:t>pentru autorităţi ale administraţiei centrale : Ordin / hotărâre/ decizie de aprobare a proiectului şi a cheltuielilor legate de proiect şi a Acordului de parteneriat emise de ordonatorul principal de credite (dacă este cazul)</w:t>
      </w:r>
    </w:p>
    <w:p w14:paraId="6A98DD4F" w14:textId="77777777" w:rsidR="00262CF5" w:rsidRDefault="00262CF5" w:rsidP="00F95601">
      <w:pPr>
        <w:pStyle w:val="ListParagraph"/>
        <w:numPr>
          <w:ilvl w:val="1"/>
          <w:numId w:val="25"/>
        </w:numPr>
      </w:pPr>
      <w:r>
        <w:t xml:space="preserve">pentru unităţi de cult : Hotărârea organelor  de conducere a unităţii de cult, de aprobare a proiectului şi a cheltuielilor legate de proiect şi a Acordului de parteneriat (dacă este cazul), în conformitate cu prevederile statutelor sau canoanelor cultelor recunoscute în România </w:t>
      </w:r>
    </w:p>
    <w:p w14:paraId="056F0229" w14:textId="77777777" w:rsidR="00262CF5" w:rsidRDefault="00262CF5" w:rsidP="00F95601">
      <w:pPr>
        <w:pStyle w:val="ListParagraph"/>
        <w:numPr>
          <w:ilvl w:val="1"/>
          <w:numId w:val="25"/>
        </w:numPr>
      </w:pPr>
      <w:r>
        <w:t>pentru ONG-uri: Hotărârea Adunării Generale a Asociaţilor / Consiliului Director de aprobare a proiectului,  a cheltuielilor legate de proiect şi a Acordului de parteneriat (unde este cazul).</w:t>
      </w:r>
    </w:p>
    <w:p w14:paraId="065E56C9" w14:textId="71C8EDA6" w:rsidR="00262CF5" w:rsidRPr="00990447" w:rsidRDefault="00262CF5" w:rsidP="00262CF5">
      <w:pPr>
        <w:pStyle w:val="ListParagraph"/>
        <w:ind w:left="360"/>
      </w:pPr>
      <w:r>
        <w:t xml:space="preserve">În hotărârile menţionate, trebuie să fie incluse toate cheltuielile pe care solicitantul trebuie să le asigure </w:t>
      </w:r>
      <w:r w:rsidRPr="00990447">
        <w:t>pentru implementarea proiectului (contribuţia la cheltuielile eligibile, cheltuielile neeligibile şi conexe, dacă este cazul), inclusiv asigurarea resurselor financiare necesare implementării optime a proiectului în condiţiile rambursării/decontării ulterioare a cheltuielilor din instrumente structurale.</w:t>
      </w:r>
    </w:p>
    <w:p w14:paraId="1665E191" w14:textId="4259AB7E" w:rsidR="003D4058" w:rsidRDefault="003D4058" w:rsidP="003D4058">
      <w:pPr>
        <w:pStyle w:val="ListParagraph"/>
        <w:numPr>
          <w:ilvl w:val="0"/>
          <w:numId w:val="25"/>
        </w:numPr>
        <w:rPr>
          <w:b/>
          <w:color w:val="538135" w:themeColor="accent6" w:themeShade="BF"/>
        </w:rPr>
      </w:pPr>
      <w:r w:rsidRPr="00990447">
        <w:rPr>
          <w:b/>
          <w:color w:val="538135" w:themeColor="accent6" w:themeShade="BF"/>
        </w:rPr>
        <w:t>Modificări asupra Devizului general în conformitate cu ultima forma a bugetului rezultat în urma etapei de evaluare și selecție, dacă este cazul</w:t>
      </w:r>
    </w:p>
    <w:p w14:paraId="08D7A43D" w14:textId="49A330AD" w:rsidR="003D4058" w:rsidRPr="00990447" w:rsidRDefault="003D4058" w:rsidP="003D4058">
      <w:pPr>
        <w:pStyle w:val="ListParagraph"/>
        <w:numPr>
          <w:ilvl w:val="0"/>
          <w:numId w:val="25"/>
        </w:numPr>
        <w:rPr>
          <w:b/>
          <w:color w:val="538135" w:themeColor="accent6" w:themeShade="BF"/>
        </w:rPr>
      </w:pPr>
      <w:r w:rsidRPr="00990447">
        <w:rPr>
          <w:b/>
          <w:color w:val="538135" w:themeColor="accent6" w:themeShade="BF"/>
        </w:rPr>
        <w:t xml:space="preserve">Alte documente actualizate, dacă este </w:t>
      </w:r>
      <w:r w:rsidRPr="00E715B0">
        <w:rPr>
          <w:b/>
          <w:color w:val="538135" w:themeColor="accent6" w:themeShade="BF"/>
        </w:rPr>
        <w:t>cazul</w:t>
      </w:r>
      <w:r w:rsidR="00644150" w:rsidRPr="00E715B0">
        <w:rPr>
          <w:b/>
          <w:color w:val="538135" w:themeColor="accent6" w:themeShade="BF"/>
        </w:rPr>
        <w:t xml:space="preserve"> (de exemplu: documente statutare)</w:t>
      </w:r>
      <w:r w:rsidRPr="00E715B0">
        <w:rPr>
          <w:b/>
          <w:color w:val="538135" w:themeColor="accent6" w:themeShade="BF"/>
        </w:rPr>
        <w:t>.</w:t>
      </w:r>
    </w:p>
    <w:p w14:paraId="39C7EFA2" w14:textId="6ECD1893" w:rsidR="007A3036" w:rsidRDefault="00835114" w:rsidP="00F067D9">
      <w:pPr>
        <w:pStyle w:val="Heading1"/>
      </w:pPr>
      <w:bookmarkStart w:id="35" w:name="_Toc445907786"/>
      <w:r w:rsidRPr="00990447">
        <w:t>Procesul de evaluare, selecție</w:t>
      </w:r>
      <w:r>
        <w:t xml:space="preserve"> și contractare a proiectelor</w:t>
      </w:r>
      <w:bookmarkEnd w:id="35"/>
    </w:p>
    <w:p w14:paraId="4357269E" w14:textId="313C7BC4" w:rsidR="0041172D" w:rsidRDefault="0041172D" w:rsidP="00F067D9">
      <w:pPr>
        <w:pStyle w:val="Heading2"/>
      </w:pPr>
      <w:bookmarkStart w:id="36" w:name="_Toc445907787"/>
      <w:r w:rsidRPr="0041172D">
        <w:t>Cum se realizează  procesul de evaluare și selecție a proiectelor?</w:t>
      </w:r>
      <w:bookmarkEnd w:id="36"/>
    </w:p>
    <w:p w14:paraId="4EF1CE57" w14:textId="7F61AAF9" w:rsidR="00220438" w:rsidRDefault="0041172D" w:rsidP="0041172D">
      <w:r w:rsidRPr="0041172D">
        <w:t>Ulterior depunerii, cererile de finanțare vor intra intr-un sistem competitiv de verificare, evaluare și selecție în urma căruia vor fi finanțate doar proiectele care întrunesc toate condițiile de eligibilitate și care în urma evaluării tehnice și financiare se încadrează în alocarea apelului respectiv de proiecte.</w:t>
      </w:r>
    </w:p>
    <w:p w14:paraId="60E9180D" w14:textId="51C57B2F" w:rsidR="0041172D" w:rsidRDefault="0041172D" w:rsidP="00F067D9">
      <w:pPr>
        <w:pStyle w:val="Heading2"/>
      </w:pPr>
      <w:bookmarkStart w:id="37" w:name="_Toc445907788"/>
      <w:r w:rsidRPr="0041172D">
        <w:t>Care sunt etapele procesului de evaluare, selecție și contractare a proiectelor?</w:t>
      </w:r>
      <w:bookmarkEnd w:id="37"/>
    </w:p>
    <w:p w14:paraId="103EC893" w14:textId="77777777" w:rsidR="0041172D" w:rsidRDefault="0041172D" w:rsidP="0041172D">
      <w:r>
        <w:t>Etapele sistemului de evaluare, selecție și contractare sunt cele detaliate în cadrul secțiunea 8  din cadrul Ghidului general.</w:t>
      </w:r>
    </w:p>
    <w:p w14:paraId="72581807" w14:textId="77777777" w:rsidR="0041172D" w:rsidRDefault="0041172D" w:rsidP="00DC52B6">
      <w:pPr>
        <w:pStyle w:val="Criteriu"/>
      </w:pPr>
      <w:r>
        <w:lastRenderedPageBreak/>
        <w:t>Conformitate administrativă și eligibilitate</w:t>
      </w:r>
    </w:p>
    <w:p w14:paraId="3B4283EA" w14:textId="77777777" w:rsidR="0041172D" w:rsidRDefault="0041172D" w:rsidP="0041172D">
      <w:r>
        <w:t>După depunerea cererii de finanţare, se vor analiza și verifica respectarea tuturor criteriilor de conformitate administrativă și eligibilitate menționate în cadrul prezentul document.</w:t>
      </w:r>
    </w:p>
    <w:p w14:paraId="75BD24F6" w14:textId="395CB4D9" w:rsidR="0041172D" w:rsidRDefault="0041172D" w:rsidP="0041172D">
      <w:r>
        <w:t xml:space="preserve">Detalierea respectivei verificări este realizată în cadrul </w:t>
      </w:r>
      <w:r w:rsidRPr="00E47B71">
        <w:rPr>
          <w:b/>
          <w:i/>
        </w:rPr>
        <w:t xml:space="preserve">Anexei </w:t>
      </w:r>
      <w:r w:rsidR="00E47B71" w:rsidRPr="00E47B71">
        <w:rPr>
          <w:b/>
          <w:i/>
        </w:rPr>
        <w:t xml:space="preserve">1 </w:t>
      </w:r>
      <w:r w:rsidRPr="00E47B71">
        <w:rPr>
          <w:b/>
          <w:i/>
        </w:rPr>
        <w:t xml:space="preserve">- Grila de verificare a conformităţii administrative şi eligibilităţii </w:t>
      </w:r>
      <w:r>
        <w:t xml:space="preserve"> la prezentul ghid </w:t>
      </w:r>
    </w:p>
    <w:p w14:paraId="27F1BC5E" w14:textId="1238D3CD" w:rsidR="00551217" w:rsidRPr="006552C4" w:rsidRDefault="00551217" w:rsidP="0041172D">
      <w:r w:rsidRPr="006552C4">
        <w:t>Proiectele respinse în cadrul etapei de verificare a conformităţii administrative şi eligibilităţii pot fi redepuse în cadrul prezentului apel, cu condiţia respectării termenului limită de depunere.  Proiecte redepuse sunt considerate din punct de vedere procedural proiecte nou-depuse.</w:t>
      </w:r>
    </w:p>
    <w:p w14:paraId="7FD41B3D" w14:textId="00D1C2BD" w:rsidR="00551217" w:rsidRPr="00032C23" w:rsidRDefault="007C1A1E" w:rsidP="0041172D">
      <w:r w:rsidRPr="006552C4">
        <w:t xml:space="preserve">Pentru această etapă se pot solicita </w:t>
      </w:r>
      <w:r w:rsidRPr="00032C23">
        <w:t>clarificări în conformitate cu secţiunea</w:t>
      </w:r>
      <w:r w:rsidR="00902506" w:rsidRPr="00032C23">
        <w:t xml:space="preserve"> 8.1 </w:t>
      </w:r>
      <w:r w:rsidRPr="00032C23">
        <w:t>din Ghidul general.</w:t>
      </w:r>
    </w:p>
    <w:p w14:paraId="595320A5" w14:textId="1C347586" w:rsidR="007C1A1E" w:rsidRPr="006552C4" w:rsidRDefault="007C1A1E" w:rsidP="0041172D">
      <w:pPr>
        <w:rPr>
          <w:b/>
          <w:i/>
        </w:rPr>
      </w:pPr>
      <w:r w:rsidRPr="00032C23">
        <w:t xml:space="preserve">Dacă şi după solicitarea de clarificări </w:t>
      </w:r>
      <w:r w:rsidR="00E07CD7" w:rsidRPr="00032C23">
        <w:t>formatul</w:t>
      </w:r>
      <w:r w:rsidRPr="00032C23">
        <w:t xml:space="preserve"> cererii de</w:t>
      </w:r>
      <w:r w:rsidRPr="006552C4">
        <w:t xml:space="preserve"> finanţare </w:t>
      </w:r>
      <w:r w:rsidR="00E07CD7">
        <w:t>nu este respectat</w:t>
      </w:r>
      <w:r w:rsidRPr="006552C4">
        <w:t xml:space="preserve"> sau formatele recomandate (de exemplu cele pentru declaraţii</w:t>
      </w:r>
      <w:r w:rsidR="00F00648" w:rsidRPr="006552C4">
        <w:t xml:space="preserve"> şi certificarea aplicaţiei</w:t>
      </w:r>
      <w:r w:rsidRPr="006552C4">
        <w:t>) nu sunt respectate cererea de finanţare va fi respinsă ca fiind neconformă d</w:t>
      </w:r>
      <w:r w:rsidR="006552C4">
        <w:t xml:space="preserve">in punct de vedere administrativ </w:t>
      </w:r>
      <w:r w:rsidR="00BE0F97" w:rsidRPr="006552C4">
        <w:t>-</w:t>
      </w:r>
      <w:r w:rsidR="00BE0F97">
        <w:t xml:space="preserve"> </w:t>
      </w:r>
      <w:r w:rsidR="00F00648">
        <w:t xml:space="preserve">a se vedea </w:t>
      </w:r>
      <w:r w:rsidR="00F00648" w:rsidRPr="006552C4">
        <w:rPr>
          <w:b/>
          <w:i/>
        </w:rPr>
        <w:t>Anexa 1 - Grila de verificare a conformităţii administrative şi eligibilităţii</w:t>
      </w:r>
    </w:p>
    <w:p w14:paraId="0726031A" w14:textId="77777777" w:rsidR="00551217" w:rsidRDefault="00551217" w:rsidP="0041172D"/>
    <w:p w14:paraId="5135188B" w14:textId="77777777" w:rsidR="0041172D" w:rsidRDefault="0041172D" w:rsidP="00DC52B6">
      <w:pPr>
        <w:pStyle w:val="Criteriu"/>
      </w:pPr>
      <w:r>
        <w:t>Evaluarea tehnică și financiară, inclusiv vizita la fața locului</w:t>
      </w:r>
    </w:p>
    <w:p w14:paraId="536984B9" w14:textId="10BFBFF5" w:rsidR="0041172D" w:rsidRDefault="0041172D" w:rsidP="0041172D">
      <w:r>
        <w:t>Procesul de evaluare și selecție, inclusiv vizita la fața locului a proiectelor în cadrul prezentului apel de proiecte are la bază prevederil</w:t>
      </w:r>
      <w:r w:rsidR="00AC2D46">
        <w:t>e subsecțiunea 8.2.1 din Ghidul</w:t>
      </w:r>
      <w:r>
        <w:t xml:space="preserve"> general.</w:t>
      </w:r>
    </w:p>
    <w:p w14:paraId="61BF0870" w14:textId="31294762" w:rsidR="0041172D" w:rsidRPr="00D61748" w:rsidRDefault="0041172D" w:rsidP="0041172D">
      <w:r>
        <w:t xml:space="preserve">De asemenea, retragerea proiectelor din procesul de evaluare selecție și contractare se poate realiza în </w:t>
      </w:r>
      <w:r w:rsidRPr="00D61748">
        <w:t>conformitate cu subsecțiunea 8.3 la Ghidul general.</w:t>
      </w:r>
    </w:p>
    <w:p w14:paraId="3BA3D5B7" w14:textId="62E5C08D" w:rsidR="009161C0" w:rsidRPr="00D61748" w:rsidRDefault="0041172D" w:rsidP="0041172D">
      <w:r w:rsidRPr="00D61748">
        <w:t xml:space="preserve">Detalierea respectivei verificări este realizată în cadrul </w:t>
      </w:r>
      <w:r w:rsidRPr="00D61748">
        <w:rPr>
          <w:b/>
          <w:i/>
        </w:rPr>
        <w:t xml:space="preserve">Anexei </w:t>
      </w:r>
      <w:r w:rsidR="00E47B71" w:rsidRPr="00D61748">
        <w:rPr>
          <w:b/>
          <w:i/>
        </w:rPr>
        <w:t xml:space="preserve">2 </w:t>
      </w:r>
      <w:r w:rsidRPr="00D61748">
        <w:rPr>
          <w:b/>
          <w:i/>
        </w:rPr>
        <w:t>- Grila de evaluare tehnic</w:t>
      </w:r>
      <w:r w:rsidR="008937B2" w:rsidRPr="00D61748">
        <w:rPr>
          <w:b/>
          <w:i/>
        </w:rPr>
        <w:t>ă</w:t>
      </w:r>
      <w:r w:rsidRPr="00D61748">
        <w:rPr>
          <w:b/>
          <w:i/>
        </w:rPr>
        <w:t xml:space="preserve"> </w:t>
      </w:r>
      <w:r w:rsidR="008937B2" w:rsidRPr="00D61748">
        <w:rPr>
          <w:b/>
          <w:i/>
        </w:rPr>
        <w:t>ş</w:t>
      </w:r>
      <w:r w:rsidRPr="00D61748">
        <w:rPr>
          <w:b/>
          <w:i/>
        </w:rPr>
        <w:t>i financiar</w:t>
      </w:r>
      <w:r w:rsidR="008937B2" w:rsidRPr="00D61748">
        <w:rPr>
          <w:b/>
          <w:i/>
        </w:rPr>
        <w:t>ă</w:t>
      </w:r>
      <w:r w:rsidRPr="00D61748">
        <w:rPr>
          <w:b/>
          <w:i/>
        </w:rPr>
        <w:t xml:space="preserve"> </w:t>
      </w:r>
      <w:r w:rsidRPr="00D61748">
        <w:t xml:space="preserve">la prezentul ghid </w:t>
      </w:r>
      <w:r w:rsidR="00DF5105" w:rsidRPr="00D61748">
        <w:t xml:space="preserve">şi </w:t>
      </w:r>
      <w:r w:rsidR="00DF5105" w:rsidRPr="00D61748">
        <w:rPr>
          <w:b/>
          <w:i/>
        </w:rPr>
        <w:t xml:space="preserve">Anexei 3 </w:t>
      </w:r>
      <w:r w:rsidR="00136C87" w:rsidRPr="00D61748">
        <w:rPr>
          <w:b/>
          <w:i/>
        </w:rPr>
        <w:t xml:space="preserve">DALI </w:t>
      </w:r>
      <w:r w:rsidR="00DF5105" w:rsidRPr="00D61748">
        <w:rPr>
          <w:b/>
          <w:i/>
        </w:rPr>
        <w:t xml:space="preserve">– </w:t>
      </w:r>
      <w:r w:rsidR="004A4D8A" w:rsidRPr="00D61748">
        <w:rPr>
          <w:b/>
          <w:i/>
        </w:rPr>
        <w:t>Grila de v</w:t>
      </w:r>
      <w:r w:rsidR="00DF5105" w:rsidRPr="00D61748">
        <w:rPr>
          <w:b/>
          <w:i/>
        </w:rPr>
        <w:t xml:space="preserve">erificarea </w:t>
      </w:r>
      <w:r w:rsidR="004A4D8A" w:rsidRPr="00D61748">
        <w:rPr>
          <w:b/>
          <w:i/>
        </w:rPr>
        <w:t xml:space="preserve">a </w:t>
      </w:r>
      <w:r w:rsidR="00DF5105" w:rsidRPr="00D61748">
        <w:rPr>
          <w:b/>
          <w:i/>
        </w:rPr>
        <w:t xml:space="preserve">conformităţii </w:t>
      </w:r>
      <w:r w:rsidR="00136C87" w:rsidRPr="00D61748">
        <w:rPr>
          <w:b/>
          <w:i/>
        </w:rPr>
        <w:t>DALI</w:t>
      </w:r>
      <w:r w:rsidR="005762FC" w:rsidRPr="00D61748">
        <w:rPr>
          <w:b/>
          <w:i/>
        </w:rPr>
        <w:t xml:space="preserve"> </w:t>
      </w:r>
      <w:r w:rsidR="005762FC" w:rsidRPr="00D61748">
        <w:t>şi</w:t>
      </w:r>
      <w:r w:rsidR="00136C87" w:rsidRPr="00D61748">
        <w:t xml:space="preserve"> </w:t>
      </w:r>
      <w:r w:rsidR="00136C87" w:rsidRPr="00D61748">
        <w:rPr>
          <w:b/>
          <w:i/>
        </w:rPr>
        <w:t>Anexei 3 PT – Grila de verificarea a conformităţii PT</w:t>
      </w:r>
      <w:r w:rsidR="005762FC" w:rsidRPr="00D61748">
        <w:t>, în situaţia în care solicitantul depune şi proiectul tehnic.</w:t>
      </w:r>
      <w:r w:rsidR="00FA01EB">
        <w:t xml:space="preserve"> </w:t>
      </w:r>
      <w:r w:rsidR="00902506" w:rsidRPr="00902506">
        <w:t>Proiectele respinse în cadrul etapei de</w:t>
      </w:r>
      <w:r w:rsidR="00902506">
        <w:t xml:space="preserve"> evaluare tehnică şi financiară nu mai pot fi redepuse </w:t>
      </w:r>
      <w:r w:rsidR="00902506" w:rsidRPr="00902506">
        <w:t>în cadrul prezentului apel</w:t>
      </w:r>
      <w:r w:rsidR="00902506">
        <w:t>.</w:t>
      </w:r>
    </w:p>
    <w:p w14:paraId="0548A78A" w14:textId="77777777" w:rsidR="0041172D" w:rsidRPr="00D61748" w:rsidRDefault="0041172D" w:rsidP="00DC52B6">
      <w:pPr>
        <w:pStyle w:val="Criteriu"/>
      </w:pPr>
      <w:r w:rsidRPr="00D61748">
        <w:t>Etapa de contractare</w:t>
      </w:r>
    </w:p>
    <w:p w14:paraId="2013A29A" w14:textId="122365F0" w:rsidR="0041172D" w:rsidRPr="0041172D" w:rsidRDefault="0041172D" w:rsidP="0041172D">
      <w:r>
        <w:t>Procesul de contractare a proiectelor în cadrul prezentului apel de proiecte se realizează în conformitate cu subsecțiunea 8.5  din cadrul Ghidului general</w:t>
      </w:r>
      <w:r w:rsidR="004A4D8A">
        <w:t>.</w:t>
      </w:r>
    </w:p>
    <w:p w14:paraId="26E7011B" w14:textId="1C48AF13" w:rsidR="00F91E6B" w:rsidRDefault="00F91E6B" w:rsidP="00F067D9">
      <w:pPr>
        <w:pStyle w:val="Heading2"/>
      </w:pPr>
      <w:bookmarkStart w:id="38" w:name="_Toc445907789"/>
      <w:r w:rsidRPr="00F91E6B">
        <w:t>Care sunt c</w:t>
      </w:r>
      <w:r>
        <w:t>lauzele contractuale aplicabile</w:t>
      </w:r>
      <w:r w:rsidRPr="00F91E6B">
        <w:t>?</w:t>
      </w:r>
      <w:bookmarkEnd w:id="38"/>
    </w:p>
    <w:p w14:paraId="5CC0362F" w14:textId="77777777" w:rsidR="00F164ED" w:rsidRPr="00F164ED" w:rsidRDefault="00F164ED" w:rsidP="00F164ED">
      <w:bookmarkStart w:id="39" w:name="_GoBack"/>
      <w:bookmarkEnd w:id="39"/>
    </w:p>
    <w:p w14:paraId="1BDF4AEB" w14:textId="4A5F78D8" w:rsidR="00F91E6B" w:rsidRDefault="00F91E6B" w:rsidP="00F91E6B">
      <w:r>
        <w:t xml:space="preserve">Clauzele prevăzute în cadrul modelul standard de contract de finanțare </w:t>
      </w:r>
      <w:r w:rsidR="00990447">
        <w:t xml:space="preserve">din Ghidul general </w:t>
      </w:r>
      <w:r>
        <w:t>se vor completa cu clauze specifice pentru acordarea finanţării în cadrul priorităţii de investiţii 5.1 din POR şi acestea se referă, în principiu, la următoarele:</w:t>
      </w:r>
    </w:p>
    <w:p w14:paraId="02FCF4D0" w14:textId="77777777" w:rsidR="00E5358E" w:rsidRPr="00517DE4" w:rsidRDefault="00E5358E" w:rsidP="00E5358E">
      <w:pPr>
        <w:pStyle w:val="ListParagraph"/>
        <w:numPr>
          <w:ilvl w:val="0"/>
          <w:numId w:val="37"/>
        </w:numPr>
        <w:spacing w:after="0"/>
        <w:rPr>
          <w:rFonts w:ascii="Trebuchet MS" w:hAnsi="Trebuchet MS"/>
          <w:sz w:val="20"/>
          <w:szCs w:val="20"/>
        </w:rPr>
      </w:pPr>
      <w:r w:rsidRPr="00517DE4">
        <w:rPr>
          <w:rFonts w:ascii="Trebuchet MS" w:hAnsi="Trebuchet MS"/>
          <w:sz w:val="20"/>
          <w:szCs w:val="20"/>
        </w:rPr>
        <w:t>Prin excepție de la art 7 alin. (2) din Condițiile generale, precum și de la art. 13, alin. (2) din Condițiile specifice POR din cadrul prezentei anexe, pentru proiectele contractate la faza 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14:paraId="3D48818A" w14:textId="77777777" w:rsidR="00E5358E" w:rsidRPr="00517DE4" w:rsidRDefault="00E5358E" w:rsidP="00E5358E">
      <w:pPr>
        <w:pStyle w:val="ListParagraph"/>
        <w:numPr>
          <w:ilvl w:val="0"/>
          <w:numId w:val="37"/>
        </w:numPr>
        <w:spacing w:after="0"/>
        <w:rPr>
          <w:rFonts w:ascii="Trebuchet MS" w:hAnsi="Trebuchet MS"/>
          <w:sz w:val="20"/>
          <w:szCs w:val="20"/>
        </w:rPr>
      </w:pPr>
      <w:r w:rsidRPr="00517DE4">
        <w:rPr>
          <w:rFonts w:ascii="Trebuchet MS" w:hAnsi="Trebuchet MS"/>
          <w:sz w:val="20"/>
          <w:szCs w:val="20"/>
        </w:rPr>
        <w:t xml:space="preserve">Prin excepție de la art 7 alin. (2) din Condițiile generale, precum și de la art. 13, alin. (2) din Condițiile specifice POR din cadrul prezentei anexe, pentru proiectele contractate la </w:t>
      </w:r>
      <w:r w:rsidRPr="00517DE4">
        <w:rPr>
          <w:rFonts w:ascii="Trebuchet MS" w:hAnsi="Trebuchet MS"/>
          <w:sz w:val="20"/>
          <w:szCs w:val="20"/>
        </w:rPr>
        <w:lastRenderedPageBreak/>
        <w:t>faza PT, termenul de 6 (șase) luni pentru începerea executării contractului se reduce la cel mult 2 (două) luni pentru lansarea achiziției de execuție lucrări, termen calculat de la intrarea în vigoare a contractului.</w:t>
      </w:r>
    </w:p>
    <w:p w14:paraId="219E6AE5" w14:textId="77777777" w:rsidR="00E5358E" w:rsidRPr="002F162A" w:rsidRDefault="00E5358E" w:rsidP="00E5358E">
      <w:pPr>
        <w:numPr>
          <w:ilvl w:val="0"/>
          <w:numId w:val="37"/>
        </w:numPr>
        <w:spacing w:after="0"/>
        <w:rPr>
          <w:rFonts w:ascii="Trebuchet MS" w:hAnsi="Trebuchet MS"/>
          <w:sz w:val="20"/>
          <w:szCs w:val="20"/>
        </w:rPr>
      </w:pPr>
      <w:r w:rsidRPr="002F162A">
        <w:rPr>
          <w:rFonts w:ascii="Trebuchet MS" w:hAnsi="Trebuchet MS"/>
          <w:sz w:val="20"/>
          <w:szCs w:val="20"/>
        </w:rPr>
        <w:t>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5577A2EA" w14:textId="77777777" w:rsidR="00E5358E" w:rsidRPr="00FE7A25" w:rsidRDefault="00E5358E" w:rsidP="00E5358E">
      <w:pPr>
        <w:numPr>
          <w:ilvl w:val="0"/>
          <w:numId w:val="37"/>
        </w:numPr>
        <w:spacing w:after="0"/>
        <w:rPr>
          <w:rFonts w:ascii="Trebuchet MS" w:hAnsi="Trebuchet MS"/>
          <w:bCs/>
          <w:sz w:val="20"/>
          <w:szCs w:val="20"/>
        </w:rPr>
      </w:pPr>
      <w:r w:rsidRPr="00FE7A25">
        <w:rPr>
          <w:rFonts w:ascii="Trebuchet MS" w:hAnsi="Trebuchet MS"/>
          <w:bCs/>
          <w:sz w:val="20"/>
          <w:szCs w:val="20"/>
        </w:rPr>
        <w:t xml:space="preserve">În completarea art 4, alin. (5) din Condiții specifice POR 2014-2020 </w:t>
      </w:r>
      <w:r>
        <w:rPr>
          <w:rFonts w:ascii="Trebuchet MS" w:hAnsi="Trebuchet MS"/>
          <w:bCs/>
          <w:sz w:val="20"/>
          <w:szCs w:val="20"/>
        </w:rPr>
        <w:t>în cazul b</w:t>
      </w:r>
      <w:r w:rsidRPr="00FE7A25">
        <w:rPr>
          <w:rFonts w:ascii="Trebuchet MS" w:hAnsi="Trebuchet MS"/>
          <w:bCs/>
          <w:sz w:val="20"/>
          <w:szCs w:val="20"/>
        </w:rPr>
        <w:t>eneficiar</w:t>
      </w:r>
      <w:r>
        <w:rPr>
          <w:rFonts w:ascii="Trebuchet MS" w:hAnsi="Trebuchet MS"/>
          <w:bCs/>
          <w:sz w:val="20"/>
          <w:szCs w:val="20"/>
        </w:rPr>
        <w:t>ilor publici aceştia pot</w:t>
      </w:r>
      <w:r w:rsidRPr="00FE7A25">
        <w:rPr>
          <w:rFonts w:ascii="Trebuchet MS" w:hAnsi="Trebuchet MS"/>
          <w:bCs/>
          <w:sz w:val="20"/>
          <w:szCs w:val="20"/>
        </w:rPr>
        <w:t xml:space="preserve"> transmite, în condiţiile legii, pe perioada de durabilitate prevăzută la art. 2 alin. (5) din Condiții generale, dreptul de administrare asupra obiectelor/bunurilor realizate prin proiect către o structură competentă aflată în subordinea/coordonarea sa, exclusiv pentru îndeplinirea obiectivelor proiectului.</w:t>
      </w:r>
    </w:p>
    <w:p w14:paraId="69B1CF09" w14:textId="77777777" w:rsidR="00E5358E" w:rsidRPr="002F162A" w:rsidRDefault="00E5358E" w:rsidP="00E5358E">
      <w:pPr>
        <w:numPr>
          <w:ilvl w:val="0"/>
          <w:numId w:val="37"/>
        </w:numPr>
        <w:spacing w:after="0"/>
        <w:rPr>
          <w:rFonts w:ascii="Trebuchet MS" w:hAnsi="Trebuchet MS"/>
          <w:bCs/>
          <w:sz w:val="20"/>
          <w:szCs w:val="20"/>
        </w:rPr>
      </w:pPr>
      <w:r w:rsidRPr="002F162A">
        <w:rPr>
          <w:rFonts w:ascii="Trebuchet MS" w:hAnsi="Trebuchet MS"/>
          <w:bCs/>
          <w:sz w:val="20"/>
          <w:szCs w:val="20"/>
        </w:rPr>
        <w:t xml:space="preserve">Beneficiarul se obligă să </w:t>
      </w:r>
      <w:r>
        <w:rPr>
          <w:rFonts w:ascii="Trebuchet MS" w:hAnsi="Trebuchet MS"/>
          <w:bCs/>
          <w:sz w:val="20"/>
          <w:szCs w:val="20"/>
        </w:rPr>
        <w:t xml:space="preserve">nu vândă, să nu înstrăineze sub nicio formă, să </w:t>
      </w:r>
      <w:r w:rsidRPr="002F162A">
        <w:rPr>
          <w:rFonts w:ascii="Trebuchet MS" w:hAnsi="Trebuchet MS"/>
          <w:bCs/>
          <w:sz w:val="20"/>
          <w:szCs w:val="20"/>
        </w:rPr>
        <w:t>utilizeze conform scopului destinat bunurile restaurate / conservate / protejate / construite / achiziţionate din finanţarea nerambursabilă acordată de AMPOR pe perioada de durabilitate a prezentului contract, astfel cum aceasta este identificată la art. 2 alin. (5) din Condiţii Generale, respectiv pe durata de viaţă a acestora, aşa cum este prevăzută de legislaţia naţională în vigoare, oricare dintre acestea se împlineşte prima.</w:t>
      </w:r>
    </w:p>
    <w:p w14:paraId="656078EA" w14:textId="77777777" w:rsidR="00E5358E" w:rsidRPr="00093110" w:rsidRDefault="00E5358E" w:rsidP="00E5358E">
      <w:pPr>
        <w:numPr>
          <w:ilvl w:val="0"/>
          <w:numId w:val="37"/>
        </w:numPr>
        <w:spacing w:after="0"/>
        <w:rPr>
          <w:rFonts w:ascii="Trebuchet MS" w:hAnsi="Trebuchet MS"/>
          <w:sz w:val="20"/>
          <w:szCs w:val="20"/>
        </w:rPr>
      </w:pPr>
      <w:r w:rsidRPr="00BC5E07">
        <w:rPr>
          <w:rFonts w:ascii="Trebuchet MS" w:hAnsi="Trebuchet MS"/>
          <w:bCs/>
          <w:sz w:val="20"/>
          <w:szCs w:val="20"/>
        </w:rPr>
        <w:t>Beneficiarul este obligat ca, cel mai târziu la sfârşitul perioadei de implementare a activităților realizate după semnarea contractului în conformitate cu Anexa 2 (doi)</w:t>
      </w:r>
      <w:r>
        <w:rPr>
          <w:rFonts w:ascii="Trebuchet MS" w:hAnsi="Trebuchet MS"/>
          <w:bCs/>
          <w:sz w:val="20"/>
          <w:szCs w:val="20"/>
        </w:rPr>
        <w:t xml:space="preserve"> </w:t>
      </w:r>
      <w:r w:rsidRPr="00BC5E07">
        <w:rPr>
          <w:rFonts w:ascii="Trebuchet MS" w:hAnsi="Trebuchet MS"/>
          <w:bCs/>
          <w:sz w:val="20"/>
          <w:szCs w:val="20"/>
        </w:rPr>
        <w:t xml:space="preserve">- Cererea de finanțare, să includă, total sau parţial, obiectivul de patrimoniu restaurat/protejat/conservat în circuitul public şi să îl menţină în circuitul public pe întreaga perioadă de durabilitate a prezentului contract, astfel cum aceasta este identificată la art.2 alin.(5) din Condiţii Generale, în caz contrar AM dispune rezilierea și recuperarea finanțării nerambursabile acordate, în condițiile prezentului contract de finanțare. </w:t>
      </w:r>
    </w:p>
    <w:p w14:paraId="5344D9A9" w14:textId="77777777" w:rsidR="00E5358E" w:rsidRPr="00BC5E07" w:rsidRDefault="00E5358E" w:rsidP="00E5358E">
      <w:pPr>
        <w:numPr>
          <w:ilvl w:val="0"/>
          <w:numId w:val="37"/>
        </w:numPr>
        <w:spacing w:after="0"/>
        <w:rPr>
          <w:rFonts w:ascii="Trebuchet MS" w:hAnsi="Trebuchet MS"/>
          <w:sz w:val="20"/>
          <w:szCs w:val="20"/>
        </w:rPr>
      </w:pPr>
      <w:r w:rsidRPr="00BC5E07">
        <w:rPr>
          <w:rFonts w:ascii="Trebuchet MS" w:hAnsi="Trebuchet MS"/>
          <w:sz w:val="20"/>
          <w:szCs w:val="20"/>
        </w:rPr>
        <w:t xml:space="preserve">În cazul în care obiectivul de patrimoniu este declasat în conformitate cu prevederile legale în vigoare, oricând pe perioada de durabilitate a contractului, astfel cum aceasta este specificată la art. 2 alin. (5) din Condițiile generale, proiectul devine neeligibil, caz în care finanţarea nerambursabilă se va sista, iar sumele acordate până în acel moment se vor recupera în conformitate cu legislaţia naţională şi prevederile contractuale. </w:t>
      </w:r>
    </w:p>
    <w:p w14:paraId="135F06E2" w14:textId="77777777" w:rsidR="00E5358E" w:rsidRPr="002F162A" w:rsidRDefault="00E5358E" w:rsidP="00E5358E">
      <w:pPr>
        <w:numPr>
          <w:ilvl w:val="0"/>
          <w:numId w:val="37"/>
        </w:numPr>
        <w:spacing w:after="0"/>
        <w:rPr>
          <w:rFonts w:ascii="Trebuchet MS" w:hAnsi="Trebuchet MS"/>
          <w:sz w:val="20"/>
          <w:szCs w:val="20"/>
        </w:rPr>
      </w:pPr>
      <w:r w:rsidRPr="002F162A">
        <w:rPr>
          <w:rFonts w:ascii="Trebuchet MS" w:hAnsi="Trebuchet MS"/>
          <w:sz w:val="20"/>
          <w:szCs w:val="20"/>
        </w:rPr>
        <w:t>Perioada de implementare a activităților de după semnarea contractului poate fi extinsă în conformitate cu Condițiile generale și specifice până la cel mult dublul perioadei inițiale, dar nu mai târziu de  31 decembrie 2023.</w:t>
      </w:r>
    </w:p>
    <w:p w14:paraId="3F97C173" w14:textId="77777777" w:rsidR="00E5358E" w:rsidRPr="002F162A" w:rsidRDefault="00E5358E" w:rsidP="00E5358E">
      <w:pPr>
        <w:numPr>
          <w:ilvl w:val="0"/>
          <w:numId w:val="37"/>
        </w:numPr>
        <w:spacing w:after="0"/>
        <w:rPr>
          <w:rFonts w:ascii="Trebuchet MS" w:hAnsi="Trebuchet MS"/>
          <w:sz w:val="20"/>
          <w:szCs w:val="20"/>
        </w:rPr>
      </w:pPr>
      <w:r w:rsidRPr="002F162A">
        <w:rPr>
          <w:rFonts w:ascii="Trebuchet MS" w:hAnsi="Trebuchet MS"/>
          <w:sz w:val="20"/>
          <w:szCs w:val="20"/>
        </w:rPr>
        <w:t xml:space="preserve">Modificările efectuate asupra bugetului proiectului în conformitate cu prevederile art. 9 din Condiții Generale și respectiv art. 9 din Condiții Specifice POR 2014-2020 nu pot depăși valoarea totală de 5 milioane de euro, cu excepția proiectelor aferente obiectivelor de patrimoniu înscrise pe lista UNESCO în conformitate cu prevederile legale în vigoare, unde modificările menționate asupra valorii totale a proiectului nu pot depăși 10 milioane euro,  valori calculate la cursul Inforeuro din luna în care intervine modificarea respectivă. </w:t>
      </w:r>
    </w:p>
    <w:p w14:paraId="3BE53F34" w14:textId="77777777" w:rsidR="00E5358E" w:rsidRDefault="00E5358E" w:rsidP="00E5358E">
      <w:pPr>
        <w:numPr>
          <w:ilvl w:val="0"/>
          <w:numId w:val="37"/>
        </w:numPr>
        <w:spacing w:after="0"/>
        <w:rPr>
          <w:rFonts w:ascii="Trebuchet MS" w:hAnsi="Trebuchet MS"/>
          <w:sz w:val="20"/>
          <w:szCs w:val="20"/>
        </w:rPr>
      </w:pPr>
      <w:r w:rsidRPr="002F162A">
        <w:rPr>
          <w:rFonts w:ascii="Trebuchet MS" w:hAnsi="Trebuchet MS"/>
          <w:sz w:val="20"/>
          <w:szCs w:val="20"/>
        </w:rPr>
        <w:t>Pentru depășirea valorilor menționate la alin. (</w:t>
      </w:r>
      <w:r>
        <w:rPr>
          <w:rFonts w:ascii="Trebuchet MS" w:hAnsi="Trebuchet MS"/>
          <w:sz w:val="20"/>
          <w:szCs w:val="20"/>
        </w:rPr>
        <w:t>10</w:t>
      </w:r>
      <w:r w:rsidRPr="002F162A">
        <w:rPr>
          <w:rFonts w:ascii="Trebuchet MS" w:hAnsi="Trebuchet MS"/>
          <w:sz w:val="20"/>
          <w:szCs w:val="20"/>
        </w:rPr>
        <w:t>) al prezentului articol proiectul devine ne-eligibil, caz în care finanţarea nerambursabilă se va sista, iar sumele acordate până în acel moment se vor recupera în conformitate cu legislaţia naţională şi prevederile contractuale.</w:t>
      </w:r>
    </w:p>
    <w:p w14:paraId="64B69357" w14:textId="77777777" w:rsidR="00E5358E" w:rsidRDefault="00E5358E" w:rsidP="00E5358E">
      <w:pPr>
        <w:numPr>
          <w:ilvl w:val="0"/>
          <w:numId w:val="37"/>
        </w:numPr>
        <w:spacing w:after="0"/>
        <w:jc w:val="left"/>
        <w:rPr>
          <w:rFonts w:ascii="Trebuchet MS" w:hAnsi="Trebuchet MS"/>
          <w:sz w:val="20"/>
          <w:szCs w:val="20"/>
        </w:rPr>
      </w:pPr>
      <w:r w:rsidRPr="00093110">
        <w:rPr>
          <w:rFonts w:ascii="Trebuchet MS" w:hAnsi="Trebuchet MS"/>
          <w:sz w:val="20"/>
          <w:szCs w:val="20"/>
        </w:rPr>
        <w:t>Beneficiarul este obligat ca, până la sfârşitul perioadei de  implementare a  proiectului, să realizeze activitatea de digitizare a obiectivului de patrimoniu.</w:t>
      </w:r>
    </w:p>
    <w:p w14:paraId="59B0E845" w14:textId="77777777" w:rsidR="00E5358E" w:rsidRDefault="00E5358E" w:rsidP="00F91E6B"/>
    <w:p w14:paraId="508979FD" w14:textId="75367E50" w:rsidR="00190E57" w:rsidRPr="00F14B16" w:rsidRDefault="00190E57" w:rsidP="00190E57">
      <w:pPr>
        <w:rPr>
          <w:b/>
          <w:i/>
        </w:rPr>
      </w:pPr>
      <w:r w:rsidRPr="00190E57">
        <w:t>Contractul de finanţare</w:t>
      </w:r>
      <w:r>
        <w:t xml:space="preserve"> (model orientativ pentru prioritatea de investiţii 5.1) este </w:t>
      </w:r>
      <w:r w:rsidRPr="00F14B16">
        <w:rPr>
          <w:b/>
        </w:rPr>
        <w:t>Anexa 7</w:t>
      </w:r>
      <w:r>
        <w:t xml:space="preserve"> la </w:t>
      </w:r>
      <w:r w:rsidRPr="00190E57">
        <w:rPr>
          <w:i/>
        </w:rPr>
        <w:t>Ghidul specific</w:t>
      </w:r>
      <w:r>
        <w:rPr>
          <w:i/>
        </w:rPr>
        <w:t xml:space="preserve">. </w:t>
      </w:r>
    </w:p>
    <w:p w14:paraId="2B712586" w14:textId="6EB8FA52" w:rsidR="00F91E6B" w:rsidRPr="00F91E6B" w:rsidRDefault="00F91E6B" w:rsidP="00F91E6B">
      <w:r>
        <w:t>În situaţia nerespectării unor clauze menţionate în contractul de finanţare AMPOR poate rezilia contractul de finanţare.</w:t>
      </w:r>
    </w:p>
    <w:p w14:paraId="03AD8636" w14:textId="73EFE837" w:rsidR="00535964" w:rsidRPr="005E4134" w:rsidRDefault="00480D11" w:rsidP="00F067D9">
      <w:pPr>
        <w:pStyle w:val="Heading1"/>
      </w:pPr>
      <w:bookmarkStart w:id="40" w:name="_Toc445907790"/>
      <w:r>
        <w:lastRenderedPageBreak/>
        <w:t>Depunerea și soluționarea c</w:t>
      </w:r>
      <w:r w:rsidR="00835114">
        <w:t>ontestații</w:t>
      </w:r>
      <w:r>
        <w:t>lor</w:t>
      </w:r>
      <w:bookmarkEnd w:id="40"/>
    </w:p>
    <w:p w14:paraId="4549B69C" w14:textId="550C566E" w:rsidR="00835114" w:rsidRPr="00835114" w:rsidRDefault="00835114">
      <w:pPr>
        <w:rPr>
          <w:rFonts w:eastAsiaTheme="majorEastAsia" w:cstheme="majorBidi"/>
          <w:color w:val="2E74B5" w:themeColor="accent1" w:themeShade="BF"/>
          <w:sz w:val="32"/>
          <w:szCs w:val="32"/>
        </w:rPr>
      </w:pPr>
      <w:r w:rsidRPr="00835114">
        <w:t xml:space="preserve">Depunerea și soluționarea contestațiilor în cadrul prezentului apel de proiecte se realizează în conformitate cu secțiunea 8.4 din cadrul Ghidului </w:t>
      </w:r>
      <w:r w:rsidR="00793BD0">
        <w:t>general</w:t>
      </w:r>
      <w:r w:rsidRPr="00835114">
        <w:t>.</w:t>
      </w:r>
    </w:p>
    <w:p w14:paraId="32B76EE6" w14:textId="7B303D46" w:rsidR="00445BE9" w:rsidRDefault="00445BE9" w:rsidP="00F067D9">
      <w:pPr>
        <w:pStyle w:val="Heading1"/>
      </w:pPr>
      <w:bookmarkStart w:id="41" w:name="_Toc445907791"/>
      <w:r w:rsidRPr="00445BE9">
        <w:t>M</w:t>
      </w:r>
      <w:r>
        <w:t>odificarea ghidului solicitantului</w:t>
      </w:r>
      <w:bookmarkEnd w:id="41"/>
    </w:p>
    <w:p w14:paraId="2667E7B1" w14:textId="0E8E44B1" w:rsidR="00445BE9" w:rsidRPr="00445BE9" w:rsidRDefault="00964E74">
      <w:r w:rsidRPr="00964E74">
        <w:t>Modificările la prezentul ghid se vor realiza în conformitate cu secțiunea 9 din cadrul Ghidului general.</w:t>
      </w:r>
    </w:p>
    <w:p w14:paraId="6F48BF18" w14:textId="6041C6AD" w:rsidR="00C817BC" w:rsidRPr="00B11185" w:rsidRDefault="00A01762" w:rsidP="00F067D9">
      <w:pPr>
        <w:pStyle w:val="Heading1"/>
      </w:pPr>
      <w:bookmarkStart w:id="42" w:name="_Toc445907792"/>
      <w:r>
        <w:t>Anexe</w:t>
      </w:r>
      <w:bookmarkEnd w:id="42"/>
    </w:p>
    <w:p w14:paraId="7BA332F6" w14:textId="1F266A91" w:rsidR="00D07275" w:rsidRPr="00990447" w:rsidRDefault="00964E74">
      <w:pPr>
        <w:rPr>
          <w:b/>
          <w:i/>
        </w:rPr>
      </w:pPr>
      <w:r w:rsidRPr="00964E74">
        <w:t xml:space="preserve">În cadrul prezentului Ghid se aplică anexele și modelele specifice din Ghidul specific, inclusiv </w:t>
      </w:r>
      <w:r w:rsidRPr="00990447">
        <w:rPr>
          <w:b/>
          <w:i/>
        </w:rPr>
        <w:t>Anexa Formularul cererii de finanţare 5.1</w:t>
      </w:r>
    </w:p>
    <w:p w14:paraId="47F4C368" w14:textId="77777777" w:rsidR="00964E74" w:rsidRDefault="00964E74" w:rsidP="00964E74">
      <w:r>
        <w:t>Astfel că anexele relevante pentru acest apel de proiecte sunt:</w:t>
      </w:r>
    </w:p>
    <w:p w14:paraId="13F94846" w14:textId="4DBEC76F" w:rsidR="00964E74" w:rsidRDefault="00964E74" w:rsidP="00964E74">
      <w:r w:rsidRPr="00990447">
        <w:rPr>
          <w:b/>
          <w:i/>
        </w:rPr>
        <w:t>Cererea de finanţare - Anexa Formularul cererii de finanţare</w:t>
      </w:r>
      <w:r>
        <w:t xml:space="preserve"> împreună cu anexele specifice apelului de proiecte:</w:t>
      </w:r>
    </w:p>
    <w:p w14:paraId="535E7C4F" w14:textId="77777777" w:rsidR="00964E74" w:rsidRDefault="00964E74" w:rsidP="00F95601">
      <w:pPr>
        <w:pStyle w:val="ListParagraph"/>
        <w:numPr>
          <w:ilvl w:val="0"/>
          <w:numId w:val="27"/>
        </w:numPr>
      </w:pPr>
      <w:r>
        <w:t>Opisul Cererii de finanţare (Model A 5.1)</w:t>
      </w:r>
    </w:p>
    <w:p w14:paraId="6AD3B92A" w14:textId="77777777" w:rsidR="00964E74" w:rsidRDefault="00964E74" w:rsidP="007A7C89">
      <w:pPr>
        <w:pStyle w:val="ListParagraph"/>
        <w:numPr>
          <w:ilvl w:val="0"/>
          <w:numId w:val="27"/>
        </w:numPr>
        <w:spacing w:after="0"/>
      </w:pPr>
      <w:r>
        <w:t>Declaraţia de eligibilitate (Model B 5.1)</w:t>
      </w:r>
    </w:p>
    <w:p w14:paraId="577371A0" w14:textId="77777777" w:rsidR="00964E74" w:rsidRDefault="00964E74" w:rsidP="007A7C89">
      <w:pPr>
        <w:pStyle w:val="ListParagraph"/>
        <w:numPr>
          <w:ilvl w:val="0"/>
          <w:numId w:val="27"/>
        </w:numPr>
        <w:spacing w:after="0"/>
      </w:pPr>
      <w:r>
        <w:t>Declaraţia de angajament (Model C 5.1)</w:t>
      </w:r>
    </w:p>
    <w:p w14:paraId="02770247" w14:textId="63E313D4" w:rsidR="00AF439A" w:rsidRDefault="00AF439A" w:rsidP="007A7C89">
      <w:pPr>
        <w:pStyle w:val="ListParagraph"/>
        <w:numPr>
          <w:ilvl w:val="0"/>
          <w:numId w:val="27"/>
        </w:numPr>
        <w:spacing w:after="0"/>
      </w:pPr>
      <w:r>
        <w:t xml:space="preserve">Notă </w:t>
      </w:r>
      <w:r w:rsidR="00D332B3" w:rsidRPr="00D332B3">
        <w:t>privind încadrarea în standardele de cost</w:t>
      </w:r>
      <w:r w:rsidR="00D332B3">
        <w:t xml:space="preserve"> ( Model D 5.1)</w:t>
      </w:r>
    </w:p>
    <w:p w14:paraId="0D066860" w14:textId="77777777" w:rsidR="00FB1176" w:rsidRDefault="00964E74" w:rsidP="007A7C89">
      <w:pPr>
        <w:pStyle w:val="ListParagraph"/>
        <w:numPr>
          <w:ilvl w:val="0"/>
          <w:numId w:val="27"/>
        </w:numPr>
        <w:spacing w:after="0"/>
      </w:pPr>
      <w:r>
        <w:t>Plan de marketing (Model E 5.1)</w:t>
      </w:r>
    </w:p>
    <w:p w14:paraId="00DC11EB" w14:textId="49DEF37B" w:rsidR="00133966" w:rsidRPr="00216E4B" w:rsidRDefault="00133966" w:rsidP="007A7C89">
      <w:pPr>
        <w:pStyle w:val="ListParagraph"/>
        <w:numPr>
          <w:ilvl w:val="0"/>
          <w:numId w:val="27"/>
        </w:numPr>
        <w:spacing w:after="0"/>
      </w:pPr>
      <w:r w:rsidRPr="00216E4B">
        <w:t xml:space="preserve">Acordul de parteneriat (Model F </w:t>
      </w:r>
      <w:r w:rsidR="00B647D5" w:rsidRPr="00216E4B">
        <w:t>5.1</w:t>
      </w:r>
      <w:r w:rsidRPr="00216E4B">
        <w:t xml:space="preserve">) – dacă este cazul </w:t>
      </w:r>
    </w:p>
    <w:p w14:paraId="50256D15" w14:textId="2D70B6D9" w:rsidR="00133966" w:rsidRDefault="00133966" w:rsidP="00B44180">
      <w:pPr>
        <w:pStyle w:val="ListParagraph"/>
        <w:numPr>
          <w:ilvl w:val="0"/>
          <w:numId w:val="27"/>
        </w:numPr>
        <w:spacing w:after="0"/>
      </w:pPr>
      <w:r>
        <w:t xml:space="preserve">Declaraţie privind realizarea de modificări pe parcursul procesului de evaluare (Model G </w:t>
      </w:r>
      <w:r w:rsidRPr="00133966">
        <w:t>din Ghidul general</w:t>
      </w:r>
      <w:r>
        <w:t>)</w:t>
      </w:r>
    </w:p>
    <w:p w14:paraId="3A397A81" w14:textId="6A0D35C8" w:rsidR="00133966" w:rsidRDefault="00133966" w:rsidP="00B44180">
      <w:pPr>
        <w:pStyle w:val="ListParagraph"/>
        <w:numPr>
          <w:ilvl w:val="0"/>
          <w:numId w:val="27"/>
        </w:numPr>
        <w:spacing w:after="0"/>
      </w:pPr>
      <w:r w:rsidRPr="00133966">
        <w:t>Lista de echipamente și/sau lucrări și/sau servicii cu încadrarea acestora pe secțiunea de cheltuieli eligibile /neeligibile</w:t>
      </w:r>
      <w:r>
        <w:t xml:space="preserve"> </w:t>
      </w:r>
      <w:r w:rsidRPr="00133966">
        <w:t xml:space="preserve">(Model </w:t>
      </w:r>
      <w:r>
        <w:t>H</w:t>
      </w:r>
      <w:r w:rsidRPr="00133966">
        <w:t xml:space="preserve"> din Ghidul general)</w:t>
      </w:r>
    </w:p>
    <w:p w14:paraId="60658DB3" w14:textId="32579959" w:rsidR="00133966" w:rsidRDefault="00133966" w:rsidP="00133966">
      <w:pPr>
        <w:pStyle w:val="ListParagraph"/>
        <w:numPr>
          <w:ilvl w:val="0"/>
          <w:numId w:val="27"/>
        </w:numPr>
      </w:pPr>
      <w:r>
        <w:t xml:space="preserve">Declaraţie </w:t>
      </w:r>
      <w:r w:rsidRPr="00133966">
        <w:t>privind eligibilitatea TVA aferentă cheltuielilor ce vor fi efectuate în cadrul proiectului propus spre finanţare din instrumente structurale</w:t>
      </w:r>
      <w:r>
        <w:t xml:space="preserve"> </w:t>
      </w:r>
      <w:r w:rsidRPr="00133966">
        <w:t>(</w:t>
      </w:r>
      <w:r w:rsidR="001D4621">
        <w:t xml:space="preserve">Model </w:t>
      </w:r>
      <w:r w:rsidR="005B5025">
        <w:t>J</w:t>
      </w:r>
      <w:r w:rsidRPr="00133966">
        <w:t xml:space="preserve"> din Ghidul general)</w:t>
      </w:r>
    </w:p>
    <w:p w14:paraId="0317B686" w14:textId="60CD5C34" w:rsidR="00133966" w:rsidRPr="00133966" w:rsidRDefault="00133966" w:rsidP="00133966">
      <w:pPr>
        <w:pStyle w:val="ListParagraph"/>
        <w:numPr>
          <w:ilvl w:val="0"/>
          <w:numId w:val="27"/>
        </w:numPr>
      </w:pPr>
      <w:r w:rsidRPr="00133966">
        <w:t>Tabel centralizator numere cadastrale şi obiective de investiţie</w:t>
      </w:r>
      <w:r>
        <w:t xml:space="preserve"> </w:t>
      </w:r>
      <w:r w:rsidRPr="00133966">
        <w:t xml:space="preserve">(Model </w:t>
      </w:r>
      <w:r>
        <w:t>K</w:t>
      </w:r>
      <w:r w:rsidRPr="00133966">
        <w:t xml:space="preserve"> din Ghidul general)</w:t>
      </w:r>
    </w:p>
    <w:p w14:paraId="527D46EF" w14:textId="55CFF5C3" w:rsidR="00133966" w:rsidRPr="00133966" w:rsidRDefault="00133966" w:rsidP="00133966">
      <w:pPr>
        <w:pStyle w:val="ListParagraph"/>
        <w:numPr>
          <w:ilvl w:val="0"/>
          <w:numId w:val="27"/>
        </w:numPr>
      </w:pPr>
      <w:r>
        <w:t xml:space="preserve">Model orientativ de hotărâre de aprobare a proiectului </w:t>
      </w:r>
      <w:r w:rsidRPr="00133966">
        <w:t xml:space="preserve">(Model </w:t>
      </w:r>
      <w:r>
        <w:t xml:space="preserve">L </w:t>
      </w:r>
      <w:r w:rsidRPr="00133966">
        <w:t>din Ghidul general)</w:t>
      </w:r>
    </w:p>
    <w:p w14:paraId="20F2810B" w14:textId="52493320" w:rsidR="00964E74" w:rsidRDefault="00964E74" w:rsidP="00F95601">
      <w:pPr>
        <w:pStyle w:val="ListParagraph"/>
        <w:numPr>
          <w:ilvl w:val="0"/>
          <w:numId w:val="27"/>
        </w:numPr>
      </w:pPr>
      <w:r>
        <w:t xml:space="preserve">Anexa analiza şi previziunea financiară - Machete financiare </w:t>
      </w:r>
      <w:r w:rsidR="004A4D8A">
        <w:t xml:space="preserve">5.1 </w:t>
      </w:r>
      <w:r>
        <w:t>(conform model pentru diferite tipuri de solicitanţi), inclusiv model de calcul proiecte generatoare de venit – metoda „funding gap”,</w:t>
      </w:r>
    </w:p>
    <w:p w14:paraId="3AF57D2E" w14:textId="77777777" w:rsidR="00964E74" w:rsidRDefault="00964E74" w:rsidP="00964E74">
      <w:r>
        <w:t>De asemenea, la prezentul document sunt anexate următoarele anexe specifice:</w:t>
      </w:r>
    </w:p>
    <w:p w14:paraId="28931487" w14:textId="77777777" w:rsidR="00964E74" w:rsidRDefault="00964E74" w:rsidP="00964E74">
      <w:r>
        <w:t>Anexa 1 – Grila de verificare a conformităţii administrative şi eligibilităţii 5.1</w:t>
      </w:r>
    </w:p>
    <w:p w14:paraId="2D8750CB" w14:textId="77777777" w:rsidR="00964E74" w:rsidRDefault="00964E74" w:rsidP="00964E74">
      <w:r>
        <w:t>Anexa 2 - Grila de evaluare tehnică și financiară 5.1</w:t>
      </w:r>
    </w:p>
    <w:p w14:paraId="6738E97B" w14:textId="45A62D60" w:rsidR="00197ACD" w:rsidRDefault="00964E74" w:rsidP="005A07DC">
      <w:r>
        <w:t xml:space="preserve">Anexa 3 </w:t>
      </w:r>
      <w:r w:rsidR="00B1541F">
        <w:t xml:space="preserve">DALI </w:t>
      </w:r>
      <w:r>
        <w:t xml:space="preserve">– </w:t>
      </w:r>
      <w:r w:rsidR="009B27F0">
        <w:t xml:space="preserve">Grila </w:t>
      </w:r>
      <w:r w:rsidR="005A07DC">
        <w:t xml:space="preserve">de verificare a conformităţii DALI intervenții asupra monumentelor istorice </w:t>
      </w:r>
    </w:p>
    <w:p w14:paraId="13278A54" w14:textId="19A7E8CD" w:rsidR="00B1541F" w:rsidRDefault="00B1541F" w:rsidP="005A07DC">
      <w:r w:rsidRPr="00B1541F">
        <w:t xml:space="preserve">Anexa 3 </w:t>
      </w:r>
      <w:r>
        <w:t>PT</w:t>
      </w:r>
      <w:r w:rsidRPr="00B1541F">
        <w:t xml:space="preserve"> – Grila de verificare a conformităţii </w:t>
      </w:r>
      <w:r>
        <w:t>PT</w:t>
      </w:r>
      <w:r w:rsidRPr="00B1541F">
        <w:t xml:space="preserve"> intervenții asupra monumentelor istorice</w:t>
      </w:r>
    </w:p>
    <w:p w14:paraId="45E6F955" w14:textId="3FAF0D7A" w:rsidR="004A4D8A" w:rsidRDefault="004A4D8A" w:rsidP="00964E74">
      <w:r>
        <w:t>Anexa 4 –</w:t>
      </w:r>
      <w:r w:rsidRPr="004A4D8A">
        <w:t xml:space="preserve"> Cost estimativ digitizare </w:t>
      </w:r>
    </w:p>
    <w:p w14:paraId="3A8B9B5A" w14:textId="1F6F2145" w:rsidR="00A1769F" w:rsidRDefault="00A1769F" w:rsidP="00964E74">
      <w:r>
        <w:t>Anexa 5 – Etapizare procedură de intervenţii asupra monumentelor istorice</w:t>
      </w:r>
    </w:p>
    <w:p w14:paraId="045BCEA2" w14:textId="08BC8D04" w:rsidR="00224B7D" w:rsidRDefault="00224B7D" w:rsidP="00964E74">
      <w:r>
        <w:lastRenderedPageBreak/>
        <w:t xml:space="preserve">Anexa 6 - </w:t>
      </w:r>
      <w:r w:rsidRPr="00224B7D">
        <w:t>Fi</w:t>
      </w:r>
      <w:r w:rsidR="00ED11F1">
        <w:t xml:space="preserve">şa cadru de prezentare proiect </w:t>
      </w:r>
    </w:p>
    <w:p w14:paraId="1D7AA203" w14:textId="4E98E370" w:rsidR="00190E57" w:rsidRPr="002F6340" w:rsidRDefault="00190E57" w:rsidP="00964E74">
      <w:r w:rsidRPr="00190E57">
        <w:t>Anexa 7</w:t>
      </w:r>
      <w:r>
        <w:t xml:space="preserve"> - </w:t>
      </w:r>
      <w:r w:rsidRPr="00190E57">
        <w:t>Contractul de finanţare (model orientativ pentru prio</w:t>
      </w:r>
      <w:r>
        <w:t xml:space="preserve">ritatea de investiţii 5.1) </w:t>
      </w:r>
    </w:p>
    <w:sectPr w:rsidR="00190E57" w:rsidRPr="002F6340" w:rsidSect="009F0597">
      <w:headerReference w:type="even" r:id="rId9"/>
      <w:headerReference w:type="default" r:id="rId10"/>
      <w:footerReference w:type="even" r:id="rId11"/>
      <w:footerReference w:type="default" r:id="rId12"/>
      <w:pgSz w:w="11906" w:h="16838"/>
      <w:pgMar w:top="1417" w:right="1133"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C6A9F8" w14:textId="77777777" w:rsidR="00234A10" w:rsidRDefault="00234A10" w:rsidP="00702FA1">
      <w:r>
        <w:separator/>
      </w:r>
    </w:p>
  </w:endnote>
  <w:endnote w:type="continuationSeparator" w:id="0">
    <w:p w14:paraId="53466748" w14:textId="77777777" w:rsidR="00234A10" w:rsidRDefault="00234A10"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2044040966"/>
      <w:docPartObj>
        <w:docPartGallery w:val="Page Numbers (Bottom of Page)"/>
        <w:docPartUnique/>
      </w:docPartObj>
    </w:sdtPr>
    <w:sdtEndPr>
      <w:rPr>
        <w:noProof/>
        <w:sz w:val="52"/>
      </w:rPr>
    </w:sdtEndPr>
    <w:sdtContent>
      <w:p w14:paraId="3FA263B4" w14:textId="58BA0DD2" w:rsidR="008B2631" w:rsidRPr="00F067D9" w:rsidRDefault="008B2631" w:rsidP="00BB53C9">
        <w:pPr>
          <w:pStyle w:val="Footer"/>
          <w:jc w:val="lef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E5358E">
          <w:rPr>
            <w:noProof/>
            <w:color w:val="1D7000"/>
            <w:sz w:val="28"/>
          </w:rPr>
          <w:t>30</w:t>
        </w:r>
        <w:r w:rsidRPr="00F067D9">
          <w:rPr>
            <w:noProof/>
            <w:color w:val="1D700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1D7000"/>
      </w:rPr>
      <w:id w:val="-1770844661"/>
      <w:docPartObj>
        <w:docPartGallery w:val="Page Numbers (Bottom of Page)"/>
        <w:docPartUnique/>
      </w:docPartObj>
    </w:sdtPr>
    <w:sdtEndPr>
      <w:rPr>
        <w:noProof/>
      </w:rPr>
    </w:sdtEndPr>
    <w:sdtContent>
      <w:p w14:paraId="6178B71C" w14:textId="34D81F7D" w:rsidR="008B2631" w:rsidRPr="00F067D9" w:rsidRDefault="008B2631" w:rsidP="00BB53C9">
        <w:pPr>
          <w:pStyle w:val="Footer"/>
          <w:jc w:val="right"/>
          <w:rPr>
            <w:color w:val="1D7000"/>
          </w:rPr>
        </w:pPr>
        <w:r w:rsidRPr="00F067D9">
          <w:rPr>
            <w:color w:val="1D7000"/>
            <w:sz w:val="28"/>
          </w:rPr>
          <w:fldChar w:fldCharType="begin"/>
        </w:r>
        <w:r w:rsidRPr="00F067D9">
          <w:rPr>
            <w:color w:val="1D7000"/>
            <w:sz w:val="28"/>
          </w:rPr>
          <w:instrText xml:space="preserve"> PAGE   \* MERGEFORMAT </w:instrText>
        </w:r>
        <w:r w:rsidRPr="00F067D9">
          <w:rPr>
            <w:color w:val="1D7000"/>
            <w:sz w:val="28"/>
          </w:rPr>
          <w:fldChar w:fldCharType="separate"/>
        </w:r>
        <w:r w:rsidR="00E5358E">
          <w:rPr>
            <w:noProof/>
            <w:color w:val="1D7000"/>
            <w:sz w:val="28"/>
          </w:rPr>
          <w:t>31</w:t>
        </w:r>
        <w:r w:rsidRPr="00F067D9">
          <w:rPr>
            <w:noProof/>
            <w:color w:val="1D7000"/>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2F484" w14:textId="77777777" w:rsidR="00234A10" w:rsidRDefault="00234A10" w:rsidP="00A77B6E">
      <w:r>
        <w:separator/>
      </w:r>
    </w:p>
  </w:footnote>
  <w:footnote w:type="continuationSeparator" w:id="0">
    <w:p w14:paraId="0B32CFDC" w14:textId="77777777" w:rsidR="00234A10" w:rsidRDefault="00234A10"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tblGrid>
    <w:tr w:rsidR="008B2631" w:rsidRPr="00F067D9" w14:paraId="3FBA4A8C" w14:textId="5D818FAE" w:rsidTr="00A1634E">
      <w:tc>
        <w:tcPr>
          <w:tcW w:w="8214" w:type="dxa"/>
        </w:tcPr>
        <w:p w14:paraId="549533FC" w14:textId="470F98E3" w:rsidR="008B2631" w:rsidRPr="00F067D9" w:rsidRDefault="008B2631" w:rsidP="00AE5FB5">
          <w:pPr>
            <w:pStyle w:val="Header"/>
            <w:rPr>
              <w:b/>
              <w:color w:val="1D7000"/>
              <w:sz w:val="20"/>
            </w:rPr>
          </w:pPr>
          <w:r w:rsidRPr="00F067D9">
            <w:rPr>
              <w:b/>
              <w:color w:val="1D7000"/>
              <w:sz w:val="20"/>
            </w:rPr>
            <w:t>5.1 - Conservarea, protejarea, promovarea şi dezvoltarea patrimoniului natural şi cultural</w:t>
          </w:r>
        </w:p>
        <w:p w14:paraId="74E90D3C" w14:textId="7AF832C5" w:rsidR="008B2631" w:rsidRPr="00F067D9" w:rsidRDefault="008B2631" w:rsidP="00AE5FB5">
          <w:pPr>
            <w:pStyle w:val="Header"/>
            <w:rPr>
              <w:b/>
              <w:color w:val="1D7000"/>
              <w:sz w:val="20"/>
            </w:rPr>
          </w:pPr>
          <w:r w:rsidRPr="00F067D9">
            <w:rPr>
              <w:b/>
              <w:color w:val="1D7000"/>
              <w:sz w:val="20"/>
            </w:rPr>
            <w:t>Ghidul solicitantului - condiții specifice de accesare a fondurilor</w:t>
          </w:r>
        </w:p>
      </w:tc>
    </w:tr>
  </w:tbl>
  <w:p w14:paraId="6C5582D5" w14:textId="4F842751" w:rsidR="008B2631" w:rsidRDefault="008B2631"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tblGrid>
    <w:tr w:rsidR="008B2631" w:rsidRPr="00F067D9" w14:paraId="57167D33" w14:textId="359BB198" w:rsidTr="00240EA1">
      <w:tc>
        <w:tcPr>
          <w:tcW w:w="8188" w:type="dxa"/>
        </w:tcPr>
        <w:p w14:paraId="10CB707A" w14:textId="77777777" w:rsidR="008B2631" w:rsidRPr="00F067D9" w:rsidRDefault="008B2631" w:rsidP="00EE378F">
          <w:pPr>
            <w:pStyle w:val="Header"/>
            <w:rPr>
              <w:b/>
              <w:color w:val="1D7000"/>
              <w:sz w:val="20"/>
            </w:rPr>
          </w:pPr>
          <w:r w:rsidRPr="00F067D9">
            <w:rPr>
              <w:b/>
              <w:color w:val="1D7000"/>
              <w:sz w:val="20"/>
            </w:rPr>
            <w:t>5.1 - Conservarea, protejarea, promovarea şi dezvoltarea patrimoniului natural şi cultural</w:t>
          </w:r>
        </w:p>
        <w:p w14:paraId="3F7975A5" w14:textId="67A6B4C9" w:rsidR="008B2631" w:rsidRPr="00F067D9" w:rsidRDefault="008B2631" w:rsidP="00EE378F">
          <w:pPr>
            <w:pStyle w:val="Header"/>
            <w:rPr>
              <w:color w:val="1D7000"/>
            </w:rPr>
          </w:pPr>
          <w:r w:rsidRPr="00F067D9">
            <w:rPr>
              <w:b/>
              <w:color w:val="1D7000"/>
              <w:sz w:val="20"/>
            </w:rPr>
            <w:t>Ghidul solicitantului - condiții specifice de accesare a fondurilor</w:t>
          </w:r>
        </w:p>
      </w:tc>
    </w:tr>
  </w:tbl>
  <w:p w14:paraId="4730B641" w14:textId="77777777" w:rsidR="008B2631" w:rsidRDefault="008B2631"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37DA4"/>
    <w:multiLevelType w:val="hybridMultilevel"/>
    <w:tmpl w:val="85DCA99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97F1113"/>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B683F42"/>
    <w:multiLevelType w:val="hybridMultilevel"/>
    <w:tmpl w:val="121057F8"/>
    <w:lvl w:ilvl="0" w:tplc="DFDA474A">
      <w:start w:val="2"/>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0CF37EB6"/>
    <w:multiLevelType w:val="hybridMultilevel"/>
    <w:tmpl w:val="E0ACD9F2"/>
    <w:lvl w:ilvl="0" w:tplc="10F4DE04">
      <w:numFmt w:val="bullet"/>
      <w:lvlText w:val="-"/>
      <w:lvlJc w:val="left"/>
      <w:pPr>
        <w:ind w:left="1065" w:hanging="705"/>
      </w:pPr>
      <w:rPr>
        <w:rFonts w:ascii="Trebuchet MS" w:eastAsia="SimSu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4FF21B0"/>
    <w:multiLevelType w:val="hybridMultilevel"/>
    <w:tmpl w:val="13B0A7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55E6BF2"/>
    <w:multiLevelType w:val="hybridMultilevel"/>
    <w:tmpl w:val="C9649DD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5D1209F"/>
    <w:multiLevelType w:val="hybridMultilevel"/>
    <w:tmpl w:val="94088DF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15F5123E"/>
    <w:multiLevelType w:val="hybridMultilevel"/>
    <w:tmpl w:val="8768405C"/>
    <w:lvl w:ilvl="0" w:tplc="648CA392">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9AA5611"/>
    <w:multiLevelType w:val="hybridMultilevel"/>
    <w:tmpl w:val="BC86D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B500B17"/>
    <w:multiLevelType w:val="hybridMultilevel"/>
    <w:tmpl w:val="56A445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883A99"/>
    <w:multiLevelType w:val="hybridMultilevel"/>
    <w:tmpl w:val="9B546100"/>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BB31B60"/>
    <w:multiLevelType w:val="multilevel"/>
    <w:tmpl w:val="D5B63A82"/>
    <w:lvl w:ilvl="0">
      <w:start w:val="1"/>
      <w:numFmt w:val="decimal"/>
      <w:lvlText w:val="Capitolul %1."/>
      <w:lvlJc w:val="left"/>
      <w:pPr>
        <w:ind w:left="284" w:hanging="284"/>
      </w:pPr>
      <w:rPr>
        <w:rFonts w:hint="default"/>
        <w:b/>
      </w:rPr>
    </w:lvl>
    <w:lvl w:ilvl="1">
      <w:start w:val="1"/>
      <w:numFmt w:val="decimal"/>
      <w:lvlText w:val="%1.%2."/>
      <w:lvlJc w:val="left"/>
      <w:pPr>
        <w:ind w:left="1440" w:hanging="360"/>
      </w:pPr>
      <w:rPr>
        <w:rFonts w:hint="default"/>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F813192"/>
    <w:multiLevelType w:val="hybridMultilevel"/>
    <w:tmpl w:val="B266872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2FE76AD6"/>
    <w:multiLevelType w:val="hybridMultilevel"/>
    <w:tmpl w:val="E4042BA0"/>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75030DC"/>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C6D6889"/>
    <w:multiLevelType w:val="hybridMultilevel"/>
    <w:tmpl w:val="BB147C66"/>
    <w:lvl w:ilvl="0" w:tplc="4874D6A4">
      <w:start w:val="1"/>
      <w:numFmt w:val="decimal"/>
      <w:lvlText w:val="%1)"/>
      <w:lvlJc w:val="left"/>
      <w:pPr>
        <w:ind w:left="360" w:hanging="360"/>
      </w:pPr>
      <w:rPr>
        <w:rFonts w:hint="default"/>
      </w:rPr>
    </w:lvl>
    <w:lvl w:ilvl="1" w:tplc="DFDA474A">
      <w:start w:val="2"/>
      <w:numFmt w:val="bullet"/>
      <w:lvlText w:val="•"/>
      <w:lvlJc w:val="left"/>
      <w:pPr>
        <w:ind w:left="1080" w:hanging="360"/>
      </w:pPr>
      <w:rPr>
        <w:rFonts w:ascii="Calibri" w:eastAsiaTheme="minorHAnsi" w:hAnsi="Calibri" w:cstheme="minorBidi"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3D28689F"/>
    <w:multiLevelType w:val="hybridMultilevel"/>
    <w:tmpl w:val="D45EAB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nsid w:val="412264D7"/>
    <w:multiLevelType w:val="hybridMultilevel"/>
    <w:tmpl w:val="B1826F64"/>
    <w:lvl w:ilvl="0" w:tplc="04180017">
      <w:start w:val="1"/>
      <w:numFmt w:val="lowerLetter"/>
      <w:lvlText w:val="%1)"/>
      <w:lvlJc w:val="left"/>
      <w:pPr>
        <w:ind w:left="720" w:hanging="360"/>
      </w:pPr>
    </w:lvl>
    <w:lvl w:ilvl="1" w:tplc="DFDA474A">
      <w:start w:val="2"/>
      <w:numFmt w:val="bullet"/>
      <w:lvlText w:val="•"/>
      <w:lvlJc w:val="left"/>
      <w:pPr>
        <w:ind w:left="1440" w:hanging="360"/>
      </w:pPr>
      <w:rPr>
        <w:rFonts w:ascii="Calibri" w:eastAsiaTheme="minorHAnsi" w:hAnsi="Calibri" w:cstheme="minorBidi"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96739E6"/>
    <w:multiLevelType w:val="hybridMultilevel"/>
    <w:tmpl w:val="E16EE24A"/>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C5A6281"/>
    <w:multiLevelType w:val="multilevel"/>
    <w:tmpl w:val="8738D3B6"/>
    <w:lvl w:ilvl="0">
      <w:start w:val="1"/>
      <w:numFmt w:val="decimal"/>
      <w:lvlText w:val="Capitolul %1."/>
      <w:lvlJc w:val="left"/>
      <w:pPr>
        <w:ind w:left="284" w:hanging="284"/>
      </w:pPr>
      <w:rPr>
        <w:rFonts w:hint="default"/>
      </w:rPr>
    </w:lvl>
    <w:lvl w:ilvl="1">
      <w:start w:val="1"/>
      <w:numFmt w:val="decimal"/>
      <w:lvlText w:val="%1.%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CFE7D44"/>
    <w:multiLevelType w:val="hybridMultilevel"/>
    <w:tmpl w:val="E698ED7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nsid w:val="4F954684"/>
    <w:multiLevelType w:val="hybridMultilevel"/>
    <w:tmpl w:val="F78E88A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nsid w:val="58631CA5"/>
    <w:multiLevelType w:val="multilevel"/>
    <w:tmpl w:val="D928596E"/>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pStyle w:val="Criteriu"/>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9">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63C7264E"/>
    <w:multiLevelType w:val="hybridMultilevel"/>
    <w:tmpl w:val="F1E22B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6AC37CEF"/>
    <w:multiLevelType w:val="hybridMultilevel"/>
    <w:tmpl w:val="3AC65228"/>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6B086F22"/>
    <w:multiLevelType w:val="hybridMultilevel"/>
    <w:tmpl w:val="7E46E0F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F5605F6"/>
    <w:multiLevelType w:val="hybridMultilevel"/>
    <w:tmpl w:val="0E4A8962"/>
    <w:lvl w:ilvl="0" w:tplc="9176021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B5A7CA1"/>
    <w:multiLevelType w:val="hybridMultilevel"/>
    <w:tmpl w:val="E4BA6AA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8"/>
  </w:num>
  <w:num w:numId="2">
    <w:abstractNumId w:val="13"/>
  </w:num>
  <w:num w:numId="3">
    <w:abstractNumId w:val="29"/>
  </w:num>
  <w:num w:numId="4">
    <w:abstractNumId w:val="15"/>
  </w:num>
  <w:num w:numId="5">
    <w:abstractNumId w:val="34"/>
  </w:num>
  <w:num w:numId="6">
    <w:abstractNumId w:val="12"/>
  </w:num>
  <w:num w:numId="7">
    <w:abstractNumId w:val="5"/>
  </w:num>
  <w:num w:numId="8">
    <w:abstractNumId w:val="14"/>
  </w:num>
  <w:num w:numId="9">
    <w:abstractNumId w:val="3"/>
  </w:num>
  <w:num w:numId="10">
    <w:abstractNumId w:val="10"/>
  </w:num>
  <w:num w:numId="11">
    <w:abstractNumId w:val="22"/>
  </w:num>
  <w:num w:numId="12">
    <w:abstractNumId w:val="4"/>
  </w:num>
  <w:num w:numId="13">
    <w:abstractNumId w:val="6"/>
  </w:num>
  <w:num w:numId="14">
    <w:abstractNumId w:val="32"/>
  </w:num>
  <w:num w:numId="15">
    <w:abstractNumId w:val="0"/>
  </w:num>
  <w:num w:numId="16">
    <w:abstractNumId w:val="25"/>
  </w:num>
  <w:num w:numId="17">
    <w:abstractNumId w:val="1"/>
  </w:num>
  <w:num w:numId="18">
    <w:abstractNumId w:val="19"/>
  </w:num>
  <w:num w:numId="19">
    <w:abstractNumId w:val="36"/>
  </w:num>
  <w:num w:numId="20">
    <w:abstractNumId w:val="31"/>
  </w:num>
  <w:num w:numId="21">
    <w:abstractNumId w:val="11"/>
  </w:num>
  <w:num w:numId="22">
    <w:abstractNumId w:val="7"/>
  </w:num>
  <w:num w:numId="23">
    <w:abstractNumId w:val="17"/>
  </w:num>
  <w:num w:numId="24">
    <w:abstractNumId w:val="2"/>
  </w:num>
  <w:num w:numId="25">
    <w:abstractNumId w:val="20"/>
  </w:num>
  <w:num w:numId="26">
    <w:abstractNumId w:val="23"/>
  </w:num>
  <w:num w:numId="27">
    <w:abstractNumId w:val="18"/>
  </w:num>
  <w:num w:numId="28">
    <w:abstractNumId w:val="33"/>
  </w:num>
  <w:num w:numId="29">
    <w:abstractNumId w:val="8"/>
  </w:num>
  <w:num w:numId="30">
    <w:abstractNumId w:val="9"/>
  </w:num>
  <w:num w:numId="31">
    <w:abstractNumId w:val="21"/>
  </w:num>
  <w:num w:numId="32">
    <w:abstractNumId w:val="30"/>
  </w:num>
  <w:num w:numId="33">
    <w:abstractNumId w:val="26"/>
  </w:num>
  <w:num w:numId="34">
    <w:abstractNumId w:val="16"/>
  </w:num>
  <w:num w:numId="35">
    <w:abstractNumId w:val="27"/>
  </w:num>
  <w:num w:numId="36">
    <w:abstractNumId w:val="24"/>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E3F"/>
    <w:rsid w:val="00001166"/>
    <w:rsid w:val="000016F9"/>
    <w:rsid w:val="00001721"/>
    <w:rsid w:val="000017AC"/>
    <w:rsid w:val="00001B69"/>
    <w:rsid w:val="0000368A"/>
    <w:rsid w:val="00004C51"/>
    <w:rsid w:val="0000658E"/>
    <w:rsid w:val="0000685F"/>
    <w:rsid w:val="00007DB6"/>
    <w:rsid w:val="00011C27"/>
    <w:rsid w:val="00012C6C"/>
    <w:rsid w:val="00014F3C"/>
    <w:rsid w:val="00015590"/>
    <w:rsid w:val="0002071E"/>
    <w:rsid w:val="00022FA2"/>
    <w:rsid w:val="00025210"/>
    <w:rsid w:val="000252CC"/>
    <w:rsid w:val="00025F6B"/>
    <w:rsid w:val="00026D2A"/>
    <w:rsid w:val="00026F4F"/>
    <w:rsid w:val="00026FC4"/>
    <w:rsid w:val="00027050"/>
    <w:rsid w:val="00030DDE"/>
    <w:rsid w:val="00031C64"/>
    <w:rsid w:val="00031C9B"/>
    <w:rsid w:val="00032B12"/>
    <w:rsid w:val="00032C23"/>
    <w:rsid w:val="00032CE0"/>
    <w:rsid w:val="0003311C"/>
    <w:rsid w:val="000338CB"/>
    <w:rsid w:val="00036C45"/>
    <w:rsid w:val="0003788E"/>
    <w:rsid w:val="0004095B"/>
    <w:rsid w:val="00041CB5"/>
    <w:rsid w:val="000420A0"/>
    <w:rsid w:val="000444E9"/>
    <w:rsid w:val="00050BD4"/>
    <w:rsid w:val="00050FBF"/>
    <w:rsid w:val="0005114E"/>
    <w:rsid w:val="00052990"/>
    <w:rsid w:val="0005307B"/>
    <w:rsid w:val="00053081"/>
    <w:rsid w:val="0005440C"/>
    <w:rsid w:val="00054E02"/>
    <w:rsid w:val="000557E8"/>
    <w:rsid w:val="00056E16"/>
    <w:rsid w:val="00057E60"/>
    <w:rsid w:val="000612DA"/>
    <w:rsid w:val="0006172F"/>
    <w:rsid w:val="00062FCA"/>
    <w:rsid w:val="00064102"/>
    <w:rsid w:val="00064121"/>
    <w:rsid w:val="00064F64"/>
    <w:rsid w:val="00064F96"/>
    <w:rsid w:val="00065848"/>
    <w:rsid w:val="000661A8"/>
    <w:rsid w:val="0006630B"/>
    <w:rsid w:val="00066490"/>
    <w:rsid w:val="00066F14"/>
    <w:rsid w:val="00070DE9"/>
    <w:rsid w:val="00071C2F"/>
    <w:rsid w:val="00072549"/>
    <w:rsid w:val="00072FC7"/>
    <w:rsid w:val="00073FA1"/>
    <w:rsid w:val="0007406A"/>
    <w:rsid w:val="0007412B"/>
    <w:rsid w:val="000744FB"/>
    <w:rsid w:val="0007576D"/>
    <w:rsid w:val="00077502"/>
    <w:rsid w:val="000775FD"/>
    <w:rsid w:val="00080761"/>
    <w:rsid w:val="000807C3"/>
    <w:rsid w:val="00083776"/>
    <w:rsid w:val="00083E4C"/>
    <w:rsid w:val="00084BDB"/>
    <w:rsid w:val="00085379"/>
    <w:rsid w:val="00085F7C"/>
    <w:rsid w:val="00086872"/>
    <w:rsid w:val="000912E6"/>
    <w:rsid w:val="000916CA"/>
    <w:rsid w:val="00091916"/>
    <w:rsid w:val="00093150"/>
    <w:rsid w:val="000944CC"/>
    <w:rsid w:val="0009475C"/>
    <w:rsid w:val="000952AE"/>
    <w:rsid w:val="000957D8"/>
    <w:rsid w:val="0009618B"/>
    <w:rsid w:val="00097EAF"/>
    <w:rsid w:val="000A208D"/>
    <w:rsid w:val="000A220F"/>
    <w:rsid w:val="000A26FE"/>
    <w:rsid w:val="000A4339"/>
    <w:rsid w:val="000A4B98"/>
    <w:rsid w:val="000A60A3"/>
    <w:rsid w:val="000A6B60"/>
    <w:rsid w:val="000A6BEE"/>
    <w:rsid w:val="000A77B3"/>
    <w:rsid w:val="000B0547"/>
    <w:rsid w:val="000B1898"/>
    <w:rsid w:val="000B2142"/>
    <w:rsid w:val="000B28DD"/>
    <w:rsid w:val="000B2FEA"/>
    <w:rsid w:val="000B32BE"/>
    <w:rsid w:val="000B39B0"/>
    <w:rsid w:val="000B4F8E"/>
    <w:rsid w:val="000B5E8D"/>
    <w:rsid w:val="000B6D3F"/>
    <w:rsid w:val="000B70F3"/>
    <w:rsid w:val="000C08F1"/>
    <w:rsid w:val="000C0E68"/>
    <w:rsid w:val="000C0FA7"/>
    <w:rsid w:val="000C22A8"/>
    <w:rsid w:val="000C2D82"/>
    <w:rsid w:val="000C3A33"/>
    <w:rsid w:val="000C42C5"/>
    <w:rsid w:val="000C53BB"/>
    <w:rsid w:val="000C71ED"/>
    <w:rsid w:val="000D00FD"/>
    <w:rsid w:val="000D1388"/>
    <w:rsid w:val="000D14C8"/>
    <w:rsid w:val="000D1863"/>
    <w:rsid w:val="000D202B"/>
    <w:rsid w:val="000D27B7"/>
    <w:rsid w:val="000D2A1A"/>
    <w:rsid w:val="000D2FD8"/>
    <w:rsid w:val="000D373A"/>
    <w:rsid w:val="000D3C2D"/>
    <w:rsid w:val="000D443D"/>
    <w:rsid w:val="000D463A"/>
    <w:rsid w:val="000D4D8D"/>
    <w:rsid w:val="000D58CF"/>
    <w:rsid w:val="000D61D2"/>
    <w:rsid w:val="000D6242"/>
    <w:rsid w:val="000D641E"/>
    <w:rsid w:val="000D6B40"/>
    <w:rsid w:val="000D6DB6"/>
    <w:rsid w:val="000D7613"/>
    <w:rsid w:val="000D7AAC"/>
    <w:rsid w:val="000D7BBC"/>
    <w:rsid w:val="000E006F"/>
    <w:rsid w:val="000E057B"/>
    <w:rsid w:val="000E0C36"/>
    <w:rsid w:val="000E0E27"/>
    <w:rsid w:val="000E391B"/>
    <w:rsid w:val="000E4283"/>
    <w:rsid w:val="000E592B"/>
    <w:rsid w:val="000E5DB9"/>
    <w:rsid w:val="000E5DC2"/>
    <w:rsid w:val="000E6392"/>
    <w:rsid w:val="000E650F"/>
    <w:rsid w:val="000F129A"/>
    <w:rsid w:val="000F1A4F"/>
    <w:rsid w:val="000F1E3A"/>
    <w:rsid w:val="000F1EF1"/>
    <w:rsid w:val="000F31F4"/>
    <w:rsid w:val="000F35ED"/>
    <w:rsid w:val="000F3994"/>
    <w:rsid w:val="000F558B"/>
    <w:rsid w:val="000F5FB9"/>
    <w:rsid w:val="000F6EF9"/>
    <w:rsid w:val="000F70BD"/>
    <w:rsid w:val="000F77AB"/>
    <w:rsid w:val="000F7DE6"/>
    <w:rsid w:val="000F7E36"/>
    <w:rsid w:val="00101776"/>
    <w:rsid w:val="00103215"/>
    <w:rsid w:val="00103A58"/>
    <w:rsid w:val="0010462A"/>
    <w:rsid w:val="001046CB"/>
    <w:rsid w:val="001056E4"/>
    <w:rsid w:val="001058D4"/>
    <w:rsid w:val="0010650B"/>
    <w:rsid w:val="00106FF6"/>
    <w:rsid w:val="00107D6D"/>
    <w:rsid w:val="00110BAE"/>
    <w:rsid w:val="00115986"/>
    <w:rsid w:val="00115B1B"/>
    <w:rsid w:val="00116D89"/>
    <w:rsid w:val="00117244"/>
    <w:rsid w:val="0011732E"/>
    <w:rsid w:val="00120558"/>
    <w:rsid w:val="00122C58"/>
    <w:rsid w:val="0012374C"/>
    <w:rsid w:val="00123DE9"/>
    <w:rsid w:val="00130A44"/>
    <w:rsid w:val="00130AD4"/>
    <w:rsid w:val="00131954"/>
    <w:rsid w:val="0013341F"/>
    <w:rsid w:val="00133966"/>
    <w:rsid w:val="00134C14"/>
    <w:rsid w:val="00136174"/>
    <w:rsid w:val="00136C87"/>
    <w:rsid w:val="0013707A"/>
    <w:rsid w:val="001403C6"/>
    <w:rsid w:val="001407E1"/>
    <w:rsid w:val="00140BD1"/>
    <w:rsid w:val="001412EB"/>
    <w:rsid w:val="00141DB3"/>
    <w:rsid w:val="00141F5A"/>
    <w:rsid w:val="00142F84"/>
    <w:rsid w:val="00146DC0"/>
    <w:rsid w:val="0014725C"/>
    <w:rsid w:val="001472A6"/>
    <w:rsid w:val="00147E8F"/>
    <w:rsid w:val="00150ACE"/>
    <w:rsid w:val="00150D30"/>
    <w:rsid w:val="00151944"/>
    <w:rsid w:val="001520DC"/>
    <w:rsid w:val="00153535"/>
    <w:rsid w:val="00153684"/>
    <w:rsid w:val="00153C81"/>
    <w:rsid w:val="001541CA"/>
    <w:rsid w:val="001543A4"/>
    <w:rsid w:val="00154415"/>
    <w:rsid w:val="00154884"/>
    <w:rsid w:val="0015505D"/>
    <w:rsid w:val="00157AA0"/>
    <w:rsid w:val="00157B0F"/>
    <w:rsid w:val="00157D2F"/>
    <w:rsid w:val="00157E65"/>
    <w:rsid w:val="001618FB"/>
    <w:rsid w:val="00161C00"/>
    <w:rsid w:val="001624C9"/>
    <w:rsid w:val="00163CCD"/>
    <w:rsid w:val="00164210"/>
    <w:rsid w:val="00164F9F"/>
    <w:rsid w:val="0016597C"/>
    <w:rsid w:val="0016622A"/>
    <w:rsid w:val="00171EB0"/>
    <w:rsid w:val="00171F5F"/>
    <w:rsid w:val="001735A7"/>
    <w:rsid w:val="00173B6B"/>
    <w:rsid w:val="001764F1"/>
    <w:rsid w:val="00177F31"/>
    <w:rsid w:val="0018177C"/>
    <w:rsid w:val="00182789"/>
    <w:rsid w:val="00182E8B"/>
    <w:rsid w:val="00185CCC"/>
    <w:rsid w:val="00185DD5"/>
    <w:rsid w:val="00186B19"/>
    <w:rsid w:val="00190504"/>
    <w:rsid w:val="00190593"/>
    <w:rsid w:val="00190D0E"/>
    <w:rsid w:val="00190E57"/>
    <w:rsid w:val="0019135B"/>
    <w:rsid w:val="00192F10"/>
    <w:rsid w:val="001959AF"/>
    <w:rsid w:val="00195A89"/>
    <w:rsid w:val="00195DED"/>
    <w:rsid w:val="001967D6"/>
    <w:rsid w:val="001977B0"/>
    <w:rsid w:val="00197ACD"/>
    <w:rsid w:val="001A0D84"/>
    <w:rsid w:val="001A2CDD"/>
    <w:rsid w:val="001A45C6"/>
    <w:rsid w:val="001A47D2"/>
    <w:rsid w:val="001A56BF"/>
    <w:rsid w:val="001A5847"/>
    <w:rsid w:val="001A5905"/>
    <w:rsid w:val="001B0F80"/>
    <w:rsid w:val="001B2037"/>
    <w:rsid w:val="001B2069"/>
    <w:rsid w:val="001B2691"/>
    <w:rsid w:val="001B2A94"/>
    <w:rsid w:val="001B4323"/>
    <w:rsid w:val="001B4B1D"/>
    <w:rsid w:val="001B5E8E"/>
    <w:rsid w:val="001B61E6"/>
    <w:rsid w:val="001B7A68"/>
    <w:rsid w:val="001C15DE"/>
    <w:rsid w:val="001C16E8"/>
    <w:rsid w:val="001C19B7"/>
    <w:rsid w:val="001C225C"/>
    <w:rsid w:val="001C2266"/>
    <w:rsid w:val="001C23EE"/>
    <w:rsid w:val="001C28B7"/>
    <w:rsid w:val="001C2C3F"/>
    <w:rsid w:val="001C43C9"/>
    <w:rsid w:val="001C4DE4"/>
    <w:rsid w:val="001C540E"/>
    <w:rsid w:val="001C5643"/>
    <w:rsid w:val="001C644A"/>
    <w:rsid w:val="001C6C7C"/>
    <w:rsid w:val="001C7091"/>
    <w:rsid w:val="001C7587"/>
    <w:rsid w:val="001C79BD"/>
    <w:rsid w:val="001C7BFD"/>
    <w:rsid w:val="001D0D82"/>
    <w:rsid w:val="001D368B"/>
    <w:rsid w:val="001D4621"/>
    <w:rsid w:val="001D46BC"/>
    <w:rsid w:val="001D46CD"/>
    <w:rsid w:val="001D672C"/>
    <w:rsid w:val="001E0901"/>
    <w:rsid w:val="001E1078"/>
    <w:rsid w:val="001E1FAF"/>
    <w:rsid w:val="001E21B1"/>
    <w:rsid w:val="001E29BE"/>
    <w:rsid w:val="001E2A26"/>
    <w:rsid w:val="001E2B0D"/>
    <w:rsid w:val="001E3595"/>
    <w:rsid w:val="001E4428"/>
    <w:rsid w:val="001E46A0"/>
    <w:rsid w:val="001E4E16"/>
    <w:rsid w:val="001E5050"/>
    <w:rsid w:val="001E5A31"/>
    <w:rsid w:val="001E63AA"/>
    <w:rsid w:val="001E6463"/>
    <w:rsid w:val="001E78C9"/>
    <w:rsid w:val="001E7BD4"/>
    <w:rsid w:val="001F005C"/>
    <w:rsid w:val="001F139E"/>
    <w:rsid w:val="001F23B2"/>
    <w:rsid w:val="001F2D9A"/>
    <w:rsid w:val="001F362D"/>
    <w:rsid w:val="001F422E"/>
    <w:rsid w:val="001F43CD"/>
    <w:rsid w:val="001F4631"/>
    <w:rsid w:val="001F5E5B"/>
    <w:rsid w:val="001F6F4C"/>
    <w:rsid w:val="001F7904"/>
    <w:rsid w:val="00200010"/>
    <w:rsid w:val="00200840"/>
    <w:rsid w:val="00200C1E"/>
    <w:rsid w:val="002013B9"/>
    <w:rsid w:val="002031D7"/>
    <w:rsid w:val="002049C7"/>
    <w:rsid w:val="00204F09"/>
    <w:rsid w:val="00205052"/>
    <w:rsid w:val="002062C5"/>
    <w:rsid w:val="00206BBE"/>
    <w:rsid w:val="00207A71"/>
    <w:rsid w:val="00210D5E"/>
    <w:rsid w:val="00211B65"/>
    <w:rsid w:val="002124D1"/>
    <w:rsid w:val="002129F2"/>
    <w:rsid w:val="002142D4"/>
    <w:rsid w:val="00215555"/>
    <w:rsid w:val="00215917"/>
    <w:rsid w:val="00216E4B"/>
    <w:rsid w:val="00220061"/>
    <w:rsid w:val="00220438"/>
    <w:rsid w:val="0022069D"/>
    <w:rsid w:val="0022133A"/>
    <w:rsid w:val="00221748"/>
    <w:rsid w:val="0022181E"/>
    <w:rsid w:val="00224B7D"/>
    <w:rsid w:val="00225C7E"/>
    <w:rsid w:val="00226533"/>
    <w:rsid w:val="00227817"/>
    <w:rsid w:val="00227C51"/>
    <w:rsid w:val="002300C3"/>
    <w:rsid w:val="002300CC"/>
    <w:rsid w:val="00232334"/>
    <w:rsid w:val="00232358"/>
    <w:rsid w:val="00232438"/>
    <w:rsid w:val="00232805"/>
    <w:rsid w:val="00233C36"/>
    <w:rsid w:val="00233E93"/>
    <w:rsid w:val="00234A10"/>
    <w:rsid w:val="00235151"/>
    <w:rsid w:val="002355B3"/>
    <w:rsid w:val="00240128"/>
    <w:rsid w:val="0024022F"/>
    <w:rsid w:val="00240C68"/>
    <w:rsid w:val="00240EA1"/>
    <w:rsid w:val="00241605"/>
    <w:rsid w:val="0024181F"/>
    <w:rsid w:val="00241B33"/>
    <w:rsid w:val="002423A2"/>
    <w:rsid w:val="002435E7"/>
    <w:rsid w:val="00243B5A"/>
    <w:rsid w:val="002445AD"/>
    <w:rsid w:val="002452F0"/>
    <w:rsid w:val="00245FA0"/>
    <w:rsid w:val="00246523"/>
    <w:rsid w:val="002468A1"/>
    <w:rsid w:val="00247113"/>
    <w:rsid w:val="00247A00"/>
    <w:rsid w:val="00250FA7"/>
    <w:rsid w:val="00252279"/>
    <w:rsid w:val="0025298B"/>
    <w:rsid w:val="00253644"/>
    <w:rsid w:val="002540BE"/>
    <w:rsid w:val="00254447"/>
    <w:rsid w:val="002556DA"/>
    <w:rsid w:val="0025617D"/>
    <w:rsid w:val="002566AF"/>
    <w:rsid w:val="002566DF"/>
    <w:rsid w:val="00257256"/>
    <w:rsid w:val="00257EB1"/>
    <w:rsid w:val="00261728"/>
    <w:rsid w:val="00261BC6"/>
    <w:rsid w:val="00261C30"/>
    <w:rsid w:val="00262C09"/>
    <w:rsid w:val="00262CF5"/>
    <w:rsid w:val="002635A0"/>
    <w:rsid w:val="002641F1"/>
    <w:rsid w:val="00265437"/>
    <w:rsid w:val="002659D5"/>
    <w:rsid w:val="00265B6A"/>
    <w:rsid w:val="00265F9F"/>
    <w:rsid w:val="00270ECE"/>
    <w:rsid w:val="002712BD"/>
    <w:rsid w:val="00273212"/>
    <w:rsid w:val="002764E0"/>
    <w:rsid w:val="00281655"/>
    <w:rsid w:val="002822B4"/>
    <w:rsid w:val="00282B19"/>
    <w:rsid w:val="002838DA"/>
    <w:rsid w:val="00284690"/>
    <w:rsid w:val="00285ED3"/>
    <w:rsid w:val="00286708"/>
    <w:rsid w:val="0029108A"/>
    <w:rsid w:val="002935CB"/>
    <w:rsid w:val="0029363A"/>
    <w:rsid w:val="0029430B"/>
    <w:rsid w:val="00294566"/>
    <w:rsid w:val="0029698D"/>
    <w:rsid w:val="002976AD"/>
    <w:rsid w:val="00297CB1"/>
    <w:rsid w:val="002A09D8"/>
    <w:rsid w:val="002A0D00"/>
    <w:rsid w:val="002A0F32"/>
    <w:rsid w:val="002A2140"/>
    <w:rsid w:val="002A2A72"/>
    <w:rsid w:val="002A360D"/>
    <w:rsid w:val="002A368D"/>
    <w:rsid w:val="002A5B64"/>
    <w:rsid w:val="002A7969"/>
    <w:rsid w:val="002B0069"/>
    <w:rsid w:val="002B1911"/>
    <w:rsid w:val="002B230C"/>
    <w:rsid w:val="002B2479"/>
    <w:rsid w:val="002B32F3"/>
    <w:rsid w:val="002B3ADE"/>
    <w:rsid w:val="002B4666"/>
    <w:rsid w:val="002B4673"/>
    <w:rsid w:val="002B46FB"/>
    <w:rsid w:val="002B5373"/>
    <w:rsid w:val="002B554F"/>
    <w:rsid w:val="002B754C"/>
    <w:rsid w:val="002C0001"/>
    <w:rsid w:val="002C0915"/>
    <w:rsid w:val="002C0C72"/>
    <w:rsid w:val="002C1A7E"/>
    <w:rsid w:val="002C25C9"/>
    <w:rsid w:val="002C27FB"/>
    <w:rsid w:val="002C3BDB"/>
    <w:rsid w:val="002C4967"/>
    <w:rsid w:val="002C4BA8"/>
    <w:rsid w:val="002C6873"/>
    <w:rsid w:val="002C74D1"/>
    <w:rsid w:val="002D04DE"/>
    <w:rsid w:val="002D2FA2"/>
    <w:rsid w:val="002D5387"/>
    <w:rsid w:val="002E04F2"/>
    <w:rsid w:val="002E0773"/>
    <w:rsid w:val="002E0EBF"/>
    <w:rsid w:val="002E15DA"/>
    <w:rsid w:val="002E18C3"/>
    <w:rsid w:val="002E29BE"/>
    <w:rsid w:val="002E4088"/>
    <w:rsid w:val="002E53B0"/>
    <w:rsid w:val="002E5882"/>
    <w:rsid w:val="002E5CDC"/>
    <w:rsid w:val="002E6075"/>
    <w:rsid w:val="002E6AE7"/>
    <w:rsid w:val="002E7559"/>
    <w:rsid w:val="002E7619"/>
    <w:rsid w:val="002F041C"/>
    <w:rsid w:val="002F19EB"/>
    <w:rsid w:val="002F2E7F"/>
    <w:rsid w:val="002F34A9"/>
    <w:rsid w:val="002F3925"/>
    <w:rsid w:val="002F39D8"/>
    <w:rsid w:val="002F3DC7"/>
    <w:rsid w:val="002F454B"/>
    <w:rsid w:val="002F4C68"/>
    <w:rsid w:val="002F5CAD"/>
    <w:rsid w:val="002F6340"/>
    <w:rsid w:val="002F697F"/>
    <w:rsid w:val="002F6BF5"/>
    <w:rsid w:val="002F6E2A"/>
    <w:rsid w:val="003003AB"/>
    <w:rsid w:val="00300997"/>
    <w:rsid w:val="00301D40"/>
    <w:rsid w:val="00302A98"/>
    <w:rsid w:val="003037F1"/>
    <w:rsid w:val="00304009"/>
    <w:rsid w:val="003045CB"/>
    <w:rsid w:val="00304C39"/>
    <w:rsid w:val="00306128"/>
    <w:rsid w:val="003076FE"/>
    <w:rsid w:val="00310A9D"/>
    <w:rsid w:val="00312042"/>
    <w:rsid w:val="003148DC"/>
    <w:rsid w:val="00314D8A"/>
    <w:rsid w:val="003150E4"/>
    <w:rsid w:val="0031512B"/>
    <w:rsid w:val="00316484"/>
    <w:rsid w:val="00316B7B"/>
    <w:rsid w:val="00316C55"/>
    <w:rsid w:val="0032052D"/>
    <w:rsid w:val="00320742"/>
    <w:rsid w:val="003226A8"/>
    <w:rsid w:val="0032423A"/>
    <w:rsid w:val="00326915"/>
    <w:rsid w:val="003269A0"/>
    <w:rsid w:val="00327B3F"/>
    <w:rsid w:val="00327C80"/>
    <w:rsid w:val="0033023B"/>
    <w:rsid w:val="003305B9"/>
    <w:rsid w:val="00330906"/>
    <w:rsid w:val="003323D3"/>
    <w:rsid w:val="00332DD2"/>
    <w:rsid w:val="003339C4"/>
    <w:rsid w:val="00333AAC"/>
    <w:rsid w:val="00333AD2"/>
    <w:rsid w:val="00333DA0"/>
    <w:rsid w:val="00335589"/>
    <w:rsid w:val="00335BFC"/>
    <w:rsid w:val="00335F7A"/>
    <w:rsid w:val="00336C11"/>
    <w:rsid w:val="003374AD"/>
    <w:rsid w:val="003376B7"/>
    <w:rsid w:val="00337F81"/>
    <w:rsid w:val="003417C6"/>
    <w:rsid w:val="003419D8"/>
    <w:rsid w:val="00341F44"/>
    <w:rsid w:val="00342A50"/>
    <w:rsid w:val="00345C26"/>
    <w:rsid w:val="00346964"/>
    <w:rsid w:val="00350B4D"/>
    <w:rsid w:val="00351770"/>
    <w:rsid w:val="00351AD1"/>
    <w:rsid w:val="00351AF4"/>
    <w:rsid w:val="00351B26"/>
    <w:rsid w:val="00351CC1"/>
    <w:rsid w:val="003525C8"/>
    <w:rsid w:val="003531E7"/>
    <w:rsid w:val="00353300"/>
    <w:rsid w:val="00353F89"/>
    <w:rsid w:val="0035526F"/>
    <w:rsid w:val="003555D9"/>
    <w:rsid w:val="00355EA8"/>
    <w:rsid w:val="003617BE"/>
    <w:rsid w:val="00361EEE"/>
    <w:rsid w:val="00362399"/>
    <w:rsid w:val="00363557"/>
    <w:rsid w:val="00363637"/>
    <w:rsid w:val="003644CD"/>
    <w:rsid w:val="00364E30"/>
    <w:rsid w:val="00367C9D"/>
    <w:rsid w:val="00370046"/>
    <w:rsid w:val="003707B7"/>
    <w:rsid w:val="0037086C"/>
    <w:rsid w:val="00370961"/>
    <w:rsid w:val="0037128C"/>
    <w:rsid w:val="00371742"/>
    <w:rsid w:val="00371CF3"/>
    <w:rsid w:val="00373298"/>
    <w:rsid w:val="00373590"/>
    <w:rsid w:val="003742E3"/>
    <w:rsid w:val="00375085"/>
    <w:rsid w:val="003750B3"/>
    <w:rsid w:val="003765C4"/>
    <w:rsid w:val="00376AEF"/>
    <w:rsid w:val="003773AF"/>
    <w:rsid w:val="00377C16"/>
    <w:rsid w:val="00380D28"/>
    <w:rsid w:val="00381AB0"/>
    <w:rsid w:val="00381F22"/>
    <w:rsid w:val="00383E9B"/>
    <w:rsid w:val="003843B7"/>
    <w:rsid w:val="00384527"/>
    <w:rsid w:val="003857C2"/>
    <w:rsid w:val="00386313"/>
    <w:rsid w:val="00386DCE"/>
    <w:rsid w:val="0039030A"/>
    <w:rsid w:val="003907A6"/>
    <w:rsid w:val="003908A0"/>
    <w:rsid w:val="00391908"/>
    <w:rsid w:val="00392232"/>
    <w:rsid w:val="003923F3"/>
    <w:rsid w:val="00392CDD"/>
    <w:rsid w:val="00396A58"/>
    <w:rsid w:val="00397E55"/>
    <w:rsid w:val="00397F57"/>
    <w:rsid w:val="003A093C"/>
    <w:rsid w:val="003A2C0A"/>
    <w:rsid w:val="003A37FD"/>
    <w:rsid w:val="003A3A7C"/>
    <w:rsid w:val="003A6875"/>
    <w:rsid w:val="003A7725"/>
    <w:rsid w:val="003A7F3E"/>
    <w:rsid w:val="003B074A"/>
    <w:rsid w:val="003B09B7"/>
    <w:rsid w:val="003B161F"/>
    <w:rsid w:val="003B1640"/>
    <w:rsid w:val="003B188E"/>
    <w:rsid w:val="003B2024"/>
    <w:rsid w:val="003B217A"/>
    <w:rsid w:val="003B2191"/>
    <w:rsid w:val="003B2CE5"/>
    <w:rsid w:val="003B3356"/>
    <w:rsid w:val="003B37D1"/>
    <w:rsid w:val="003B530B"/>
    <w:rsid w:val="003B5734"/>
    <w:rsid w:val="003B6AEE"/>
    <w:rsid w:val="003B6E38"/>
    <w:rsid w:val="003B6FC1"/>
    <w:rsid w:val="003B72AE"/>
    <w:rsid w:val="003B7E1D"/>
    <w:rsid w:val="003C0188"/>
    <w:rsid w:val="003C04FD"/>
    <w:rsid w:val="003C0E00"/>
    <w:rsid w:val="003C1F12"/>
    <w:rsid w:val="003C3FC3"/>
    <w:rsid w:val="003C4C8D"/>
    <w:rsid w:val="003C61E7"/>
    <w:rsid w:val="003C7B94"/>
    <w:rsid w:val="003D0724"/>
    <w:rsid w:val="003D0A76"/>
    <w:rsid w:val="003D1DF1"/>
    <w:rsid w:val="003D2B14"/>
    <w:rsid w:val="003D3494"/>
    <w:rsid w:val="003D393A"/>
    <w:rsid w:val="003D4058"/>
    <w:rsid w:val="003D4D79"/>
    <w:rsid w:val="003D567C"/>
    <w:rsid w:val="003D68CB"/>
    <w:rsid w:val="003D6EF7"/>
    <w:rsid w:val="003D7525"/>
    <w:rsid w:val="003E0DC3"/>
    <w:rsid w:val="003E3356"/>
    <w:rsid w:val="003E44C4"/>
    <w:rsid w:val="003E5032"/>
    <w:rsid w:val="003E5E9B"/>
    <w:rsid w:val="003F017F"/>
    <w:rsid w:val="003F0C0B"/>
    <w:rsid w:val="003F45C3"/>
    <w:rsid w:val="003F4729"/>
    <w:rsid w:val="003F6844"/>
    <w:rsid w:val="003F6C18"/>
    <w:rsid w:val="003F765D"/>
    <w:rsid w:val="00400030"/>
    <w:rsid w:val="00400144"/>
    <w:rsid w:val="0040056B"/>
    <w:rsid w:val="00400613"/>
    <w:rsid w:val="00400D02"/>
    <w:rsid w:val="00400D56"/>
    <w:rsid w:val="00400E9A"/>
    <w:rsid w:val="004030D1"/>
    <w:rsid w:val="00403F12"/>
    <w:rsid w:val="00403F9E"/>
    <w:rsid w:val="004115B1"/>
    <w:rsid w:val="0041172D"/>
    <w:rsid w:val="00413CB8"/>
    <w:rsid w:val="004161CE"/>
    <w:rsid w:val="00417B95"/>
    <w:rsid w:val="0042253E"/>
    <w:rsid w:val="00423112"/>
    <w:rsid w:val="00423716"/>
    <w:rsid w:val="0042488D"/>
    <w:rsid w:val="004248F4"/>
    <w:rsid w:val="00424E88"/>
    <w:rsid w:val="00425BFA"/>
    <w:rsid w:val="00425EE7"/>
    <w:rsid w:val="004268C2"/>
    <w:rsid w:val="00426B0C"/>
    <w:rsid w:val="00427A13"/>
    <w:rsid w:val="004316D0"/>
    <w:rsid w:val="00432AD2"/>
    <w:rsid w:val="00432D82"/>
    <w:rsid w:val="00432E57"/>
    <w:rsid w:val="0043345B"/>
    <w:rsid w:val="00433D37"/>
    <w:rsid w:val="00433EDD"/>
    <w:rsid w:val="00434BCA"/>
    <w:rsid w:val="00435BB6"/>
    <w:rsid w:val="00435F15"/>
    <w:rsid w:val="004361D0"/>
    <w:rsid w:val="00436DE9"/>
    <w:rsid w:val="0043743E"/>
    <w:rsid w:val="00437A78"/>
    <w:rsid w:val="004404BD"/>
    <w:rsid w:val="00441814"/>
    <w:rsid w:val="00442678"/>
    <w:rsid w:val="004426EE"/>
    <w:rsid w:val="00442B91"/>
    <w:rsid w:val="0044316C"/>
    <w:rsid w:val="00444D59"/>
    <w:rsid w:val="004456EB"/>
    <w:rsid w:val="00445BE9"/>
    <w:rsid w:val="004501B4"/>
    <w:rsid w:val="00450950"/>
    <w:rsid w:val="004517B3"/>
    <w:rsid w:val="00451E67"/>
    <w:rsid w:val="00452253"/>
    <w:rsid w:val="004542DA"/>
    <w:rsid w:val="0045474B"/>
    <w:rsid w:val="00457FA9"/>
    <w:rsid w:val="0046065B"/>
    <w:rsid w:val="0046211D"/>
    <w:rsid w:val="00464336"/>
    <w:rsid w:val="00464594"/>
    <w:rsid w:val="00465148"/>
    <w:rsid w:val="00465CA7"/>
    <w:rsid w:val="00467627"/>
    <w:rsid w:val="0046793A"/>
    <w:rsid w:val="00470749"/>
    <w:rsid w:val="00470809"/>
    <w:rsid w:val="004734F4"/>
    <w:rsid w:val="00474AAA"/>
    <w:rsid w:val="00474D5F"/>
    <w:rsid w:val="00474EE0"/>
    <w:rsid w:val="00475308"/>
    <w:rsid w:val="00475A23"/>
    <w:rsid w:val="00475BA0"/>
    <w:rsid w:val="00477C51"/>
    <w:rsid w:val="00480990"/>
    <w:rsid w:val="00480D11"/>
    <w:rsid w:val="00481822"/>
    <w:rsid w:val="00482253"/>
    <w:rsid w:val="00482D02"/>
    <w:rsid w:val="004840BC"/>
    <w:rsid w:val="00484569"/>
    <w:rsid w:val="00484CD9"/>
    <w:rsid w:val="00485A60"/>
    <w:rsid w:val="00485B99"/>
    <w:rsid w:val="00487BD0"/>
    <w:rsid w:val="00490A8C"/>
    <w:rsid w:val="004914F0"/>
    <w:rsid w:val="00492114"/>
    <w:rsid w:val="00492270"/>
    <w:rsid w:val="0049344A"/>
    <w:rsid w:val="00493639"/>
    <w:rsid w:val="00493751"/>
    <w:rsid w:val="00493F46"/>
    <w:rsid w:val="0049495B"/>
    <w:rsid w:val="00494EF5"/>
    <w:rsid w:val="00495C54"/>
    <w:rsid w:val="00496297"/>
    <w:rsid w:val="0049670A"/>
    <w:rsid w:val="00496726"/>
    <w:rsid w:val="004A0983"/>
    <w:rsid w:val="004A22B0"/>
    <w:rsid w:val="004A4B6A"/>
    <w:rsid w:val="004A4D8A"/>
    <w:rsid w:val="004A53DF"/>
    <w:rsid w:val="004A6428"/>
    <w:rsid w:val="004A6E01"/>
    <w:rsid w:val="004A7008"/>
    <w:rsid w:val="004A7F5B"/>
    <w:rsid w:val="004B09D3"/>
    <w:rsid w:val="004B1085"/>
    <w:rsid w:val="004B1CDA"/>
    <w:rsid w:val="004B1F9B"/>
    <w:rsid w:val="004B2060"/>
    <w:rsid w:val="004B2A18"/>
    <w:rsid w:val="004B3B26"/>
    <w:rsid w:val="004B4B07"/>
    <w:rsid w:val="004B4D25"/>
    <w:rsid w:val="004B510B"/>
    <w:rsid w:val="004B5413"/>
    <w:rsid w:val="004B5AAF"/>
    <w:rsid w:val="004B6258"/>
    <w:rsid w:val="004B6856"/>
    <w:rsid w:val="004B6DC3"/>
    <w:rsid w:val="004B705C"/>
    <w:rsid w:val="004B730F"/>
    <w:rsid w:val="004C25F5"/>
    <w:rsid w:val="004C39FD"/>
    <w:rsid w:val="004C3B5A"/>
    <w:rsid w:val="004C63D8"/>
    <w:rsid w:val="004C664C"/>
    <w:rsid w:val="004C74D2"/>
    <w:rsid w:val="004C7ABF"/>
    <w:rsid w:val="004D2DA1"/>
    <w:rsid w:val="004D386A"/>
    <w:rsid w:val="004D578E"/>
    <w:rsid w:val="004D57FC"/>
    <w:rsid w:val="004D5C52"/>
    <w:rsid w:val="004D5FFE"/>
    <w:rsid w:val="004D7029"/>
    <w:rsid w:val="004D7638"/>
    <w:rsid w:val="004D793D"/>
    <w:rsid w:val="004E07E7"/>
    <w:rsid w:val="004E1C7A"/>
    <w:rsid w:val="004E312A"/>
    <w:rsid w:val="004E313C"/>
    <w:rsid w:val="004E436F"/>
    <w:rsid w:val="004E4873"/>
    <w:rsid w:val="004E5F27"/>
    <w:rsid w:val="004E632B"/>
    <w:rsid w:val="004E6A7C"/>
    <w:rsid w:val="004E6CD4"/>
    <w:rsid w:val="004E6FDE"/>
    <w:rsid w:val="004E7B05"/>
    <w:rsid w:val="004E7FD1"/>
    <w:rsid w:val="004F041B"/>
    <w:rsid w:val="004F0DE9"/>
    <w:rsid w:val="004F2246"/>
    <w:rsid w:val="004F2B49"/>
    <w:rsid w:val="004F3C16"/>
    <w:rsid w:val="004F3D94"/>
    <w:rsid w:val="004F435B"/>
    <w:rsid w:val="004F4808"/>
    <w:rsid w:val="004F4D33"/>
    <w:rsid w:val="004F6A95"/>
    <w:rsid w:val="004F74CD"/>
    <w:rsid w:val="004F7603"/>
    <w:rsid w:val="00500533"/>
    <w:rsid w:val="00501BE4"/>
    <w:rsid w:val="0050284C"/>
    <w:rsid w:val="00502EC4"/>
    <w:rsid w:val="00505551"/>
    <w:rsid w:val="00506C4F"/>
    <w:rsid w:val="00506F7B"/>
    <w:rsid w:val="0050752F"/>
    <w:rsid w:val="00510C2F"/>
    <w:rsid w:val="00510E34"/>
    <w:rsid w:val="00513582"/>
    <w:rsid w:val="00513917"/>
    <w:rsid w:val="00515167"/>
    <w:rsid w:val="00515D31"/>
    <w:rsid w:val="005204A7"/>
    <w:rsid w:val="00520500"/>
    <w:rsid w:val="00520C03"/>
    <w:rsid w:val="00520CAB"/>
    <w:rsid w:val="00522AB5"/>
    <w:rsid w:val="00522CDF"/>
    <w:rsid w:val="00522D7D"/>
    <w:rsid w:val="00523FCD"/>
    <w:rsid w:val="00524858"/>
    <w:rsid w:val="00524AF9"/>
    <w:rsid w:val="00525681"/>
    <w:rsid w:val="0052595D"/>
    <w:rsid w:val="00526947"/>
    <w:rsid w:val="005269DD"/>
    <w:rsid w:val="00530766"/>
    <w:rsid w:val="00531219"/>
    <w:rsid w:val="00531D46"/>
    <w:rsid w:val="0053398F"/>
    <w:rsid w:val="00534F92"/>
    <w:rsid w:val="00535964"/>
    <w:rsid w:val="00535A86"/>
    <w:rsid w:val="005378C7"/>
    <w:rsid w:val="0054073F"/>
    <w:rsid w:val="00542CEC"/>
    <w:rsid w:val="0054429A"/>
    <w:rsid w:val="005459D2"/>
    <w:rsid w:val="00546340"/>
    <w:rsid w:val="00546F8B"/>
    <w:rsid w:val="00550C46"/>
    <w:rsid w:val="00550D0F"/>
    <w:rsid w:val="00550E83"/>
    <w:rsid w:val="00551217"/>
    <w:rsid w:val="00551833"/>
    <w:rsid w:val="00554FF4"/>
    <w:rsid w:val="00555101"/>
    <w:rsid w:val="00555799"/>
    <w:rsid w:val="005565CF"/>
    <w:rsid w:val="00560751"/>
    <w:rsid w:val="0056204A"/>
    <w:rsid w:val="00562EA4"/>
    <w:rsid w:val="00566AB5"/>
    <w:rsid w:val="00566C33"/>
    <w:rsid w:val="00567F02"/>
    <w:rsid w:val="00567F60"/>
    <w:rsid w:val="00571437"/>
    <w:rsid w:val="00571722"/>
    <w:rsid w:val="00571B43"/>
    <w:rsid w:val="00571B72"/>
    <w:rsid w:val="00572A7D"/>
    <w:rsid w:val="00572B66"/>
    <w:rsid w:val="0057314A"/>
    <w:rsid w:val="00574E39"/>
    <w:rsid w:val="00575092"/>
    <w:rsid w:val="005753A7"/>
    <w:rsid w:val="005758BE"/>
    <w:rsid w:val="00575B8A"/>
    <w:rsid w:val="0057623C"/>
    <w:rsid w:val="005762FC"/>
    <w:rsid w:val="005770E4"/>
    <w:rsid w:val="005810EA"/>
    <w:rsid w:val="00581CCB"/>
    <w:rsid w:val="00582E3E"/>
    <w:rsid w:val="00583D69"/>
    <w:rsid w:val="00583E7B"/>
    <w:rsid w:val="0058428D"/>
    <w:rsid w:val="00584445"/>
    <w:rsid w:val="005857F4"/>
    <w:rsid w:val="005878BE"/>
    <w:rsid w:val="005900DD"/>
    <w:rsid w:val="00590353"/>
    <w:rsid w:val="00590869"/>
    <w:rsid w:val="005913CD"/>
    <w:rsid w:val="005922B7"/>
    <w:rsid w:val="00592FCB"/>
    <w:rsid w:val="0059395A"/>
    <w:rsid w:val="00595615"/>
    <w:rsid w:val="005967CB"/>
    <w:rsid w:val="005A07DC"/>
    <w:rsid w:val="005A1710"/>
    <w:rsid w:val="005A2091"/>
    <w:rsid w:val="005A480C"/>
    <w:rsid w:val="005A4D5F"/>
    <w:rsid w:val="005A57FF"/>
    <w:rsid w:val="005A5DBB"/>
    <w:rsid w:val="005A7259"/>
    <w:rsid w:val="005A73C4"/>
    <w:rsid w:val="005A7FF2"/>
    <w:rsid w:val="005B141C"/>
    <w:rsid w:val="005B18B6"/>
    <w:rsid w:val="005B2565"/>
    <w:rsid w:val="005B2BA5"/>
    <w:rsid w:val="005B373B"/>
    <w:rsid w:val="005B3BFB"/>
    <w:rsid w:val="005B3C42"/>
    <w:rsid w:val="005B4BCF"/>
    <w:rsid w:val="005B5025"/>
    <w:rsid w:val="005B6945"/>
    <w:rsid w:val="005B7C04"/>
    <w:rsid w:val="005B7E56"/>
    <w:rsid w:val="005C0E10"/>
    <w:rsid w:val="005C17C3"/>
    <w:rsid w:val="005C25F9"/>
    <w:rsid w:val="005C283E"/>
    <w:rsid w:val="005C461B"/>
    <w:rsid w:val="005C5B89"/>
    <w:rsid w:val="005C6A92"/>
    <w:rsid w:val="005C6E1F"/>
    <w:rsid w:val="005C77F5"/>
    <w:rsid w:val="005C7FD1"/>
    <w:rsid w:val="005D0473"/>
    <w:rsid w:val="005D0BD6"/>
    <w:rsid w:val="005D3524"/>
    <w:rsid w:val="005D4175"/>
    <w:rsid w:val="005D4A78"/>
    <w:rsid w:val="005D5F50"/>
    <w:rsid w:val="005D65D9"/>
    <w:rsid w:val="005D7300"/>
    <w:rsid w:val="005E2630"/>
    <w:rsid w:val="005E2CEC"/>
    <w:rsid w:val="005E31B4"/>
    <w:rsid w:val="005E4134"/>
    <w:rsid w:val="005E5293"/>
    <w:rsid w:val="005F0D04"/>
    <w:rsid w:val="005F1491"/>
    <w:rsid w:val="005F1BA1"/>
    <w:rsid w:val="005F2661"/>
    <w:rsid w:val="005F2A33"/>
    <w:rsid w:val="005F48AF"/>
    <w:rsid w:val="005F5A94"/>
    <w:rsid w:val="005F6620"/>
    <w:rsid w:val="005F7737"/>
    <w:rsid w:val="00600080"/>
    <w:rsid w:val="00601D6B"/>
    <w:rsid w:val="006030AC"/>
    <w:rsid w:val="00603F4E"/>
    <w:rsid w:val="00604652"/>
    <w:rsid w:val="00606DE0"/>
    <w:rsid w:val="00607E16"/>
    <w:rsid w:val="006101C6"/>
    <w:rsid w:val="0061033C"/>
    <w:rsid w:val="006108F1"/>
    <w:rsid w:val="00613035"/>
    <w:rsid w:val="00613EFB"/>
    <w:rsid w:val="006143CE"/>
    <w:rsid w:val="00615189"/>
    <w:rsid w:val="0062053E"/>
    <w:rsid w:val="00620C1A"/>
    <w:rsid w:val="006212A8"/>
    <w:rsid w:val="00622EC2"/>
    <w:rsid w:val="00623729"/>
    <w:rsid w:val="00623E86"/>
    <w:rsid w:val="00624178"/>
    <w:rsid w:val="006249F7"/>
    <w:rsid w:val="006252C4"/>
    <w:rsid w:val="00625805"/>
    <w:rsid w:val="00625A85"/>
    <w:rsid w:val="00625BDB"/>
    <w:rsid w:val="0062626F"/>
    <w:rsid w:val="0063023A"/>
    <w:rsid w:val="0063069E"/>
    <w:rsid w:val="00631D72"/>
    <w:rsid w:val="00632CE3"/>
    <w:rsid w:val="00633B90"/>
    <w:rsid w:val="00634BBD"/>
    <w:rsid w:val="00635AAD"/>
    <w:rsid w:val="00635BF3"/>
    <w:rsid w:val="00637919"/>
    <w:rsid w:val="0064058B"/>
    <w:rsid w:val="006405CF"/>
    <w:rsid w:val="00640649"/>
    <w:rsid w:val="006430A6"/>
    <w:rsid w:val="006432DB"/>
    <w:rsid w:val="00644150"/>
    <w:rsid w:val="0064485D"/>
    <w:rsid w:val="006470F0"/>
    <w:rsid w:val="0064742B"/>
    <w:rsid w:val="00647840"/>
    <w:rsid w:val="00647C8F"/>
    <w:rsid w:val="00650FCC"/>
    <w:rsid w:val="0065143C"/>
    <w:rsid w:val="0065165C"/>
    <w:rsid w:val="0065335D"/>
    <w:rsid w:val="00653602"/>
    <w:rsid w:val="00653696"/>
    <w:rsid w:val="00653897"/>
    <w:rsid w:val="00653C20"/>
    <w:rsid w:val="00653E89"/>
    <w:rsid w:val="00653FDC"/>
    <w:rsid w:val="00654980"/>
    <w:rsid w:val="006552C4"/>
    <w:rsid w:val="006571AA"/>
    <w:rsid w:val="00657563"/>
    <w:rsid w:val="00657A0C"/>
    <w:rsid w:val="00660CB3"/>
    <w:rsid w:val="00661B4E"/>
    <w:rsid w:val="00661FDC"/>
    <w:rsid w:val="00664B72"/>
    <w:rsid w:val="00665B2D"/>
    <w:rsid w:val="00665C4A"/>
    <w:rsid w:val="00665CCE"/>
    <w:rsid w:val="006671FB"/>
    <w:rsid w:val="00671154"/>
    <w:rsid w:val="00672D25"/>
    <w:rsid w:val="006737FF"/>
    <w:rsid w:val="00675A21"/>
    <w:rsid w:val="00677973"/>
    <w:rsid w:val="00681E14"/>
    <w:rsid w:val="006833E4"/>
    <w:rsid w:val="00684654"/>
    <w:rsid w:val="00685715"/>
    <w:rsid w:val="0068776E"/>
    <w:rsid w:val="00687C70"/>
    <w:rsid w:val="00690953"/>
    <w:rsid w:val="0069136C"/>
    <w:rsid w:val="00691AFA"/>
    <w:rsid w:val="00692D4F"/>
    <w:rsid w:val="0069522A"/>
    <w:rsid w:val="006952E0"/>
    <w:rsid w:val="00696049"/>
    <w:rsid w:val="00696131"/>
    <w:rsid w:val="006964E1"/>
    <w:rsid w:val="006A17E6"/>
    <w:rsid w:val="006A1A57"/>
    <w:rsid w:val="006A1E05"/>
    <w:rsid w:val="006A34BE"/>
    <w:rsid w:val="006A5718"/>
    <w:rsid w:val="006A63E1"/>
    <w:rsid w:val="006A713D"/>
    <w:rsid w:val="006A7F62"/>
    <w:rsid w:val="006B20C7"/>
    <w:rsid w:val="006B233C"/>
    <w:rsid w:val="006B365C"/>
    <w:rsid w:val="006B40A8"/>
    <w:rsid w:val="006B4DE0"/>
    <w:rsid w:val="006B54DE"/>
    <w:rsid w:val="006B629E"/>
    <w:rsid w:val="006B6A58"/>
    <w:rsid w:val="006B747C"/>
    <w:rsid w:val="006C0587"/>
    <w:rsid w:val="006C256D"/>
    <w:rsid w:val="006C2BBD"/>
    <w:rsid w:val="006C31A4"/>
    <w:rsid w:val="006C372F"/>
    <w:rsid w:val="006C62F3"/>
    <w:rsid w:val="006C7993"/>
    <w:rsid w:val="006D0CC9"/>
    <w:rsid w:val="006D17F4"/>
    <w:rsid w:val="006D1C74"/>
    <w:rsid w:val="006D2D41"/>
    <w:rsid w:val="006D61BC"/>
    <w:rsid w:val="006D7182"/>
    <w:rsid w:val="006E23C6"/>
    <w:rsid w:val="006E408E"/>
    <w:rsid w:val="006E58EC"/>
    <w:rsid w:val="006E63FA"/>
    <w:rsid w:val="006E6784"/>
    <w:rsid w:val="006E6F9F"/>
    <w:rsid w:val="006F09BB"/>
    <w:rsid w:val="006F0FC1"/>
    <w:rsid w:val="006F1E2F"/>
    <w:rsid w:val="006F201C"/>
    <w:rsid w:val="006F257B"/>
    <w:rsid w:val="006F2736"/>
    <w:rsid w:val="006F28C5"/>
    <w:rsid w:val="006F4511"/>
    <w:rsid w:val="006F50BC"/>
    <w:rsid w:val="006F5152"/>
    <w:rsid w:val="006F51BB"/>
    <w:rsid w:val="006F5740"/>
    <w:rsid w:val="006F5879"/>
    <w:rsid w:val="006F5950"/>
    <w:rsid w:val="007004AC"/>
    <w:rsid w:val="00700F52"/>
    <w:rsid w:val="007012AC"/>
    <w:rsid w:val="00701C06"/>
    <w:rsid w:val="00702FA1"/>
    <w:rsid w:val="00705D4B"/>
    <w:rsid w:val="00706542"/>
    <w:rsid w:val="00710691"/>
    <w:rsid w:val="007110FF"/>
    <w:rsid w:val="007119CD"/>
    <w:rsid w:val="007126E0"/>
    <w:rsid w:val="0071303D"/>
    <w:rsid w:val="007132E1"/>
    <w:rsid w:val="0071333B"/>
    <w:rsid w:val="00713F67"/>
    <w:rsid w:val="007156D6"/>
    <w:rsid w:val="007164B2"/>
    <w:rsid w:val="0071680E"/>
    <w:rsid w:val="00716BCB"/>
    <w:rsid w:val="007170BA"/>
    <w:rsid w:val="00720F26"/>
    <w:rsid w:val="00720F64"/>
    <w:rsid w:val="00721EC3"/>
    <w:rsid w:val="007221B3"/>
    <w:rsid w:val="0072471A"/>
    <w:rsid w:val="00725B91"/>
    <w:rsid w:val="00726FBF"/>
    <w:rsid w:val="00727222"/>
    <w:rsid w:val="0072770C"/>
    <w:rsid w:val="0073210C"/>
    <w:rsid w:val="00732DDB"/>
    <w:rsid w:val="0073498B"/>
    <w:rsid w:val="00734CAE"/>
    <w:rsid w:val="00736819"/>
    <w:rsid w:val="00737070"/>
    <w:rsid w:val="007411F2"/>
    <w:rsid w:val="00741C9E"/>
    <w:rsid w:val="00741F99"/>
    <w:rsid w:val="0074216A"/>
    <w:rsid w:val="007422A9"/>
    <w:rsid w:val="00743EA1"/>
    <w:rsid w:val="0074422D"/>
    <w:rsid w:val="00744254"/>
    <w:rsid w:val="00744773"/>
    <w:rsid w:val="007451C5"/>
    <w:rsid w:val="007458A7"/>
    <w:rsid w:val="007459EC"/>
    <w:rsid w:val="00745C00"/>
    <w:rsid w:val="00746850"/>
    <w:rsid w:val="00746DF2"/>
    <w:rsid w:val="007476BA"/>
    <w:rsid w:val="00747F69"/>
    <w:rsid w:val="007509BC"/>
    <w:rsid w:val="007514F9"/>
    <w:rsid w:val="00752690"/>
    <w:rsid w:val="00753225"/>
    <w:rsid w:val="00753248"/>
    <w:rsid w:val="00753C8C"/>
    <w:rsid w:val="00756AFD"/>
    <w:rsid w:val="00756C67"/>
    <w:rsid w:val="00756F9C"/>
    <w:rsid w:val="00757A11"/>
    <w:rsid w:val="00760B3C"/>
    <w:rsid w:val="00762215"/>
    <w:rsid w:val="007631AA"/>
    <w:rsid w:val="00763957"/>
    <w:rsid w:val="00765743"/>
    <w:rsid w:val="00766CCE"/>
    <w:rsid w:val="007670C0"/>
    <w:rsid w:val="007700C5"/>
    <w:rsid w:val="00771B62"/>
    <w:rsid w:val="00771E46"/>
    <w:rsid w:val="00772835"/>
    <w:rsid w:val="00772EC3"/>
    <w:rsid w:val="0077400B"/>
    <w:rsid w:val="00774709"/>
    <w:rsid w:val="00774AB2"/>
    <w:rsid w:val="00775F96"/>
    <w:rsid w:val="0077698A"/>
    <w:rsid w:val="00777D15"/>
    <w:rsid w:val="00780351"/>
    <w:rsid w:val="007835CC"/>
    <w:rsid w:val="0078434B"/>
    <w:rsid w:val="00784EE2"/>
    <w:rsid w:val="00787C06"/>
    <w:rsid w:val="00787F63"/>
    <w:rsid w:val="0079068A"/>
    <w:rsid w:val="00792038"/>
    <w:rsid w:val="00793BD0"/>
    <w:rsid w:val="007961DA"/>
    <w:rsid w:val="0079648E"/>
    <w:rsid w:val="0079668F"/>
    <w:rsid w:val="007967A6"/>
    <w:rsid w:val="00796B73"/>
    <w:rsid w:val="007976AB"/>
    <w:rsid w:val="007A0E39"/>
    <w:rsid w:val="007A0F10"/>
    <w:rsid w:val="007A15A3"/>
    <w:rsid w:val="007A3036"/>
    <w:rsid w:val="007A31E2"/>
    <w:rsid w:val="007A3257"/>
    <w:rsid w:val="007A3390"/>
    <w:rsid w:val="007A3D14"/>
    <w:rsid w:val="007A40BC"/>
    <w:rsid w:val="007A5BD7"/>
    <w:rsid w:val="007A6CCF"/>
    <w:rsid w:val="007A742C"/>
    <w:rsid w:val="007A7C89"/>
    <w:rsid w:val="007A7CC6"/>
    <w:rsid w:val="007B16E7"/>
    <w:rsid w:val="007B1EC4"/>
    <w:rsid w:val="007B2D2A"/>
    <w:rsid w:val="007B46FD"/>
    <w:rsid w:val="007B5340"/>
    <w:rsid w:val="007B5BCC"/>
    <w:rsid w:val="007B5E25"/>
    <w:rsid w:val="007B796F"/>
    <w:rsid w:val="007B7C70"/>
    <w:rsid w:val="007C1A1E"/>
    <w:rsid w:val="007C2DA3"/>
    <w:rsid w:val="007C2EE7"/>
    <w:rsid w:val="007C3380"/>
    <w:rsid w:val="007C6D9A"/>
    <w:rsid w:val="007C72ED"/>
    <w:rsid w:val="007C7A16"/>
    <w:rsid w:val="007D07B0"/>
    <w:rsid w:val="007D1331"/>
    <w:rsid w:val="007D2D42"/>
    <w:rsid w:val="007D34BE"/>
    <w:rsid w:val="007D3F1C"/>
    <w:rsid w:val="007D598D"/>
    <w:rsid w:val="007D7A37"/>
    <w:rsid w:val="007D7CB8"/>
    <w:rsid w:val="007E256D"/>
    <w:rsid w:val="007E3279"/>
    <w:rsid w:val="007E3653"/>
    <w:rsid w:val="007E3E3D"/>
    <w:rsid w:val="007E3EE1"/>
    <w:rsid w:val="007E4886"/>
    <w:rsid w:val="007E48FF"/>
    <w:rsid w:val="007E56F0"/>
    <w:rsid w:val="007E6806"/>
    <w:rsid w:val="007E78F0"/>
    <w:rsid w:val="007F30ED"/>
    <w:rsid w:val="007F3B57"/>
    <w:rsid w:val="007F3DBE"/>
    <w:rsid w:val="007F479B"/>
    <w:rsid w:val="007F7987"/>
    <w:rsid w:val="007F7EB0"/>
    <w:rsid w:val="008001C4"/>
    <w:rsid w:val="0080090C"/>
    <w:rsid w:val="008033C5"/>
    <w:rsid w:val="00805894"/>
    <w:rsid w:val="00806762"/>
    <w:rsid w:val="00807CC6"/>
    <w:rsid w:val="00807DB8"/>
    <w:rsid w:val="00815D82"/>
    <w:rsid w:val="008161A1"/>
    <w:rsid w:val="00816C54"/>
    <w:rsid w:val="0081752A"/>
    <w:rsid w:val="00817606"/>
    <w:rsid w:val="00821285"/>
    <w:rsid w:val="00821B02"/>
    <w:rsid w:val="00825F03"/>
    <w:rsid w:val="008260AB"/>
    <w:rsid w:val="00830A8A"/>
    <w:rsid w:val="00830CAD"/>
    <w:rsid w:val="00830F14"/>
    <w:rsid w:val="00831416"/>
    <w:rsid w:val="00832059"/>
    <w:rsid w:val="00832547"/>
    <w:rsid w:val="0083296D"/>
    <w:rsid w:val="00833104"/>
    <w:rsid w:val="00835114"/>
    <w:rsid w:val="00835A24"/>
    <w:rsid w:val="00835AD5"/>
    <w:rsid w:val="00840813"/>
    <w:rsid w:val="008411BC"/>
    <w:rsid w:val="0084204E"/>
    <w:rsid w:val="008452F4"/>
    <w:rsid w:val="00845B65"/>
    <w:rsid w:val="00847D94"/>
    <w:rsid w:val="0085042A"/>
    <w:rsid w:val="008506F2"/>
    <w:rsid w:val="00850A55"/>
    <w:rsid w:val="00851B2C"/>
    <w:rsid w:val="00851BD4"/>
    <w:rsid w:val="0085489A"/>
    <w:rsid w:val="008559AF"/>
    <w:rsid w:val="008565CE"/>
    <w:rsid w:val="00856ACE"/>
    <w:rsid w:val="00857BB1"/>
    <w:rsid w:val="008603D5"/>
    <w:rsid w:val="00861396"/>
    <w:rsid w:val="008621C7"/>
    <w:rsid w:val="00863571"/>
    <w:rsid w:val="00863E8D"/>
    <w:rsid w:val="008640D0"/>
    <w:rsid w:val="008648A9"/>
    <w:rsid w:val="008650D8"/>
    <w:rsid w:val="00866CDF"/>
    <w:rsid w:val="00866FE7"/>
    <w:rsid w:val="00867B2A"/>
    <w:rsid w:val="00867F8A"/>
    <w:rsid w:val="0087105D"/>
    <w:rsid w:val="00873CB4"/>
    <w:rsid w:val="008745AA"/>
    <w:rsid w:val="00874C5E"/>
    <w:rsid w:val="00875CA8"/>
    <w:rsid w:val="008802B1"/>
    <w:rsid w:val="0088166B"/>
    <w:rsid w:val="00882901"/>
    <w:rsid w:val="0088380F"/>
    <w:rsid w:val="008844F2"/>
    <w:rsid w:val="0088455F"/>
    <w:rsid w:val="00884EB7"/>
    <w:rsid w:val="008852E6"/>
    <w:rsid w:val="0088639F"/>
    <w:rsid w:val="00887543"/>
    <w:rsid w:val="00887A23"/>
    <w:rsid w:val="008902B1"/>
    <w:rsid w:val="008909D1"/>
    <w:rsid w:val="00890E7A"/>
    <w:rsid w:val="008937B2"/>
    <w:rsid w:val="00894AF6"/>
    <w:rsid w:val="0089524E"/>
    <w:rsid w:val="00896688"/>
    <w:rsid w:val="00896AD1"/>
    <w:rsid w:val="0089709B"/>
    <w:rsid w:val="008A0B16"/>
    <w:rsid w:val="008A2C9C"/>
    <w:rsid w:val="008A388A"/>
    <w:rsid w:val="008A492B"/>
    <w:rsid w:val="008A63A3"/>
    <w:rsid w:val="008A725C"/>
    <w:rsid w:val="008A769C"/>
    <w:rsid w:val="008A7839"/>
    <w:rsid w:val="008A7844"/>
    <w:rsid w:val="008B0861"/>
    <w:rsid w:val="008B1D06"/>
    <w:rsid w:val="008B2452"/>
    <w:rsid w:val="008B2631"/>
    <w:rsid w:val="008B2E3B"/>
    <w:rsid w:val="008B3215"/>
    <w:rsid w:val="008C0513"/>
    <w:rsid w:val="008C0DBA"/>
    <w:rsid w:val="008C55CF"/>
    <w:rsid w:val="008C5741"/>
    <w:rsid w:val="008C6651"/>
    <w:rsid w:val="008D1F44"/>
    <w:rsid w:val="008D23E4"/>
    <w:rsid w:val="008D2AB4"/>
    <w:rsid w:val="008D2D54"/>
    <w:rsid w:val="008D306C"/>
    <w:rsid w:val="008D377A"/>
    <w:rsid w:val="008D486B"/>
    <w:rsid w:val="008D665C"/>
    <w:rsid w:val="008D685E"/>
    <w:rsid w:val="008D6D14"/>
    <w:rsid w:val="008D74F6"/>
    <w:rsid w:val="008D7A2A"/>
    <w:rsid w:val="008E00C2"/>
    <w:rsid w:val="008E0766"/>
    <w:rsid w:val="008E0D1A"/>
    <w:rsid w:val="008E10FD"/>
    <w:rsid w:val="008E3923"/>
    <w:rsid w:val="008E4309"/>
    <w:rsid w:val="008E473F"/>
    <w:rsid w:val="008E4C70"/>
    <w:rsid w:val="008E4FDA"/>
    <w:rsid w:val="008E72F2"/>
    <w:rsid w:val="008F0ACD"/>
    <w:rsid w:val="008F1500"/>
    <w:rsid w:val="008F4EDF"/>
    <w:rsid w:val="008F77A3"/>
    <w:rsid w:val="009004C1"/>
    <w:rsid w:val="00900D61"/>
    <w:rsid w:val="00901A74"/>
    <w:rsid w:val="00901DFA"/>
    <w:rsid w:val="00902506"/>
    <w:rsid w:val="009035C5"/>
    <w:rsid w:val="0090360E"/>
    <w:rsid w:val="0090478C"/>
    <w:rsid w:val="009051F7"/>
    <w:rsid w:val="00905F22"/>
    <w:rsid w:val="009061A1"/>
    <w:rsid w:val="00906CA2"/>
    <w:rsid w:val="00907000"/>
    <w:rsid w:val="00910109"/>
    <w:rsid w:val="00910B23"/>
    <w:rsid w:val="00910EE7"/>
    <w:rsid w:val="0091227D"/>
    <w:rsid w:val="00912A5B"/>
    <w:rsid w:val="009152A0"/>
    <w:rsid w:val="009152A7"/>
    <w:rsid w:val="00915708"/>
    <w:rsid w:val="00915C42"/>
    <w:rsid w:val="009161C0"/>
    <w:rsid w:val="009165D6"/>
    <w:rsid w:val="00917134"/>
    <w:rsid w:val="0092021D"/>
    <w:rsid w:val="009204F9"/>
    <w:rsid w:val="009245F2"/>
    <w:rsid w:val="009248E8"/>
    <w:rsid w:val="00925133"/>
    <w:rsid w:val="00925AE4"/>
    <w:rsid w:val="00927EC6"/>
    <w:rsid w:val="00931547"/>
    <w:rsid w:val="00932E06"/>
    <w:rsid w:val="00933112"/>
    <w:rsid w:val="009337CC"/>
    <w:rsid w:val="00935BD6"/>
    <w:rsid w:val="0093634E"/>
    <w:rsid w:val="00936BDB"/>
    <w:rsid w:val="009420AB"/>
    <w:rsid w:val="00942BEC"/>
    <w:rsid w:val="0094490B"/>
    <w:rsid w:val="00944B04"/>
    <w:rsid w:val="00945282"/>
    <w:rsid w:val="0094567B"/>
    <w:rsid w:val="00945B5F"/>
    <w:rsid w:val="0094644D"/>
    <w:rsid w:val="009472D9"/>
    <w:rsid w:val="009473FA"/>
    <w:rsid w:val="009475CD"/>
    <w:rsid w:val="00947E2B"/>
    <w:rsid w:val="0095094D"/>
    <w:rsid w:val="00951131"/>
    <w:rsid w:val="00951313"/>
    <w:rsid w:val="00952766"/>
    <w:rsid w:val="009529D7"/>
    <w:rsid w:val="009530A5"/>
    <w:rsid w:val="0095492E"/>
    <w:rsid w:val="00955AAB"/>
    <w:rsid w:val="00955D2B"/>
    <w:rsid w:val="0095615F"/>
    <w:rsid w:val="00957268"/>
    <w:rsid w:val="0095740C"/>
    <w:rsid w:val="00957CEE"/>
    <w:rsid w:val="00957FDA"/>
    <w:rsid w:val="0096086D"/>
    <w:rsid w:val="0096212C"/>
    <w:rsid w:val="00962671"/>
    <w:rsid w:val="00963C3E"/>
    <w:rsid w:val="009646CF"/>
    <w:rsid w:val="00964E74"/>
    <w:rsid w:val="00965426"/>
    <w:rsid w:val="00965A0D"/>
    <w:rsid w:val="0096774F"/>
    <w:rsid w:val="00970815"/>
    <w:rsid w:val="0097120D"/>
    <w:rsid w:val="00972B4D"/>
    <w:rsid w:val="00974BAD"/>
    <w:rsid w:val="00974E44"/>
    <w:rsid w:val="00975C5F"/>
    <w:rsid w:val="00982404"/>
    <w:rsid w:val="009830E0"/>
    <w:rsid w:val="00984A3A"/>
    <w:rsid w:val="00986028"/>
    <w:rsid w:val="009866BB"/>
    <w:rsid w:val="00986A36"/>
    <w:rsid w:val="00990447"/>
    <w:rsid w:val="00991858"/>
    <w:rsid w:val="009919CF"/>
    <w:rsid w:val="00992533"/>
    <w:rsid w:val="0099273E"/>
    <w:rsid w:val="009A01AE"/>
    <w:rsid w:val="009A1DAA"/>
    <w:rsid w:val="009A1FEA"/>
    <w:rsid w:val="009A63BF"/>
    <w:rsid w:val="009A7B40"/>
    <w:rsid w:val="009B02B1"/>
    <w:rsid w:val="009B10B1"/>
    <w:rsid w:val="009B11DC"/>
    <w:rsid w:val="009B17AA"/>
    <w:rsid w:val="009B2709"/>
    <w:rsid w:val="009B27F0"/>
    <w:rsid w:val="009B3169"/>
    <w:rsid w:val="009B3F01"/>
    <w:rsid w:val="009B5D63"/>
    <w:rsid w:val="009B62C5"/>
    <w:rsid w:val="009B6BC3"/>
    <w:rsid w:val="009B724C"/>
    <w:rsid w:val="009B7842"/>
    <w:rsid w:val="009C0253"/>
    <w:rsid w:val="009C1E63"/>
    <w:rsid w:val="009C2338"/>
    <w:rsid w:val="009C2B36"/>
    <w:rsid w:val="009C2E3E"/>
    <w:rsid w:val="009C3F13"/>
    <w:rsid w:val="009C600A"/>
    <w:rsid w:val="009C6089"/>
    <w:rsid w:val="009C72E5"/>
    <w:rsid w:val="009D0BD3"/>
    <w:rsid w:val="009D44EA"/>
    <w:rsid w:val="009D4D65"/>
    <w:rsid w:val="009D69C0"/>
    <w:rsid w:val="009D6BBE"/>
    <w:rsid w:val="009D7E0D"/>
    <w:rsid w:val="009E0278"/>
    <w:rsid w:val="009E0487"/>
    <w:rsid w:val="009E0C20"/>
    <w:rsid w:val="009E0F5A"/>
    <w:rsid w:val="009E18BB"/>
    <w:rsid w:val="009E2531"/>
    <w:rsid w:val="009E3B08"/>
    <w:rsid w:val="009E4DBB"/>
    <w:rsid w:val="009E6D75"/>
    <w:rsid w:val="009E714E"/>
    <w:rsid w:val="009E7443"/>
    <w:rsid w:val="009F0597"/>
    <w:rsid w:val="009F0675"/>
    <w:rsid w:val="009F0826"/>
    <w:rsid w:val="009F0C70"/>
    <w:rsid w:val="009F42F8"/>
    <w:rsid w:val="009F488D"/>
    <w:rsid w:val="009F548D"/>
    <w:rsid w:val="009F5859"/>
    <w:rsid w:val="00A00123"/>
    <w:rsid w:val="00A00E42"/>
    <w:rsid w:val="00A01762"/>
    <w:rsid w:val="00A02542"/>
    <w:rsid w:val="00A036D7"/>
    <w:rsid w:val="00A03DFC"/>
    <w:rsid w:val="00A0642F"/>
    <w:rsid w:val="00A1041C"/>
    <w:rsid w:val="00A108B9"/>
    <w:rsid w:val="00A109B5"/>
    <w:rsid w:val="00A11238"/>
    <w:rsid w:val="00A11F90"/>
    <w:rsid w:val="00A1235C"/>
    <w:rsid w:val="00A137EB"/>
    <w:rsid w:val="00A13949"/>
    <w:rsid w:val="00A1457E"/>
    <w:rsid w:val="00A14C24"/>
    <w:rsid w:val="00A151F3"/>
    <w:rsid w:val="00A15294"/>
    <w:rsid w:val="00A15375"/>
    <w:rsid w:val="00A153F9"/>
    <w:rsid w:val="00A15B32"/>
    <w:rsid w:val="00A1634E"/>
    <w:rsid w:val="00A17000"/>
    <w:rsid w:val="00A1769F"/>
    <w:rsid w:val="00A17A01"/>
    <w:rsid w:val="00A17B0A"/>
    <w:rsid w:val="00A20BB5"/>
    <w:rsid w:val="00A21342"/>
    <w:rsid w:val="00A2317E"/>
    <w:rsid w:val="00A23AFA"/>
    <w:rsid w:val="00A240C4"/>
    <w:rsid w:val="00A25A0B"/>
    <w:rsid w:val="00A25C6F"/>
    <w:rsid w:val="00A274A4"/>
    <w:rsid w:val="00A3133D"/>
    <w:rsid w:val="00A317FD"/>
    <w:rsid w:val="00A3223F"/>
    <w:rsid w:val="00A334CC"/>
    <w:rsid w:val="00A33B7F"/>
    <w:rsid w:val="00A356F0"/>
    <w:rsid w:val="00A36CBE"/>
    <w:rsid w:val="00A37238"/>
    <w:rsid w:val="00A3747C"/>
    <w:rsid w:val="00A3750A"/>
    <w:rsid w:val="00A404FF"/>
    <w:rsid w:val="00A41112"/>
    <w:rsid w:val="00A4190C"/>
    <w:rsid w:val="00A41F74"/>
    <w:rsid w:val="00A43AC4"/>
    <w:rsid w:val="00A46228"/>
    <w:rsid w:val="00A47F75"/>
    <w:rsid w:val="00A519B5"/>
    <w:rsid w:val="00A527D7"/>
    <w:rsid w:val="00A53682"/>
    <w:rsid w:val="00A55B33"/>
    <w:rsid w:val="00A600FE"/>
    <w:rsid w:val="00A602AB"/>
    <w:rsid w:val="00A60C37"/>
    <w:rsid w:val="00A61D26"/>
    <w:rsid w:val="00A623F3"/>
    <w:rsid w:val="00A62740"/>
    <w:rsid w:val="00A63496"/>
    <w:rsid w:val="00A63AB0"/>
    <w:rsid w:val="00A63D36"/>
    <w:rsid w:val="00A63DB5"/>
    <w:rsid w:val="00A64FEC"/>
    <w:rsid w:val="00A650AA"/>
    <w:rsid w:val="00A6565C"/>
    <w:rsid w:val="00A65DDF"/>
    <w:rsid w:val="00A65F7A"/>
    <w:rsid w:val="00A65FAE"/>
    <w:rsid w:val="00A66EE5"/>
    <w:rsid w:val="00A7034B"/>
    <w:rsid w:val="00A70436"/>
    <w:rsid w:val="00A70DF9"/>
    <w:rsid w:val="00A7175C"/>
    <w:rsid w:val="00A71A7D"/>
    <w:rsid w:val="00A72A57"/>
    <w:rsid w:val="00A7362B"/>
    <w:rsid w:val="00A73E80"/>
    <w:rsid w:val="00A7457A"/>
    <w:rsid w:val="00A75823"/>
    <w:rsid w:val="00A758DB"/>
    <w:rsid w:val="00A75D13"/>
    <w:rsid w:val="00A75DFF"/>
    <w:rsid w:val="00A76171"/>
    <w:rsid w:val="00A76DD1"/>
    <w:rsid w:val="00A77B6E"/>
    <w:rsid w:val="00A800A8"/>
    <w:rsid w:val="00A81994"/>
    <w:rsid w:val="00A82BD8"/>
    <w:rsid w:val="00A8392C"/>
    <w:rsid w:val="00A84061"/>
    <w:rsid w:val="00A855D7"/>
    <w:rsid w:val="00A85DBF"/>
    <w:rsid w:val="00A87EC9"/>
    <w:rsid w:val="00A905AA"/>
    <w:rsid w:val="00A9119F"/>
    <w:rsid w:val="00A93627"/>
    <w:rsid w:val="00A94C2C"/>
    <w:rsid w:val="00A94C5D"/>
    <w:rsid w:val="00A95C42"/>
    <w:rsid w:val="00A95E60"/>
    <w:rsid w:val="00A966B9"/>
    <w:rsid w:val="00AA22F0"/>
    <w:rsid w:val="00AA44E4"/>
    <w:rsid w:val="00AA7290"/>
    <w:rsid w:val="00AA7AE2"/>
    <w:rsid w:val="00AB3199"/>
    <w:rsid w:val="00AB33F2"/>
    <w:rsid w:val="00AB3FA3"/>
    <w:rsid w:val="00AB47E4"/>
    <w:rsid w:val="00AB5E35"/>
    <w:rsid w:val="00AB68C7"/>
    <w:rsid w:val="00AB70CB"/>
    <w:rsid w:val="00AB7C2A"/>
    <w:rsid w:val="00AC19CE"/>
    <w:rsid w:val="00AC1B1E"/>
    <w:rsid w:val="00AC1BF0"/>
    <w:rsid w:val="00AC1F4B"/>
    <w:rsid w:val="00AC2D46"/>
    <w:rsid w:val="00AC310E"/>
    <w:rsid w:val="00AC44F2"/>
    <w:rsid w:val="00AC4589"/>
    <w:rsid w:val="00AC69BD"/>
    <w:rsid w:val="00AC6F59"/>
    <w:rsid w:val="00AD0877"/>
    <w:rsid w:val="00AD10B7"/>
    <w:rsid w:val="00AD1912"/>
    <w:rsid w:val="00AD1C1F"/>
    <w:rsid w:val="00AD281B"/>
    <w:rsid w:val="00AD28B2"/>
    <w:rsid w:val="00AD341A"/>
    <w:rsid w:val="00AD3759"/>
    <w:rsid w:val="00AD5DC4"/>
    <w:rsid w:val="00AD660E"/>
    <w:rsid w:val="00AD66E9"/>
    <w:rsid w:val="00AD7262"/>
    <w:rsid w:val="00AE06B8"/>
    <w:rsid w:val="00AE10B1"/>
    <w:rsid w:val="00AE1AF8"/>
    <w:rsid w:val="00AE207F"/>
    <w:rsid w:val="00AE3AA7"/>
    <w:rsid w:val="00AE56B4"/>
    <w:rsid w:val="00AE5827"/>
    <w:rsid w:val="00AE5FB5"/>
    <w:rsid w:val="00AE601F"/>
    <w:rsid w:val="00AE71B3"/>
    <w:rsid w:val="00AE73E6"/>
    <w:rsid w:val="00AE759E"/>
    <w:rsid w:val="00AE7881"/>
    <w:rsid w:val="00AF0A11"/>
    <w:rsid w:val="00AF0A6A"/>
    <w:rsid w:val="00AF0C50"/>
    <w:rsid w:val="00AF0FC6"/>
    <w:rsid w:val="00AF1D06"/>
    <w:rsid w:val="00AF2C88"/>
    <w:rsid w:val="00AF37C9"/>
    <w:rsid w:val="00AF3AC1"/>
    <w:rsid w:val="00AF439A"/>
    <w:rsid w:val="00AF6877"/>
    <w:rsid w:val="00B0005A"/>
    <w:rsid w:val="00B0071B"/>
    <w:rsid w:val="00B00E20"/>
    <w:rsid w:val="00B0171D"/>
    <w:rsid w:val="00B0274D"/>
    <w:rsid w:val="00B02752"/>
    <w:rsid w:val="00B0403B"/>
    <w:rsid w:val="00B040E6"/>
    <w:rsid w:val="00B04D90"/>
    <w:rsid w:val="00B052DE"/>
    <w:rsid w:val="00B05EA1"/>
    <w:rsid w:val="00B07469"/>
    <w:rsid w:val="00B1038F"/>
    <w:rsid w:val="00B11185"/>
    <w:rsid w:val="00B1250E"/>
    <w:rsid w:val="00B125DD"/>
    <w:rsid w:val="00B12E9D"/>
    <w:rsid w:val="00B14DEA"/>
    <w:rsid w:val="00B1541F"/>
    <w:rsid w:val="00B17165"/>
    <w:rsid w:val="00B17A38"/>
    <w:rsid w:val="00B20523"/>
    <w:rsid w:val="00B216C7"/>
    <w:rsid w:val="00B223F5"/>
    <w:rsid w:val="00B24A61"/>
    <w:rsid w:val="00B25E38"/>
    <w:rsid w:val="00B26036"/>
    <w:rsid w:val="00B31270"/>
    <w:rsid w:val="00B31517"/>
    <w:rsid w:val="00B32F71"/>
    <w:rsid w:val="00B337A7"/>
    <w:rsid w:val="00B33C64"/>
    <w:rsid w:val="00B35792"/>
    <w:rsid w:val="00B36A49"/>
    <w:rsid w:val="00B36B8F"/>
    <w:rsid w:val="00B36E84"/>
    <w:rsid w:val="00B40977"/>
    <w:rsid w:val="00B4135B"/>
    <w:rsid w:val="00B41AA1"/>
    <w:rsid w:val="00B4240D"/>
    <w:rsid w:val="00B43908"/>
    <w:rsid w:val="00B44180"/>
    <w:rsid w:val="00B451D3"/>
    <w:rsid w:val="00B456A9"/>
    <w:rsid w:val="00B50D87"/>
    <w:rsid w:val="00B50ECE"/>
    <w:rsid w:val="00B52D9A"/>
    <w:rsid w:val="00B532D1"/>
    <w:rsid w:val="00B540B7"/>
    <w:rsid w:val="00B57241"/>
    <w:rsid w:val="00B577D3"/>
    <w:rsid w:val="00B57974"/>
    <w:rsid w:val="00B6039D"/>
    <w:rsid w:val="00B6060B"/>
    <w:rsid w:val="00B60804"/>
    <w:rsid w:val="00B61B51"/>
    <w:rsid w:val="00B61CA2"/>
    <w:rsid w:val="00B63D71"/>
    <w:rsid w:val="00B63E15"/>
    <w:rsid w:val="00B63E3B"/>
    <w:rsid w:val="00B647D5"/>
    <w:rsid w:val="00B6491D"/>
    <w:rsid w:val="00B6599B"/>
    <w:rsid w:val="00B66A0B"/>
    <w:rsid w:val="00B70110"/>
    <w:rsid w:val="00B70A47"/>
    <w:rsid w:val="00B71933"/>
    <w:rsid w:val="00B71D73"/>
    <w:rsid w:val="00B72034"/>
    <w:rsid w:val="00B72077"/>
    <w:rsid w:val="00B725D5"/>
    <w:rsid w:val="00B76C20"/>
    <w:rsid w:val="00B77AE3"/>
    <w:rsid w:val="00B800D9"/>
    <w:rsid w:val="00B800DE"/>
    <w:rsid w:val="00B80498"/>
    <w:rsid w:val="00B81234"/>
    <w:rsid w:val="00B8123A"/>
    <w:rsid w:val="00B81599"/>
    <w:rsid w:val="00B8272D"/>
    <w:rsid w:val="00B834AA"/>
    <w:rsid w:val="00B835BE"/>
    <w:rsid w:val="00B83755"/>
    <w:rsid w:val="00B845F0"/>
    <w:rsid w:val="00B85730"/>
    <w:rsid w:val="00B85905"/>
    <w:rsid w:val="00B87C93"/>
    <w:rsid w:val="00B87CC3"/>
    <w:rsid w:val="00B91553"/>
    <w:rsid w:val="00B916E4"/>
    <w:rsid w:val="00B9301B"/>
    <w:rsid w:val="00BA03C8"/>
    <w:rsid w:val="00BA0421"/>
    <w:rsid w:val="00BA07D1"/>
    <w:rsid w:val="00BA0EDF"/>
    <w:rsid w:val="00BA19DA"/>
    <w:rsid w:val="00BA3CE0"/>
    <w:rsid w:val="00BA5B02"/>
    <w:rsid w:val="00BA7168"/>
    <w:rsid w:val="00BA7DF6"/>
    <w:rsid w:val="00BB0E74"/>
    <w:rsid w:val="00BB1261"/>
    <w:rsid w:val="00BB1A92"/>
    <w:rsid w:val="00BB1C93"/>
    <w:rsid w:val="00BB3111"/>
    <w:rsid w:val="00BB46CF"/>
    <w:rsid w:val="00BB53C9"/>
    <w:rsid w:val="00BB5C12"/>
    <w:rsid w:val="00BB6B2B"/>
    <w:rsid w:val="00BB6DF4"/>
    <w:rsid w:val="00BB6EB6"/>
    <w:rsid w:val="00BB7CEF"/>
    <w:rsid w:val="00BB7D49"/>
    <w:rsid w:val="00BB7DB8"/>
    <w:rsid w:val="00BC0015"/>
    <w:rsid w:val="00BC178E"/>
    <w:rsid w:val="00BC18DC"/>
    <w:rsid w:val="00BC21AA"/>
    <w:rsid w:val="00BC3EC2"/>
    <w:rsid w:val="00BC492A"/>
    <w:rsid w:val="00BC51F6"/>
    <w:rsid w:val="00BC5A21"/>
    <w:rsid w:val="00BC5E06"/>
    <w:rsid w:val="00BC68C2"/>
    <w:rsid w:val="00BC7A18"/>
    <w:rsid w:val="00BD0716"/>
    <w:rsid w:val="00BD0DAA"/>
    <w:rsid w:val="00BD0DFA"/>
    <w:rsid w:val="00BD22E6"/>
    <w:rsid w:val="00BD316D"/>
    <w:rsid w:val="00BD3DBF"/>
    <w:rsid w:val="00BD4898"/>
    <w:rsid w:val="00BD57E3"/>
    <w:rsid w:val="00BD58AF"/>
    <w:rsid w:val="00BD6399"/>
    <w:rsid w:val="00BD6FAC"/>
    <w:rsid w:val="00BD718B"/>
    <w:rsid w:val="00BE0285"/>
    <w:rsid w:val="00BE0966"/>
    <w:rsid w:val="00BE0B4B"/>
    <w:rsid w:val="00BE0F97"/>
    <w:rsid w:val="00BE259F"/>
    <w:rsid w:val="00BE2EE9"/>
    <w:rsid w:val="00BE3DBC"/>
    <w:rsid w:val="00BE4006"/>
    <w:rsid w:val="00BE48E7"/>
    <w:rsid w:val="00BE4952"/>
    <w:rsid w:val="00BE4D34"/>
    <w:rsid w:val="00BE6302"/>
    <w:rsid w:val="00BE740E"/>
    <w:rsid w:val="00BF189E"/>
    <w:rsid w:val="00BF1A6A"/>
    <w:rsid w:val="00BF3EB8"/>
    <w:rsid w:val="00BF5FEC"/>
    <w:rsid w:val="00BF7C11"/>
    <w:rsid w:val="00BF7E68"/>
    <w:rsid w:val="00C0116E"/>
    <w:rsid w:val="00C019D1"/>
    <w:rsid w:val="00C0205C"/>
    <w:rsid w:val="00C050C8"/>
    <w:rsid w:val="00C064AF"/>
    <w:rsid w:val="00C076F8"/>
    <w:rsid w:val="00C0799C"/>
    <w:rsid w:val="00C11C31"/>
    <w:rsid w:val="00C13E1C"/>
    <w:rsid w:val="00C14A9A"/>
    <w:rsid w:val="00C17DAB"/>
    <w:rsid w:val="00C20234"/>
    <w:rsid w:val="00C203DD"/>
    <w:rsid w:val="00C22480"/>
    <w:rsid w:val="00C22C1C"/>
    <w:rsid w:val="00C22DCD"/>
    <w:rsid w:val="00C22ED5"/>
    <w:rsid w:val="00C2325D"/>
    <w:rsid w:val="00C23BF8"/>
    <w:rsid w:val="00C23DDB"/>
    <w:rsid w:val="00C243E9"/>
    <w:rsid w:val="00C244BA"/>
    <w:rsid w:val="00C31616"/>
    <w:rsid w:val="00C3190F"/>
    <w:rsid w:val="00C34BA2"/>
    <w:rsid w:val="00C35C20"/>
    <w:rsid w:val="00C3608B"/>
    <w:rsid w:val="00C37E38"/>
    <w:rsid w:val="00C37F01"/>
    <w:rsid w:val="00C40E3C"/>
    <w:rsid w:val="00C40F0F"/>
    <w:rsid w:val="00C410EF"/>
    <w:rsid w:val="00C41853"/>
    <w:rsid w:val="00C42D3B"/>
    <w:rsid w:val="00C42D53"/>
    <w:rsid w:val="00C45F16"/>
    <w:rsid w:val="00C501C8"/>
    <w:rsid w:val="00C507E6"/>
    <w:rsid w:val="00C507FC"/>
    <w:rsid w:val="00C519AE"/>
    <w:rsid w:val="00C522AC"/>
    <w:rsid w:val="00C5278F"/>
    <w:rsid w:val="00C54B6C"/>
    <w:rsid w:val="00C54C8E"/>
    <w:rsid w:val="00C56432"/>
    <w:rsid w:val="00C571B8"/>
    <w:rsid w:val="00C60854"/>
    <w:rsid w:val="00C609DD"/>
    <w:rsid w:val="00C618A7"/>
    <w:rsid w:val="00C6227A"/>
    <w:rsid w:val="00C623B3"/>
    <w:rsid w:val="00C62B71"/>
    <w:rsid w:val="00C62F32"/>
    <w:rsid w:val="00C62FB4"/>
    <w:rsid w:val="00C648C2"/>
    <w:rsid w:val="00C64942"/>
    <w:rsid w:val="00C668AF"/>
    <w:rsid w:val="00C709E9"/>
    <w:rsid w:val="00C72C67"/>
    <w:rsid w:val="00C73822"/>
    <w:rsid w:val="00C73B5C"/>
    <w:rsid w:val="00C74C87"/>
    <w:rsid w:val="00C81124"/>
    <w:rsid w:val="00C81467"/>
    <w:rsid w:val="00C817BC"/>
    <w:rsid w:val="00C84C1A"/>
    <w:rsid w:val="00C8562E"/>
    <w:rsid w:val="00C85A3B"/>
    <w:rsid w:val="00C8700B"/>
    <w:rsid w:val="00C90ADA"/>
    <w:rsid w:val="00C91077"/>
    <w:rsid w:val="00C9130A"/>
    <w:rsid w:val="00C931D8"/>
    <w:rsid w:val="00C936AC"/>
    <w:rsid w:val="00C95B41"/>
    <w:rsid w:val="00C969F8"/>
    <w:rsid w:val="00C970F4"/>
    <w:rsid w:val="00C9710C"/>
    <w:rsid w:val="00C97AE9"/>
    <w:rsid w:val="00C97D35"/>
    <w:rsid w:val="00CA01F6"/>
    <w:rsid w:val="00CA04A5"/>
    <w:rsid w:val="00CA166D"/>
    <w:rsid w:val="00CA4358"/>
    <w:rsid w:val="00CA55B1"/>
    <w:rsid w:val="00CA705C"/>
    <w:rsid w:val="00CA7937"/>
    <w:rsid w:val="00CB0AD1"/>
    <w:rsid w:val="00CB1498"/>
    <w:rsid w:val="00CB18E5"/>
    <w:rsid w:val="00CB215A"/>
    <w:rsid w:val="00CB2D78"/>
    <w:rsid w:val="00CB2F82"/>
    <w:rsid w:val="00CB3E6E"/>
    <w:rsid w:val="00CB4469"/>
    <w:rsid w:val="00CB4A96"/>
    <w:rsid w:val="00CB4ACF"/>
    <w:rsid w:val="00CB5008"/>
    <w:rsid w:val="00CB6AA1"/>
    <w:rsid w:val="00CB7B04"/>
    <w:rsid w:val="00CC0932"/>
    <w:rsid w:val="00CC0DBA"/>
    <w:rsid w:val="00CC1BDF"/>
    <w:rsid w:val="00CC1ED1"/>
    <w:rsid w:val="00CC288D"/>
    <w:rsid w:val="00CC3446"/>
    <w:rsid w:val="00CC346B"/>
    <w:rsid w:val="00CC3763"/>
    <w:rsid w:val="00CC3AB4"/>
    <w:rsid w:val="00CC5C0B"/>
    <w:rsid w:val="00CC64BC"/>
    <w:rsid w:val="00CC7778"/>
    <w:rsid w:val="00CD00D1"/>
    <w:rsid w:val="00CD04C4"/>
    <w:rsid w:val="00CD15CC"/>
    <w:rsid w:val="00CD2404"/>
    <w:rsid w:val="00CD2E65"/>
    <w:rsid w:val="00CD2ECC"/>
    <w:rsid w:val="00CD33F7"/>
    <w:rsid w:val="00CD3FC6"/>
    <w:rsid w:val="00CD4355"/>
    <w:rsid w:val="00CD57DD"/>
    <w:rsid w:val="00CD580F"/>
    <w:rsid w:val="00CD5DE5"/>
    <w:rsid w:val="00CD6900"/>
    <w:rsid w:val="00CD6A3E"/>
    <w:rsid w:val="00CD70A7"/>
    <w:rsid w:val="00CE0393"/>
    <w:rsid w:val="00CE074F"/>
    <w:rsid w:val="00CE1785"/>
    <w:rsid w:val="00CE1D45"/>
    <w:rsid w:val="00CE2A86"/>
    <w:rsid w:val="00CE32D3"/>
    <w:rsid w:val="00CE4D23"/>
    <w:rsid w:val="00CE6712"/>
    <w:rsid w:val="00CF21D4"/>
    <w:rsid w:val="00CF2347"/>
    <w:rsid w:val="00CF2396"/>
    <w:rsid w:val="00CF241A"/>
    <w:rsid w:val="00CF2526"/>
    <w:rsid w:val="00CF420B"/>
    <w:rsid w:val="00CF42C5"/>
    <w:rsid w:val="00CF7689"/>
    <w:rsid w:val="00CF7B39"/>
    <w:rsid w:val="00D00B27"/>
    <w:rsid w:val="00D00F14"/>
    <w:rsid w:val="00D03766"/>
    <w:rsid w:val="00D03F35"/>
    <w:rsid w:val="00D0510F"/>
    <w:rsid w:val="00D0562B"/>
    <w:rsid w:val="00D07259"/>
    <w:rsid w:val="00D07275"/>
    <w:rsid w:val="00D075EA"/>
    <w:rsid w:val="00D11B94"/>
    <w:rsid w:val="00D12F9D"/>
    <w:rsid w:val="00D145FE"/>
    <w:rsid w:val="00D14F8F"/>
    <w:rsid w:val="00D15353"/>
    <w:rsid w:val="00D16D73"/>
    <w:rsid w:val="00D17174"/>
    <w:rsid w:val="00D2085B"/>
    <w:rsid w:val="00D20A7D"/>
    <w:rsid w:val="00D23B62"/>
    <w:rsid w:val="00D246B3"/>
    <w:rsid w:val="00D25649"/>
    <w:rsid w:val="00D26179"/>
    <w:rsid w:val="00D2629D"/>
    <w:rsid w:val="00D3063B"/>
    <w:rsid w:val="00D32D60"/>
    <w:rsid w:val="00D332B3"/>
    <w:rsid w:val="00D3486B"/>
    <w:rsid w:val="00D34D67"/>
    <w:rsid w:val="00D368E5"/>
    <w:rsid w:val="00D36E67"/>
    <w:rsid w:val="00D37C3D"/>
    <w:rsid w:val="00D37F5C"/>
    <w:rsid w:val="00D40110"/>
    <w:rsid w:val="00D40A5B"/>
    <w:rsid w:val="00D41134"/>
    <w:rsid w:val="00D41C84"/>
    <w:rsid w:val="00D41FDB"/>
    <w:rsid w:val="00D42511"/>
    <w:rsid w:val="00D42903"/>
    <w:rsid w:val="00D429F5"/>
    <w:rsid w:val="00D43178"/>
    <w:rsid w:val="00D440FC"/>
    <w:rsid w:val="00D4466B"/>
    <w:rsid w:val="00D447F4"/>
    <w:rsid w:val="00D44E15"/>
    <w:rsid w:val="00D455EA"/>
    <w:rsid w:val="00D457B1"/>
    <w:rsid w:val="00D465AA"/>
    <w:rsid w:val="00D470AE"/>
    <w:rsid w:val="00D510F4"/>
    <w:rsid w:val="00D519F2"/>
    <w:rsid w:val="00D51A50"/>
    <w:rsid w:val="00D52863"/>
    <w:rsid w:val="00D529B3"/>
    <w:rsid w:val="00D53429"/>
    <w:rsid w:val="00D53BF8"/>
    <w:rsid w:val="00D5485C"/>
    <w:rsid w:val="00D54DE7"/>
    <w:rsid w:val="00D5520D"/>
    <w:rsid w:val="00D55D71"/>
    <w:rsid w:val="00D560C8"/>
    <w:rsid w:val="00D56AA5"/>
    <w:rsid w:val="00D56D54"/>
    <w:rsid w:val="00D5708D"/>
    <w:rsid w:val="00D573DE"/>
    <w:rsid w:val="00D6125C"/>
    <w:rsid w:val="00D61748"/>
    <w:rsid w:val="00D61A21"/>
    <w:rsid w:val="00D62CAC"/>
    <w:rsid w:val="00D63224"/>
    <w:rsid w:val="00D6428F"/>
    <w:rsid w:val="00D64AA2"/>
    <w:rsid w:val="00D65647"/>
    <w:rsid w:val="00D66DD0"/>
    <w:rsid w:val="00D672E8"/>
    <w:rsid w:val="00D67947"/>
    <w:rsid w:val="00D67F19"/>
    <w:rsid w:val="00D70583"/>
    <w:rsid w:val="00D7162D"/>
    <w:rsid w:val="00D71A34"/>
    <w:rsid w:val="00D7208F"/>
    <w:rsid w:val="00D72410"/>
    <w:rsid w:val="00D739E4"/>
    <w:rsid w:val="00D74473"/>
    <w:rsid w:val="00D77F7C"/>
    <w:rsid w:val="00D80086"/>
    <w:rsid w:val="00D815E9"/>
    <w:rsid w:val="00D82E02"/>
    <w:rsid w:val="00D8330E"/>
    <w:rsid w:val="00D83FD7"/>
    <w:rsid w:val="00D842BE"/>
    <w:rsid w:val="00D84B74"/>
    <w:rsid w:val="00D85358"/>
    <w:rsid w:val="00D858A3"/>
    <w:rsid w:val="00D85BEE"/>
    <w:rsid w:val="00D86C89"/>
    <w:rsid w:val="00D8725F"/>
    <w:rsid w:val="00D87819"/>
    <w:rsid w:val="00D87AB9"/>
    <w:rsid w:val="00D9052F"/>
    <w:rsid w:val="00D90693"/>
    <w:rsid w:val="00D91B3D"/>
    <w:rsid w:val="00D92212"/>
    <w:rsid w:val="00D922E2"/>
    <w:rsid w:val="00D9261A"/>
    <w:rsid w:val="00D92853"/>
    <w:rsid w:val="00D93CD0"/>
    <w:rsid w:val="00D943D4"/>
    <w:rsid w:val="00D9511A"/>
    <w:rsid w:val="00D96942"/>
    <w:rsid w:val="00D96B02"/>
    <w:rsid w:val="00D97DB8"/>
    <w:rsid w:val="00DA1335"/>
    <w:rsid w:val="00DA2474"/>
    <w:rsid w:val="00DA3480"/>
    <w:rsid w:val="00DA3907"/>
    <w:rsid w:val="00DA43D3"/>
    <w:rsid w:val="00DA55ED"/>
    <w:rsid w:val="00DA5956"/>
    <w:rsid w:val="00DA5E63"/>
    <w:rsid w:val="00DA61A3"/>
    <w:rsid w:val="00DA63CF"/>
    <w:rsid w:val="00DA64C1"/>
    <w:rsid w:val="00DA667A"/>
    <w:rsid w:val="00DA6CB4"/>
    <w:rsid w:val="00DB0511"/>
    <w:rsid w:val="00DB4620"/>
    <w:rsid w:val="00DB50E4"/>
    <w:rsid w:val="00DB5C6B"/>
    <w:rsid w:val="00DB62C1"/>
    <w:rsid w:val="00DB6F8A"/>
    <w:rsid w:val="00DB7B94"/>
    <w:rsid w:val="00DC11F7"/>
    <w:rsid w:val="00DC1DF7"/>
    <w:rsid w:val="00DC200B"/>
    <w:rsid w:val="00DC2F09"/>
    <w:rsid w:val="00DC3792"/>
    <w:rsid w:val="00DC4872"/>
    <w:rsid w:val="00DC52B6"/>
    <w:rsid w:val="00DC5911"/>
    <w:rsid w:val="00DD1953"/>
    <w:rsid w:val="00DD1E7F"/>
    <w:rsid w:val="00DD1F0C"/>
    <w:rsid w:val="00DD259F"/>
    <w:rsid w:val="00DD2BAE"/>
    <w:rsid w:val="00DD4C67"/>
    <w:rsid w:val="00DD56D8"/>
    <w:rsid w:val="00DD5CFA"/>
    <w:rsid w:val="00DE06CA"/>
    <w:rsid w:val="00DE088E"/>
    <w:rsid w:val="00DE142D"/>
    <w:rsid w:val="00DE2BD0"/>
    <w:rsid w:val="00DE36AA"/>
    <w:rsid w:val="00DE3A9D"/>
    <w:rsid w:val="00DE474C"/>
    <w:rsid w:val="00DE51F4"/>
    <w:rsid w:val="00DE5484"/>
    <w:rsid w:val="00DE5A57"/>
    <w:rsid w:val="00DE7F0B"/>
    <w:rsid w:val="00DF0329"/>
    <w:rsid w:val="00DF07A6"/>
    <w:rsid w:val="00DF0A8B"/>
    <w:rsid w:val="00DF0FBB"/>
    <w:rsid w:val="00DF2398"/>
    <w:rsid w:val="00DF2969"/>
    <w:rsid w:val="00DF3E37"/>
    <w:rsid w:val="00DF5105"/>
    <w:rsid w:val="00DF57D8"/>
    <w:rsid w:val="00DF7001"/>
    <w:rsid w:val="00DF7099"/>
    <w:rsid w:val="00DF734E"/>
    <w:rsid w:val="00E0061A"/>
    <w:rsid w:val="00E02523"/>
    <w:rsid w:val="00E02D19"/>
    <w:rsid w:val="00E04159"/>
    <w:rsid w:val="00E05C3B"/>
    <w:rsid w:val="00E06814"/>
    <w:rsid w:val="00E0693E"/>
    <w:rsid w:val="00E06FB5"/>
    <w:rsid w:val="00E07617"/>
    <w:rsid w:val="00E07CD7"/>
    <w:rsid w:val="00E10485"/>
    <w:rsid w:val="00E119F2"/>
    <w:rsid w:val="00E12072"/>
    <w:rsid w:val="00E1277C"/>
    <w:rsid w:val="00E1315E"/>
    <w:rsid w:val="00E135DD"/>
    <w:rsid w:val="00E1362E"/>
    <w:rsid w:val="00E13679"/>
    <w:rsid w:val="00E1367C"/>
    <w:rsid w:val="00E13C4F"/>
    <w:rsid w:val="00E14BA3"/>
    <w:rsid w:val="00E15164"/>
    <w:rsid w:val="00E170B9"/>
    <w:rsid w:val="00E178C3"/>
    <w:rsid w:val="00E17F88"/>
    <w:rsid w:val="00E2097B"/>
    <w:rsid w:val="00E20B93"/>
    <w:rsid w:val="00E224A9"/>
    <w:rsid w:val="00E227A0"/>
    <w:rsid w:val="00E22815"/>
    <w:rsid w:val="00E2284D"/>
    <w:rsid w:val="00E22EEE"/>
    <w:rsid w:val="00E23F1B"/>
    <w:rsid w:val="00E2429A"/>
    <w:rsid w:val="00E2475D"/>
    <w:rsid w:val="00E2537F"/>
    <w:rsid w:val="00E25E7D"/>
    <w:rsid w:val="00E30D70"/>
    <w:rsid w:val="00E30DD3"/>
    <w:rsid w:val="00E31BD2"/>
    <w:rsid w:val="00E325CC"/>
    <w:rsid w:val="00E33138"/>
    <w:rsid w:val="00E33668"/>
    <w:rsid w:val="00E336DF"/>
    <w:rsid w:val="00E33951"/>
    <w:rsid w:val="00E34052"/>
    <w:rsid w:val="00E34BCF"/>
    <w:rsid w:val="00E355C5"/>
    <w:rsid w:val="00E35601"/>
    <w:rsid w:val="00E3561B"/>
    <w:rsid w:val="00E35AC3"/>
    <w:rsid w:val="00E360BC"/>
    <w:rsid w:val="00E36636"/>
    <w:rsid w:val="00E3688C"/>
    <w:rsid w:val="00E37864"/>
    <w:rsid w:val="00E4022A"/>
    <w:rsid w:val="00E41228"/>
    <w:rsid w:val="00E42080"/>
    <w:rsid w:val="00E4519C"/>
    <w:rsid w:val="00E470DA"/>
    <w:rsid w:val="00E47408"/>
    <w:rsid w:val="00E47B71"/>
    <w:rsid w:val="00E47D7B"/>
    <w:rsid w:val="00E502D8"/>
    <w:rsid w:val="00E5200A"/>
    <w:rsid w:val="00E5358E"/>
    <w:rsid w:val="00E5577A"/>
    <w:rsid w:val="00E557CD"/>
    <w:rsid w:val="00E572B0"/>
    <w:rsid w:val="00E57B6E"/>
    <w:rsid w:val="00E60AB2"/>
    <w:rsid w:val="00E60B5F"/>
    <w:rsid w:val="00E6127D"/>
    <w:rsid w:val="00E61822"/>
    <w:rsid w:val="00E625AA"/>
    <w:rsid w:val="00E63EC5"/>
    <w:rsid w:val="00E6532B"/>
    <w:rsid w:val="00E65F23"/>
    <w:rsid w:val="00E660DD"/>
    <w:rsid w:val="00E67CFF"/>
    <w:rsid w:val="00E700AC"/>
    <w:rsid w:val="00E70363"/>
    <w:rsid w:val="00E7091E"/>
    <w:rsid w:val="00E715B0"/>
    <w:rsid w:val="00E7211E"/>
    <w:rsid w:val="00E72245"/>
    <w:rsid w:val="00E727C1"/>
    <w:rsid w:val="00E73497"/>
    <w:rsid w:val="00E74A36"/>
    <w:rsid w:val="00E74AB0"/>
    <w:rsid w:val="00E74E1E"/>
    <w:rsid w:val="00E750DF"/>
    <w:rsid w:val="00E7644F"/>
    <w:rsid w:val="00E76C02"/>
    <w:rsid w:val="00E77A1E"/>
    <w:rsid w:val="00E77E85"/>
    <w:rsid w:val="00E81545"/>
    <w:rsid w:val="00E81B14"/>
    <w:rsid w:val="00E81F89"/>
    <w:rsid w:val="00E82AE0"/>
    <w:rsid w:val="00E82EC2"/>
    <w:rsid w:val="00E83263"/>
    <w:rsid w:val="00E83851"/>
    <w:rsid w:val="00E86166"/>
    <w:rsid w:val="00E87072"/>
    <w:rsid w:val="00E906E3"/>
    <w:rsid w:val="00E925FF"/>
    <w:rsid w:val="00E9371F"/>
    <w:rsid w:val="00E94A54"/>
    <w:rsid w:val="00E94D13"/>
    <w:rsid w:val="00E956ED"/>
    <w:rsid w:val="00E9586A"/>
    <w:rsid w:val="00E97539"/>
    <w:rsid w:val="00EA00D1"/>
    <w:rsid w:val="00EA1B34"/>
    <w:rsid w:val="00EA1B8B"/>
    <w:rsid w:val="00EA528E"/>
    <w:rsid w:val="00EB0051"/>
    <w:rsid w:val="00EB04C6"/>
    <w:rsid w:val="00EB0C20"/>
    <w:rsid w:val="00EB1D8F"/>
    <w:rsid w:val="00EB3FA5"/>
    <w:rsid w:val="00EB42F3"/>
    <w:rsid w:val="00EB4765"/>
    <w:rsid w:val="00EB7B7A"/>
    <w:rsid w:val="00EC01D2"/>
    <w:rsid w:val="00EC07E9"/>
    <w:rsid w:val="00EC0A00"/>
    <w:rsid w:val="00EC0C83"/>
    <w:rsid w:val="00EC1167"/>
    <w:rsid w:val="00EC13F5"/>
    <w:rsid w:val="00EC1C0E"/>
    <w:rsid w:val="00EC2F91"/>
    <w:rsid w:val="00EC379D"/>
    <w:rsid w:val="00EC37E9"/>
    <w:rsid w:val="00EC3A7B"/>
    <w:rsid w:val="00EC7303"/>
    <w:rsid w:val="00EC7E4D"/>
    <w:rsid w:val="00EC7F6A"/>
    <w:rsid w:val="00ED0602"/>
    <w:rsid w:val="00ED0DDA"/>
    <w:rsid w:val="00ED11F1"/>
    <w:rsid w:val="00ED2531"/>
    <w:rsid w:val="00ED2B72"/>
    <w:rsid w:val="00ED40CF"/>
    <w:rsid w:val="00ED526E"/>
    <w:rsid w:val="00ED527A"/>
    <w:rsid w:val="00ED620E"/>
    <w:rsid w:val="00ED62C0"/>
    <w:rsid w:val="00ED62D8"/>
    <w:rsid w:val="00ED6A98"/>
    <w:rsid w:val="00ED7356"/>
    <w:rsid w:val="00ED77A8"/>
    <w:rsid w:val="00EE0075"/>
    <w:rsid w:val="00EE1949"/>
    <w:rsid w:val="00EE20E2"/>
    <w:rsid w:val="00EE220B"/>
    <w:rsid w:val="00EE378F"/>
    <w:rsid w:val="00EE414B"/>
    <w:rsid w:val="00EE43C0"/>
    <w:rsid w:val="00EE4C43"/>
    <w:rsid w:val="00EE659F"/>
    <w:rsid w:val="00EE705E"/>
    <w:rsid w:val="00EF021E"/>
    <w:rsid w:val="00EF05B5"/>
    <w:rsid w:val="00EF0FF5"/>
    <w:rsid w:val="00EF3336"/>
    <w:rsid w:val="00EF385E"/>
    <w:rsid w:val="00EF6439"/>
    <w:rsid w:val="00EF70F2"/>
    <w:rsid w:val="00F00648"/>
    <w:rsid w:val="00F007E2"/>
    <w:rsid w:val="00F04161"/>
    <w:rsid w:val="00F04600"/>
    <w:rsid w:val="00F05A1A"/>
    <w:rsid w:val="00F05C5B"/>
    <w:rsid w:val="00F067D9"/>
    <w:rsid w:val="00F06F06"/>
    <w:rsid w:val="00F0742D"/>
    <w:rsid w:val="00F1033D"/>
    <w:rsid w:val="00F10973"/>
    <w:rsid w:val="00F11C06"/>
    <w:rsid w:val="00F13080"/>
    <w:rsid w:val="00F136BF"/>
    <w:rsid w:val="00F13A7D"/>
    <w:rsid w:val="00F14B16"/>
    <w:rsid w:val="00F155E1"/>
    <w:rsid w:val="00F164ED"/>
    <w:rsid w:val="00F20480"/>
    <w:rsid w:val="00F2162E"/>
    <w:rsid w:val="00F2476B"/>
    <w:rsid w:val="00F2574A"/>
    <w:rsid w:val="00F25A25"/>
    <w:rsid w:val="00F25E6D"/>
    <w:rsid w:val="00F2758F"/>
    <w:rsid w:val="00F3017D"/>
    <w:rsid w:val="00F324F4"/>
    <w:rsid w:val="00F33B8B"/>
    <w:rsid w:val="00F33FDE"/>
    <w:rsid w:val="00F34654"/>
    <w:rsid w:val="00F37AB0"/>
    <w:rsid w:val="00F401E7"/>
    <w:rsid w:val="00F407E2"/>
    <w:rsid w:val="00F42038"/>
    <w:rsid w:val="00F42985"/>
    <w:rsid w:val="00F42F2A"/>
    <w:rsid w:val="00F4319C"/>
    <w:rsid w:val="00F448D2"/>
    <w:rsid w:val="00F454BC"/>
    <w:rsid w:val="00F471E6"/>
    <w:rsid w:val="00F52D36"/>
    <w:rsid w:val="00F53041"/>
    <w:rsid w:val="00F540BB"/>
    <w:rsid w:val="00F55B1C"/>
    <w:rsid w:val="00F565DD"/>
    <w:rsid w:val="00F57B0B"/>
    <w:rsid w:val="00F6294A"/>
    <w:rsid w:val="00F64DDA"/>
    <w:rsid w:val="00F65FDC"/>
    <w:rsid w:val="00F67BB7"/>
    <w:rsid w:val="00F70000"/>
    <w:rsid w:val="00F705B0"/>
    <w:rsid w:val="00F70B82"/>
    <w:rsid w:val="00F70EA3"/>
    <w:rsid w:val="00F71C54"/>
    <w:rsid w:val="00F73482"/>
    <w:rsid w:val="00F736A9"/>
    <w:rsid w:val="00F737F8"/>
    <w:rsid w:val="00F73A03"/>
    <w:rsid w:val="00F73CC6"/>
    <w:rsid w:val="00F747A6"/>
    <w:rsid w:val="00F75BB3"/>
    <w:rsid w:val="00F76756"/>
    <w:rsid w:val="00F7752C"/>
    <w:rsid w:val="00F7771B"/>
    <w:rsid w:val="00F8104F"/>
    <w:rsid w:val="00F81408"/>
    <w:rsid w:val="00F814E5"/>
    <w:rsid w:val="00F81ABC"/>
    <w:rsid w:val="00F81E77"/>
    <w:rsid w:val="00F81F3C"/>
    <w:rsid w:val="00F8265F"/>
    <w:rsid w:val="00F83989"/>
    <w:rsid w:val="00F83B80"/>
    <w:rsid w:val="00F8413E"/>
    <w:rsid w:val="00F844B1"/>
    <w:rsid w:val="00F84A86"/>
    <w:rsid w:val="00F84DA0"/>
    <w:rsid w:val="00F85528"/>
    <w:rsid w:val="00F85876"/>
    <w:rsid w:val="00F865B8"/>
    <w:rsid w:val="00F87940"/>
    <w:rsid w:val="00F879A3"/>
    <w:rsid w:val="00F87B44"/>
    <w:rsid w:val="00F91976"/>
    <w:rsid w:val="00F91E6B"/>
    <w:rsid w:val="00F91E83"/>
    <w:rsid w:val="00F9345D"/>
    <w:rsid w:val="00F93F18"/>
    <w:rsid w:val="00F94DBD"/>
    <w:rsid w:val="00F94FE0"/>
    <w:rsid w:val="00F95563"/>
    <w:rsid w:val="00F95601"/>
    <w:rsid w:val="00F95E0F"/>
    <w:rsid w:val="00F965F8"/>
    <w:rsid w:val="00F96F9A"/>
    <w:rsid w:val="00FA01AF"/>
    <w:rsid w:val="00FA01EB"/>
    <w:rsid w:val="00FA2199"/>
    <w:rsid w:val="00FA3423"/>
    <w:rsid w:val="00FA49B4"/>
    <w:rsid w:val="00FA5052"/>
    <w:rsid w:val="00FB0E6A"/>
    <w:rsid w:val="00FB0F0A"/>
    <w:rsid w:val="00FB10C6"/>
    <w:rsid w:val="00FB1176"/>
    <w:rsid w:val="00FB1E2A"/>
    <w:rsid w:val="00FB2CF4"/>
    <w:rsid w:val="00FB2DE6"/>
    <w:rsid w:val="00FB333D"/>
    <w:rsid w:val="00FB4422"/>
    <w:rsid w:val="00FB44B5"/>
    <w:rsid w:val="00FB521E"/>
    <w:rsid w:val="00FB523B"/>
    <w:rsid w:val="00FB5DCA"/>
    <w:rsid w:val="00FB5F47"/>
    <w:rsid w:val="00FC0224"/>
    <w:rsid w:val="00FC1082"/>
    <w:rsid w:val="00FC232F"/>
    <w:rsid w:val="00FC5924"/>
    <w:rsid w:val="00FC5C57"/>
    <w:rsid w:val="00FC5E02"/>
    <w:rsid w:val="00FD1DCF"/>
    <w:rsid w:val="00FD30DD"/>
    <w:rsid w:val="00FD338A"/>
    <w:rsid w:val="00FD4ACB"/>
    <w:rsid w:val="00FD5469"/>
    <w:rsid w:val="00FD76A4"/>
    <w:rsid w:val="00FE139D"/>
    <w:rsid w:val="00FE18DE"/>
    <w:rsid w:val="00FE1EFA"/>
    <w:rsid w:val="00FE2CDC"/>
    <w:rsid w:val="00FE4A4A"/>
    <w:rsid w:val="00FE5380"/>
    <w:rsid w:val="00FE5ED6"/>
    <w:rsid w:val="00FE646D"/>
    <w:rsid w:val="00FE69B9"/>
    <w:rsid w:val="00FF0D5A"/>
    <w:rsid w:val="00FF1937"/>
    <w:rsid w:val="00FF3458"/>
    <w:rsid w:val="00FF35CC"/>
    <w:rsid w:val="00FF4AD4"/>
    <w:rsid w:val="00FF50DD"/>
    <w:rsid w:val="00FF6009"/>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autoRedefine/>
    <w:uiPriority w:val="9"/>
    <w:qFormat/>
    <w:rsid w:val="00F067D9"/>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F067D9"/>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Normal bullet 2 Char,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565CF"/>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autoRedefine/>
    <w:uiPriority w:val="9"/>
    <w:qFormat/>
    <w:rsid w:val="00F067D9"/>
    <w:pPr>
      <w:keepNext/>
      <w:keepLines/>
      <w:numPr>
        <w:numId w:val="1"/>
      </w:numPr>
      <w:spacing w:before="600" w:after="240"/>
      <w:outlineLvl w:val="0"/>
    </w:pPr>
    <w:rPr>
      <w:rFonts w:eastAsiaTheme="majorEastAsia" w:cstheme="majorBidi"/>
      <w:color w:val="1D7000"/>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F067D9"/>
    <w:rPr>
      <w:rFonts w:eastAsiaTheme="majorEastAsia" w:cstheme="majorBidi"/>
      <w:color w:val="1D7000"/>
      <w:sz w:val="32"/>
      <w:szCs w:val="32"/>
    </w:rPr>
  </w:style>
  <w:style w:type="character" w:customStyle="1" w:styleId="Heading2Char">
    <w:name w:val="Heading 2 Char"/>
    <w:basedOn w:val="DefaultParagraphFont"/>
    <w:link w:val="Heading2"/>
    <w:uiPriority w:val="9"/>
    <w:rsid w:val="00D56AA5"/>
    <w:rPr>
      <w:rFonts w:eastAsiaTheme="majorEastAsia" w:cstheme="majorBidi"/>
      <w:color w:val="1D700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link w:val="CriteriuChar"/>
    <w:qFormat/>
    <w:rsid w:val="00DC52B6"/>
    <w:pPr>
      <w:numPr>
        <w:ilvl w:val="2"/>
        <w:numId w:val="1"/>
      </w:numPr>
      <w:ind w:left="709"/>
    </w:pPr>
    <w:rPr>
      <w:rFonts w:eastAsiaTheme="majorEastAsia" w:cstheme="majorBidi"/>
      <w:b/>
      <w:szCs w:val="32"/>
    </w:rPr>
  </w:style>
  <w:style w:type="character" w:customStyle="1" w:styleId="ListParagraphChar">
    <w:name w:val="List Paragraph Char"/>
    <w:aliases w:val="Normal bullet 2 Char,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DC52B6"/>
    <w:rPr>
      <w:rFonts w:eastAsiaTheme="majorEastAsia" w:cstheme="majorBidi"/>
      <w:b/>
      <w:szCs w:val="32"/>
    </w:rPr>
  </w:style>
  <w:style w:type="paragraph" w:customStyle="1" w:styleId="criterii">
    <w:name w:val="criterii"/>
    <w:basedOn w:val="Normal"/>
    <w:rsid w:val="00DA43D3"/>
    <w:pPr>
      <w:numPr>
        <w:numId w:val="4"/>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5565CF"/>
    <w:pPr>
      <w:tabs>
        <w:tab w:val="left" w:pos="880"/>
        <w:tab w:val="right" w:leader="dot" w:pos="9062"/>
      </w:tabs>
      <w:spacing w:after="100"/>
      <w:ind w:left="220"/>
    </w:pPr>
    <w:rPr>
      <w:sz w:val="20"/>
    </w:r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493639"/>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OC3">
    <w:name w:val="toc 3"/>
    <w:basedOn w:val="Normal"/>
    <w:next w:val="Normal"/>
    <w:autoRedefine/>
    <w:uiPriority w:val="39"/>
    <w:semiHidden/>
    <w:unhideWhenUsed/>
    <w:rsid w:val="0029363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079013257">
      <w:bodyDiv w:val="1"/>
      <w:marLeft w:val="0"/>
      <w:marRight w:val="0"/>
      <w:marTop w:val="0"/>
      <w:marBottom w:val="0"/>
      <w:divBdr>
        <w:top w:val="none" w:sz="0" w:space="0" w:color="auto"/>
        <w:left w:val="none" w:sz="0" w:space="0" w:color="auto"/>
        <w:bottom w:val="none" w:sz="0" w:space="0" w:color="auto"/>
        <w:right w:val="none" w:sz="0" w:space="0" w:color="auto"/>
      </w:divBdr>
    </w:div>
    <w:div w:id="214592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9BFBE-A418-43E1-922C-2697FE84F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14680</Words>
  <Characters>85150</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Ghidul solicitantului - condiții specifice de accesare a fondurilor</dc:subject>
  <dc:creator>Carmen NECSESCU</dc:creator>
  <cp:lastModifiedBy>Carmen NECSESCU</cp:lastModifiedBy>
  <cp:revision>2</cp:revision>
  <cp:lastPrinted>2017-03-01T15:18:00Z</cp:lastPrinted>
  <dcterms:created xsi:type="dcterms:W3CDTF">2017-03-01T15:25:00Z</dcterms:created>
  <dcterms:modified xsi:type="dcterms:W3CDTF">2017-03-01T15:25:00Z</dcterms:modified>
</cp:coreProperties>
</file>