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3"/>
        <w:gridCol w:w="684"/>
        <w:gridCol w:w="606"/>
        <w:gridCol w:w="606"/>
        <w:gridCol w:w="906"/>
        <w:gridCol w:w="134"/>
        <w:gridCol w:w="472"/>
        <w:gridCol w:w="606"/>
        <w:gridCol w:w="490"/>
        <w:gridCol w:w="116"/>
        <w:gridCol w:w="1171"/>
      </w:tblGrid>
      <w:tr w:rsidR="00C37E17" w:rsidRPr="00A937BE"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5501B281" w:rsidR="00C37E17" w:rsidRPr="00A937BE" w:rsidRDefault="00C37E17" w:rsidP="00884C39">
            <w:pPr>
              <w:jc w:val="center"/>
              <w:rPr>
                <w:b/>
                <w:bCs/>
                <w:lang w:val="it-IT"/>
              </w:rPr>
            </w:pPr>
            <w:r w:rsidRPr="00A937BE">
              <w:rPr>
                <w:b/>
                <w:bCs/>
                <w:iCs/>
                <w:lang w:val="it-IT"/>
              </w:rPr>
              <w:t xml:space="preserve">Grila de verificare a conformităţii administrative și </w:t>
            </w:r>
            <w:r w:rsidR="00717AD4" w:rsidRPr="00A937BE">
              <w:rPr>
                <w:b/>
                <w:bCs/>
                <w:iCs/>
                <w:lang w:val="it-IT"/>
              </w:rPr>
              <w:t xml:space="preserve">a </w:t>
            </w:r>
            <w:r w:rsidR="002B5FD1" w:rsidRPr="00A937BE">
              <w:rPr>
                <w:b/>
                <w:bCs/>
                <w:iCs/>
                <w:lang w:val="it-IT"/>
              </w:rPr>
              <w:t>eligibilității cererilor</w:t>
            </w:r>
            <w:r w:rsidRPr="00A937BE">
              <w:rPr>
                <w:b/>
                <w:bCs/>
                <w:iCs/>
                <w:lang w:val="it-IT"/>
              </w:rPr>
              <w:t xml:space="preserve"> de finanţare</w:t>
            </w:r>
            <w:r w:rsidR="00717AD4" w:rsidRPr="00A937BE">
              <w:rPr>
                <w:b/>
                <w:bCs/>
                <w:iCs/>
                <w:lang w:val="it-IT"/>
              </w:rPr>
              <w:t xml:space="preserve"> </w:t>
            </w:r>
            <w:r w:rsidR="002B5FD1" w:rsidRPr="00A937BE">
              <w:rPr>
                <w:b/>
                <w:bCs/>
                <w:iCs/>
                <w:lang w:val="it-IT"/>
              </w:rPr>
              <w:t>aferente</w:t>
            </w:r>
            <w:r w:rsidR="000F51BE">
              <w:rPr>
                <w:b/>
                <w:bCs/>
                <w:iCs/>
                <w:lang w:val="it-IT"/>
              </w:rPr>
              <w:t xml:space="preserve"> O.S.4.</w:t>
            </w:r>
            <w:r w:rsidR="00884C39">
              <w:rPr>
                <w:b/>
                <w:bCs/>
                <w:iCs/>
                <w:lang w:val="it-IT"/>
              </w:rPr>
              <w:t>2</w:t>
            </w:r>
          </w:p>
        </w:tc>
      </w:tr>
      <w:tr w:rsidR="00C37E17" w:rsidRPr="00A937BE" w14:paraId="6DD0A6FA" w14:textId="77777777" w:rsidTr="006E41FE">
        <w:trPr>
          <w:trHeight w:val="115"/>
          <w:tblHeader/>
        </w:trPr>
        <w:tc>
          <w:tcPr>
            <w:tcW w:w="3146" w:type="pct"/>
            <w:gridSpan w:val="2"/>
            <w:tcBorders>
              <w:bottom w:val="single" w:sz="4" w:space="0" w:color="auto"/>
            </w:tcBorders>
          </w:tcPr>
          <w:p w14:paraId="4A6C4A3E" w14:textId="77777777" w:rsidR="00C37E17" w:rsidRPr="00A937BE" w:rsidRDefault="00C37E17" w:rsidP="003F3DE9">
            <w:pPr>
              <w:pStyle w:val="BodyText"/>
              <w:rPr>
                <w:rFonts w:ascii="Trebuchet MS" w:hAnsi="Trebuchet MS"/>
                <w:b/>
                <w:bCs/>
                <w:szCs w:val="22"/>
                <w:lang w:val="it-IT"/>
              </w:rPr>
            </w:pPr>
          </w:p>
        </w:tc>
        <w:tc>
          <w:tcPr>
            <w:tcW w:w="940" w:type="pct"/>
            <w:gridSpan w:val="5"/>
            <w:tcBorders>
              <w:bottom w:val="single" w:sz="4" w:space="0" w:color="auto"/>
            </w:tcBorders>
          </w:tcPr>
          <w:p w14:paraId="3768F73A" w14:textId="75C03BD9"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1</w:t>
            </w:r>
          </w:p>
        </w:tc>
        <w:tc>
          <w:tcPr>
            <w:tcW w:w="914" w:type="pct"/>
            <w:gridSpan w:val="5"/>
            <w:tcBorders>
              <w:bottom w:val="single" w:sz="4" w:space="0" w:color="auto"/>
            </w:tcBorders>
          </w:tcPr>
          <w:p w14:paraId="50E14995" w14:textId="6AC4F382"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2</w:t>
            </w:r>
          </w:p>
        </w:tc>
      </w:tr>
      <w:tr w:rsidR="00EC08EB" w:rsidRPr="00A937BE" w14:paraId="42E5C7FA" w14:textId="77777777" w:rsidTr="006E41FE">
        <w:trPr>
          <w:trHeight w:val="20"/>
          <w:tblHeader/>
        </w:trPr>
        <w:tc>
          <w:tcPr>
            <w:tcW w:w="3146" w:type="pct"/>
            <w:gridSpan w:val="2"/>
            <w:tcBorders>
              <w:bottom w:val="single" w:sz="4" w:space="0" w:color="auto"/>
            </w:tcBorders>
          </w:tcPr>
          <w:p w14:paraId="4DED74BE" w14:textId="77777777" w:rsidR="00A71C84" w:rsidRPr="00A937BE" w:rsidRDefault="00A71C84" w:rsidP="00A71C84">
            <w:pPr>
              <w:pStyle w:val="BodyText"/>
              <w:spacing w:before="60"/>
              <w:jc w:val="center"/>
              <w:rPr>
                <w:rFonts w:ascii="Trebuchet MS" w:hAnsi="Trebuchet MS"/>
                <w:b/>
                <w:bCs/>
                <w:szCs w:val="22"/>
                <w:lang w:val="it-IT"/>
              </w:rPr>
            </w:pPr>
            <w:r w:rsidRPr="00A937BE">
              <w:rPr>
                <w:rFonts w:ascii="Trebuchet MS" w:hAnsi="Trebuchet MS"/>
                <w:b/>
                <w:bCs/>
                <w:szCs w:val="22"/>
                <w:lang w:val="it-IT"/>
              </w:rPr>
              <w:t>Cerinţa/ Criteriul</w:t>
            </w:r>
          </w:p>
        </w:tc>
        <w:tc>
          <w:tcPr>
            <w:tcW w:w="219" w:type="pct"/>
            <w:tcBorders>
              <w:bottom w:val="single" w:sz="4" w:space="0" w:color="auto"/>
            </w:tcBorders>
          </w:tcPr>
          <w:p w14:paraId="29A47464"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2511F23A"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94" w:type="pct"/>
            <w:tcBorders>
              <w:bottom w:val="single" w:sz="4" w:space="0" w:color="auto"/>
            </w:tcBorders>
          </w:tcPr>
          <w:p w14:paraId="3C866301" w14:textId="6D11E0AC"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33" w:type="pct"/>
            <w:gridSpan w:val="2"/>
            <w:tcBorders>
              <w:bottom w:val="single" w:sz="4" w:space="0" w:color="auto"/>
            </w:tcBorders>
          </w:tcPr>
          <w:p w14:paraId="0A90DF3B" w14:textId="1FC9E926" w:rsidR="00A71C84" w:rsidRPr="00A937BE" w:rsidRDefault="00EC08EB" w:rsidP="00EC08EB">
            <w:pPr>
              <w:pStyle w:val="BodyText"/>
              <w:spacing w:before="60"/>
              <w:ind w:left="34"/>
              <w:jc w:val="center"/>
              <w:rPr>
                <w:rFonts w:ascii="Trebuchet MS" w:hAnsi="Trebuchet MS"/>
                <w:b/>
                <w:bCs/>
                <w:sz w:val="14"/>
                <w:szCs w:val="14"/>
                <w:lang w:val="it-IT"/>
              </w:rPr>
            </w:pPr>
            <w:r w:rsidRPr="00A937BE">
              <w:rPr>
                <w:rFonts w:ascii="Trebuchet MS" w:hAnsi="Trebuchet MS"/>
                <w:b/>
                <w:bCs/>
                <w:sz w:val="14"/>
                <w:szCs w:val="14"/>
                <w:lang w:val="it-IT"/>
              </w:rPr>
              <w:t xml:space="preserve"> COMEN-TARII</w:t>
            </w:r>
          </w:p>
        </w:tc>
        <w:tc>
          <w:tcPr>
            <w:tcW w:w="151" w:type="pct"/>
            <w:tcBorders>
              <w:bottom w:val="single" w:sz="4" w:space="0" w:color="auto"/>
            </w:tcBorders>
          </w:tcPr>
          <w:p w14:paraId="72D080F2"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43EFABB1"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94" w:type="pct"/>
            <w:gridSpan w:val="2"/>
            <w:tcBorders>
              <w:bottom w:val="single" w:sz="4" w:space="0" w:color="auto"/>
            </w:tcBorders>
          </w:tcPr>
          <w:p w14:paraId="5C9A6ECE"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75" w:type="pct"/>
            <w:tcBorders>
              <w:bottom w:val="single" w:sz="4" w:space="0" w:color="auto"/>
            </w:tcBorders>
          </w:tcPr>
          <w:p w14:paraId="2B99B5F2" w14:textId="5EF06553" w:rsidR="00A71C84" w:rsidRPr="00A937BE" w:rsidRDefault="00A71C84" w:rsidP="00EC08EB">
            <w:pPr>
              <w:pStyle w:val="BodyText"/>
              <w:spacing w:before="60"/>
              <w:jc w:val="center"/>
              <w:rPr>
                <w:rFonts w:ascii="Trebuchet MS" w:hAnsi="Trebuchet MS"/>
                <w:b/>
                <w:bCs/>
                <w:sz w:val="14"/>
                <w:szCs w:val="14"/>
                <w:lang w:val="it-IT"/>
              </w:rPr>
            </w:pPr>
            <w:r w:rsidRPr="00A937BE">
              <w:rPr>
                <w:rFonts w:ascii="Trebuchet MS" w:hAnsi="Trebuchet MS"/>
                <w:b/>
                <w:bCs/>
                <w:sz w:val="14"/>
                <w:szCs w:val="14"/>
                <w:lang w:val="it-IT"/>
              </w:rPr>
              <w:t xml:space="preserve"> </w:t>
            </w:r>
            <w:r w:rsidR="006D4FC5" w:rsidRPr="00A937BE">
              <w:rPr>
                <w:rFonts w:ascii="Trebuchet MS" w:hAnsi="Trebuchet MS"/>
                <w:b/>
                <w:bCs/>
                <w:sz w:val="14"/>
                <w:szCs w:val="14"/>
                <w:lang w:val="it-IT"/>
              </w:rPr>
              <w:t>COMENTARII</w:t>
            </w:r>
          </w:p>
        </w:tc>
      </w:tr>
      <w:tr w:rsidR="0058203A" w:rsidRPr="00A937BE"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A937BE" w:rsidRDefault="0058203A" w:rsidP="00196E3E">
            <w:pPr>
              <w:jc w:val="center"/>
              <w:rPr>
                <w:lang w:val="it-IT"/>
              </w:rPr>
            </w:pPr>
            <w:r w:rsidRPr="00A937BE">
              <w:rPr>
                <w:b/>
                <w:bCs/>
                <w:lang w:val="it-IT"/>
              </w:rPr>
              <w:t xml:space="preserve">Verificarea conformităţii administrative </w:t>
            </w:r>
            <w:r w:rsidR="00717AD4" w:rsidRPr="00A937BE">
              <w:rPr>
                <w:b/>
                <w:bCs/>
                <w:lang w:val="it-IT"/>
              </w:rPr>
              <w:t xml:space="preserve">și a eligibilității </w:t>
            </w:r>
            <w:r w:rsidRPr="00A937BE">
              <w:rPr>
                <w:b/>
                <w:bCs/>
                <w:lang w:val="it-IT"/>
              </w:rPr>
              <w:t>cererii de finanţare</w:t>
            </w:r>
          </w:p>
        </w:tc>
      </w:tr>
      <w:tr w:rsidR="0058203A" w:rsidRPr="00A937BE" w14:paraId="13812089" w14:textId="77777777" w:rsidTr="006E41FE">
        <w:trPr>
          <w:trHeight w:val="899"/>
          <w:tblHeader/>
        </w:trPr>
        <w:tc>
          <w:tcPr>
            <w:tcW w:w="3132" w:type="pct"/>
          </w:tcPr>
          <w:p w14:paraId="27ACB54C" w14:textId="77777777" w:rsidR="0058203A" w:rsidRPr="00A937BE" w:rsidRDefault="0058203A" w:rsidP="00AC6D3D">
            <w:pPr>
              <w:numPr>
                <w:ilvl w:val="0"/>
                <w:numId w:val="3"/>
              </w:numPr>
              <w:spacing w:before="40" w:after="40"/>
              <w:rPr>
                <w:b/>
                <w:szCs w:val="22"/>
                <w:lang w:val="it-IT"/>
              </w:rPr>
            </w:pPr>
            <w:r w:rsidRPr="00A937BE">
              <w:rPr>
                <w:b/>
                <w:szCs w:val="22"/>
                <w:lang w:val="it-IT"/>
              </w:rPr>
              <w:t>Completarea cererii de finanțare</w:t>
            </w:r>
          </w:p>
          <w:p w14:paraId="760DE134" w14:textId="3A5E6B30" w:rsidR="0058203A" w:rsidRPr="00A937BE" w:rsidRDefault="0058203A" w:rsidP="00E518C0">
            <w:pPr>
              <w:pStyle w:val="Header"/>
              <w:numPr>
                <w:ilvl w:val="0"/>
                <w:numId w:val="4"/>
              </w:numPr>
              <w:tabs>
                <w:tab w:val="center" w:pos="639"/>
              </w:tabs>
              <w:ind w:left="318"/>
              <w:jc w:val="both"/>
              <w:rPr>
                <w:b/>
                <w:szCs w:val="22"/>
                <w:lang w:val="it-IT"/>
              </w:rPr>
            </w:pPr>
            <w:r w:rsidRPr="00A937BE">
              <w:rPr>
                <w:szCs w:val="22"/>
                <w:lang w:val="it-IT"/>
              </w:rPr>
              <w:t>Cererea de finanţare este completată în integralitate în limba română?</w:t>
            </w:r>
          </w:p>
        </w:tc>
        <w:tc>
          <w:tcPr>
            <w:tcW w:w="233" w:type="pct"/>
            <w:gridSpan w:val="2"/>
          </w:tcPr>
          <w:p w14:paraId="0D8581E1" w14:textId="77777777" w:rsidR="0058203A" w:rsidRPr="00A937BE" w:rsidRDefault="0058203A" w:rsidP="00A71C84">
            <w:pPr>
              <w:jc w:val="center"/>
              <w:rPr>
                <w:lang w:val="it-IT"/>
              </w:rPr>
            </w:pPr>
          </w:p>
        </w:tc>
        <w:tc>
          <w:tcPr>
            <w:tcW w:w="194" w:type="pct"/>
          </w:tcPr>
          <w:p w14:paraId="55D448AA" w14:textId="77777777" w:rsidR="0058203A" w:rsidRPr="00A937BE" w:rsidRDefault="0058203A" w:rsidP="00A71C84">
            <w:pPr>
              <w:rPr>
                <w:lang w:val="it-IT"/>
              </w:rPr>
            </w:pPr>
          </w:p>
        </w:tc>
        <w:tc>
          <w:tcPr>
            <w:tcW w:w="194" w:type="pct"/>
          </w:tcPr>
          <w:p w14:paraId="4BF476E0" w14:textId="77777777" w:rsidR="0058203A" w:rsidRPr="00A937BE" w:rsidRDefault="0058203A" w:rsidP="00A71C84">
            <w:pPr>
              <w:rPr>
                <w:lang w:val="it-IT"/>
              </w:rPr>
            </w:pPr>
          </w:p>
        </w:tc>
        <w:tc>
          <w:tcPr>
            <w:tcW w:w="290" w:type="pct"/>
          </w:tcPr>
          <w:p w14:paraId="7C815666" w14:textId="77777777" w:rsidR="0058203A" w:rsidRPr="00A937BE" w:rsidRDefault="0058203A" w:rsidP="00A71C84">
            <w:pPr>
              <w:rPr>
                <w:lang w:val="it-IT"/>
              </w:rPr>
            </w:pPr>
          </w:p>
        </w:tc>
        <w:tc>
          <w:tcPr>
            <w:tcW w:w="194" w:type="pct"/>
            <w:gridSpan w:val="2"/>
          </w:tcPr>
          <w:p w14:paraId="08DC7DE5" w14:textId="77777777" w:rsidR="0058203A" w:rsidRPr="00A937BE" w:rsidRDefault="0058203A" w:rsidP="00A71C84">
            <w:pPr>
              <w:rPr>
                <w:lang w:val="it-IT"/>
              </w:rPr>
            </w:pPr>
          </w:p>
        </w:tc>
        <w:tc>
          <w:tcPr>
            <w:tcW w:w="194" w:type="pct"/>
          </w:tcPr>
          <w:p w14:paraId="0DD670D1" w14:textId="77777777" w:rsidR="0058203A" w:rsidRPr="00A937BE" w:rsidRDefault="0058203A" w:rsidP="00A71C84">
            <w:pPr>
              <w:rPr>
                <w:lang w:val="it-IT"/>
              </w:rPr>
            </w:pPr>
          </w:p>
        </w:tc>
        <w:tc>
          <w:tcPr>
            <w:tcW w:w="157" w:type="pct"/>
          </w:tcPr>
          <w:p w14:paraId="76B2C55C" w14:textId="77777777" w:rsidR="0058203A" w:rsidRPr="00A937BE" w:rsidRDefault="0058203A" w:rsidP="00A71C84">
            <w:pPr>
              <w:rPr>
                <w:lang w:val="it-IT"/>
              </w:rPr>
            </w:pPr>
          </w:p>
        </w:tc>
        <w:tc>
          <w:tcPr>
            <w:tcW w:w="412" w:type="pct"/>
            <w:gridSpan w:val="2"/>
          </w:tcPr>
          <w:p w14:paraId="434A468B" w14:textId="77777777" w:rsidR="0058203A" w:rsidRPr="00A937BE" w:rsidRDefault="0058203A" w:rsidP="00A71C84">
            <w:pPr>
              <w:rPr>
                <w:lang w:val="it-IT"/>
              </w:rPr>
            </w:pPr>
          </w:p>
        </w:tc>
      </w:tr>
      <w:tr w:rsidR="00EC08EB" w:rsidRPr="00A937BE" w14:paraId="61C7D571" w14:textId="77777777" w:rsidTr="004B6118">
        <w:trPr>
          <w:trHeight w:val="1448"/>
          <w:tblHeader/>
        </w:trPr>
        <w:tc>
          <w:tcPr>
            <w:tcW w:w="3132" w:type="pct"/>
          </w:tcPr>
          <w:p w14:paraId="3AFCB193" w14:textId="3B9F29F2" w:rsidR="00E518C0" w:rsidRPr="00A937BE" w:rsidRDefault="006E41FE" w:rsidP="00E518C0">
            <w:pPr>
              <w:numPr>
                <w:ilvl w:val="0"/>
                <w:numId w:val="3"/>
              </w:numPr>
              <w:spacing w:after="0"/>
              <w:jc w:val="both"/>
              <w:rPr>
                <w:b/>
              </w:rPr>
            </w:pPr>
            <w:r>
              <w:rPr>
                <w:b/>
              </w:rPr>
              <w:t>S</w:t>
            </w:r>
            <w:r w:rsidR="00E518C0" w:rsidRPr="00A937BE">
              <w:rPr>
                <w:b/>
              </w:rPr>
              <w:t xml:space="preserve">emnarea </w:t>
            </w:r>
            <w:r w:rsidR="00AC6D3D" w:rsidRPr="00A937BE">
              <w:rPr>
                <w:b/>
              </w:rPr>
              <w:t>anexelor la cererea de finanțare</w:t>
            </w:r>
            <w:r>
              <w:rPr>
                <w:b/>
              </w:rPr>
              <w:t xml:space="preserve"> </w:t>
            </w:r>
          </w:p>
          <w:p w14:paraId="66F39F2A" w14:textId="2DFDF2CD" w:rsidR="004B6118" w:rsidRPr="00A937BE" w:rsidRDefault="0096263B" w:rsidP="004B6118">
            <w:pPr>
              <w:pStyle w:val="Header"/>
              <w:numPr>
                <w:ilvl w:val="0"/>
                <w:numId w:val="4"/>
              </w:numPr>
              <w:tabs>
                <w:tab w:val="center" w:pos="318"/>
              </w:tabs>
              <w:ind w:left="318"/>
              <w:jc w:val="both"/>
            </w:pPr>
            <w:r>
              <w:t>Cererea de finanţare şi d</w:t>
            </w:r>
            <w:r w:rsidR="00FF55E3" w:rsidRPr="00A937BE">
              <w:t>ocumentele anexate</w:t>
            </w:r>
            <w:r w:rsidR="007B1BF9" w:rsidRPr="00A937BE">
              <w:t xml:space="preserve"> la cererea de finanțare sunt semnate </w:t>
            </w:r>
            <w:r w:rsidR="001232FB" w:rsidRPr="00A937BE">
              <w:t>conform Ghidului specific?</w:t>
            </w:r>
          </w:p>
        </w:tc>
        <w:tc>
          <w:tcPr>
            <w:tcW w:w="233" w:type="pct"/>
            <w:gridSpan w:val="2"/>
          </w:tcPr>
          <w:p w14:paraId="2B2E0E29" w14:textId="77777777" w:rsidR="00A71C84" w:rsidRPr="00A937BE" w:rsidRDefault="00A71C84" w:rsidP="00A71C84">
            <w:pPr>
              <w:jc w:val="center"/>
              <w:rPr>
                <w:lang w:val="it-IT"/>
              </w:rPr>
            </w:pPr>
          </w:p>
        </w:tc>
        <w:tc>
          <w:tcPr>
            <w:tcW w:w="194" w:type="pct"/>
          </w:tcPr>
          <w:p w14:paraId="20E2170F" w14:textId="77777777" w:rsidR="00A71C84" w:rsidRPr="00A937BE" w:rsidRDefault="00A71C84" w:rsidP="00A71C84">
            <w:pPr>
              <w:rPr>
                <w:lang w:val="it-IT"/>
              </w:rPr>
            </w:pPr>
          </w:p>
        </w:tc>
        <w:tc>
          <w:tcPr>
            <w:tcW w:w="194" w:type="pct"/>
          </w:tcPr>
          <w:p w14:paraId="1C9B5DF6" w14:textId="77777777" w:rsidR="00A71C84" w:rsidRPr="00A937BE" w:rsidRDefault="00A71C84" w:rsidP="00A71C84">
            <w:pPr>
              <w:rPr>
                <w:lang w:val="it-IT"/>
              </w:rPr>
            </w:pPr>
          </w:p>
        </w:tc>
        <w:tc>
          <w:tcPr>
            <w:tcW w:w="290" w:type="pct"/>
          </w:tcPr>
          <w:p w14:paraId="0F707319" w14:textId="77777777" w:rsidR="00A71C84" w:rsidRPr="00A937BE" w:rsidRDefault="00A71C84" w:rsidP="00A71C84">
            <w:pPr>
              <w:rPr>
                <w:lang w:val="it-IT"/>
              </w:rPr>
            </w:pPr>
          </w:p>
        </w:tc>
        <w:tc>
          <w:tcPr>
            <w:tcW w:w="194" w:type="pct"/>
            <w:gridSpan w:val="2"/>
          </w:tcPr>
          <w:p w14:paraId="67FC398E" w14:textId="77777777" w:rsidR="00A71C84" w:rsidRPr="00A937BE" w:rsidRDefault="00A71C84" w:rsidP="00A71C84">
            <w:pPr>
              <w:rPr>
                <w:lang w:val="it-IT"/>
              </w:rPr>
            </w:pPr>
          </w:p>
        </w:tc>
        <w:tc>
          <w:tcPr>
            <w:tcW w:w="194" w:type="pct"/>
          </w:tcPr>
          <w:p w14:paraId="5238F49F" w14:textId="77777777" w:rsidR="00A71C84" w:rsidRPr="00A937BE" w:rsidRDefault="00A71C84" w:rsidP="00A71C84">
            <w:pPr>
              <w:rPr>
                <w:lang w:val="it-IT"/>
              </w:rPr>
            </w:pPr>
          </w:p>
        </w:tc>
        <w:tc>
          <w:tcPr>
            <w:tcW w:w="157" w:type="pct"/>
          </w:tcPr>
          <w:p w14:paraId="6E0D5126" w14:textId="77777777" w:rsidR="00A71C84" w:rsidRPr="00A937BE" w:rsidRDefault="00A71C84" w:rsidP="00A71C84">
            <w:pPr>
              <w:rPr>
                <w:lang w:val="it-IT"/>
              </w:rPr>
            </w:pPr>
          </w:p>
        </w:tc>
        <w:tc>
          <w:tcPr>
            <w:tcW w:w="412" w:type="pct"/>
            <w:gridSpan w:val="2"/>
          </w:tcPr>
          <w:p w14:paraId="0FEF1365" w14:textId="77777777" w:rsidR="00A71C84" w:rsidRPr="00A937BE" w:rsidRDefault="00A71C84" w:rsidP="00A71C84">
            <w:pPr>
              <w:rPr>
                <w:lang w:val="it-IT"/>
              </w:rPr>
            </w:pPr>
          </w:p>
        </w:tc>
      </w:tr>
      <w:tr w:rsidR="00E01EB7" w:rsidRPr="00A937BE" w14:paraId="69CF5A07" w14:textId="77777777" w:rsidTr="00962FA5">
        <w:trPr>
          <w:trHeight w:val="1013"/>
          <w:tblHeader/>
        </w:trPr>
        <w:tc>
          <w:tcPr>
            <w:tcW w:w="3132" w:type="pct"/>
          </w:tcPr>
          <w:p w14:paraId="19FA31AB" w14:textId="1BD4019B" w:rsidR="00E01EB7" w:rsidRPr="006E41FE" w:rsidRDefault="00E01EB7" w:rsidP="00E01EB7">
            <w:pPr>
              <w:pStyle w:val="Header"/>
              <w:numPr>
                <w:ilvl w:val="0"/>
                <w:numId w:val="3"/>
              </w:numPr>
              <w:tabs>
                <w:tab w:val="center" w:pos="318"/>
              </w:tabs>
              <w:jc w:val="both"/>
              <w:rPr>
                <w:b/>
              </w:rPr>
            </w:pPr>
            <w:r w:rsidRPr="006E41FE">
              <w:rPr>
                <w:b/>
              </w:rPr>
              <w:t>Forma de constituire a solicitantului</w:t>
            </w:r>
          </w:p>
          <w:p w14:paraId="2E2466FC" w14:textId="7981ED23" w:rsidR="006E41FE" w:rsidRDefault="00E01EB7" w:rsidP="006E41FE">
            <w:pPr>
              <w:pStyle w:val="Header"/>
              <w:numPr>
                <w:ilvl w:val="0"/>
                <w:numId w:val="4"/>
              </w:numPr>
              <w:tabs>
                <w:tab w:val="center" w:pos="318"/>
              </w:tabs>
              <w:jc w:val="both"/>
            </w:pPr>
            <w:r w:rsidRPr="00E01EB7">
              <w:tab/>
              <w:t>Solicitantul se încadrează în categoria solicitanților</w:t>
            </w:r>
            <w:r w:rsidR="006E41FE">
              <w:t xml:space="preserve"> eligibili, iar </w:t>
            </w:r>
            <w:r w:rsidR="00884C39">
              <w:t>forma</w:t>
            </w:r>
            <w:r w:rsidRPr="00E01EB7">
              <w:t xml:space="preserve"> </w:t>
            </w:r>
            <w:r w:rsidR="006E41FE">
              <w:t xml:space="preserve">lor </w:t>
            </w:r>
            <w:r w:rsidRPr="00E01EB7">
              <w:t xml:space="preserve">de constituire </w:t>
            </w:r>
            <w:r w:rsidR="006E41FE">
              <w:t>respectă prevederile di</w:t>
            </w:r>
            <w:r w:rsidRPr="00E01EB7">
              <w:t>n ghidul specific? (s</w:t>
            </w:r>
            <w:r w:rsidR="006E41FE">
              <w:t xml:space="preserve">ecțiunea 2.6 și </w:t>
            </w:r>
            <w:r w:rsidR="00692F99">
              <w:t>3</w:t>
            </w:r>
            <w:r w:rsidR="006E41FE">
              <w:t>.1, punctul 1)?</w:t>
            </w:r>
          </w:p>
          <w:p w14:paraId="507654CC" w14:textId="2F92DBC2" w:rsidR="00E01EB7" w:rsidRPr="006E41FE" w:rsidRDefault="00E01EB7" w:rsidP="00962FA5">
            <w:pPr>
              <w:pStyle w:val="Header"/>
              <w:tabs>
                <w:tab w:val="center" w:pos="318"/>
              </w:tabs>
              <w:ind w:left="142"/>
              <w:jc w:val="both"/>
            </w:pPr>
          </w:p>
        </w:tc>
        <w:tc>
          <w:tcPr>
            <w:tcW w:w="233" w:type="pct"/>
            <w:gridSpan w:val="2"/>
          </w:tcPr>
          <w:p w14:paraId="36BA0A31" w14:textId="77777777" w:rsidR="00E01EB7" w:rsidRPr="00A937BE" w:rsidRDefault="00E01EB7" w:rsidP="00A71C84">
            <w:pPr>
              <w:jc w:val="center"/>
              <w:rPr>
                <w:lang w:val="it-IT"/>
              </w:rPr>
            </w:pPr>
          </w:p>
        </w:tc>
        <w:tc>
          <w:tcPr>
            <w:tcW w:w="194" w:type="pct"/>
          </w:tcPr>
          <w:p w14:paraId="1A25BCF0" w14:textId="77777777" w:rsidR="00E01EB7" w:rsidRPr="00A937BE" w:rsidRDefault="00E01EB7" w:rsidP="00A71C84">
            <w:pPr>
              <w:rPr>
                <w:lang w:val="it-IT"/>
              </w:rPr>
            </w:pPr>
          </w:p>
        </w:tc>
        <w:tc>
          <w:tcPr>
            <w:tcW w:w="194" w:type="pct"/>
          </w:tcPr>
          <w:p w14:paraId="34CE1370" w14:textId="77777777" w:rsidR="00E01EB7" w:rsidRPr="00A937BE" w:rsidRDefault="00E01EB7" w:rsidP="00A71C84">
            <w:pPr>
              <w:rPr>
                <w:lang w:val="it-IT"/>
              </w:rPr>
            </w:pPr>
          </w:p>
        </w:tc>
        <w:tc>
          <w:tcPr>
            <w:tcW w:w="290" w:type="pct"/>
          </w:tcPr>
          <w:p w14:paraId="60CC77C4" w14:textId="77777777" w:rsidR="00E01EB7" w:rsidRPr="00A937BE" w:rsidRDefault="00E01EB7" w:rsidP="00A71C84">
            <w:pPr>
              <w:rPr>
                <w:lang w:val="it-IT"/>
              </w:rPr>
            </w:pPr>
          </w:p>
        </w:tc>
        <w:tc>
          <w:tcPr>
            <w:tcW w:w="194" w:type="pct"/>
            <w:gridSpan w:val="2"/>
          </w:tcPr>
          <w:p w14:paraId="1F1B905E" w14:textId="77777777" w:rsidR="00E01EB7" w:rsidRPr="00A937BE" w:rsidRDefault="00E01EB7" w:rsidP="00A71C84">
            <w:pPr>
              <w:rPr>
                <w:lang w:val="it-IT"/>
              </w:rPr>
            </w:pPr>
          </w:p>
        </w:tc>
        <w:tc>
          <w:tcPr>
            <w:tcW w:w="194" w:type="pct"/>
          </w:tcPr>
          <w:p w14:paraId="7F7E2AC7" w14:textId="77777777" w:rsidR="00E01EB7" w:rsidRPr="00A937BE" w:rsidRDefault="00E01EB7" w:rsidP="00A71C84">
            <w:pPr>
              <w:rPr>
                <w:lang w:val="it-IT"/>
              </w:rPr>
            </w:pPr>
          </w:p>
        </w:tc>
        <w:tc>
          <w:tcPr>
            <w:tcW w:w="157" w:type="pct"/>
          </w:tcPr>
          <w:p w14:paraId="263C232F" w14:textId="77777777" w:rsidR="00E01EB7" w:rsidRPr="00A937BE" w:rsidRDefault="00E01EB7" w:rsidP="00A71C84">
            <w:pPr>
              <w:rPr>
                <w:lang w:val="it-IT"/>
              </w:rPr>
            </w:pPr>
          </w:p>
        </w:tc>
        <w:tc>
          <w:tcPr>
            <w:tcW w:w="412" w:type="pct"/>
            <w:gridSpan w:val="2"/>
          </w:tcPr>
          <w:p w14:paraId="6C1E8489" w14:textId="77777777" w:rsidR="00E01EB7" w:rsidRPr="00A937BE" w:rsidRDefault="00E01EB7" w:rsidP="00A71C84">
            <w:pPr>
              <w:rPr>
                <w:lang w:val="it-IT"/>
              </w:rPr>
            </w:pPr>
          </w:p>
        </w:tc>
      </w:tr>
      <w:tr w:rsidR="00EC08EB" w:rsidRPr="00A937BE" w14:paraId="54D592DC" w14:textId="77777777" w:rsidTr="00460A2B">
        <w:trPr>
          <w:trHeight w:val="3371"/>
          <w:tblHeader/>
        </w:trPr>
        <w:tc>
          <w:tcPr>
            <w:tcW w:w="3132" w:type="pct"/>
          </w:tcPr>
          <w:p w14:paraId="61CB2E9B" w14:textId="2060E820" w:rsidR="008F0633" w:rsidRPr="008F0633" w:rsidRDefault="008F0633" w:rsidP="008F0633">
            <w:pPr>
              <w:pStyle w:val="ListParagraph"/>
              <w:spacing w:after="0"/>
              <w:ind w:left="928"/>
              <w:rPr>
                <w:rFonts w:ascii="Trebuchet MS" w:hAnsi="Trebuchet MS"/>
                <w:b/>
                <w:sz w:val="20"/>
              </w:rPr>
            </w:pPr>
          </w:p>
          <w:p w14:paraId="079C91B2" w14:textId="5B7BA0B2" w:rsidR="009B6D2C" w:rsidRPr="00692F99" w:rsidRDefault="00ED23E2" w:rsidP="008B1543">
            <w:pPr>
              <w:pStyle w:val="ListParagraph"/>
              <w:numPr>
                <w:ilvl w:val="0"/>
                <w:numId w:val="3"/>
              </w:numPr>
              <w:spacing w:after="0"/>
              <w:rPr>
                <w:rFonts w:ascii="Trebuchet MS" w:hAnsi="Trebuchet MS"/>
                <w:b/>
                <w:sz w:val="20"/>
              </w:rPr>
            </w:pPr>
            <w:r w:rsidRPr="00692F99">
              <w:rPr>
                <w:rFonts w:ascii="Arial" w:hAnsi="Arial" w:cs="Arial"/>
                <w:b/>
                <w:sz w:val="20"/>
              </w:rPr>
              <w:t>Î</w:t>
            </w:r>
            <w:r w:rsidR="009B6D2C" w:rsidRPr="00692F99">
              <w:rPr>
                <w:rFonts w:ascii="Trebuchet MS" w:hAnsi="Trebuchet MS"/>
                <w:b/>
                <w:sz w:val="20"/>
              </w:rPr>
              <w:t>nca</w:t>
            </w:r>
            <w:r w:rsidRPr="00692F99">
              <w:rPr>
                <w:rFonts w:ascii="Trebuchet MS" w:hAnsi="Trebuchet MS"/>
                <w:b/>
                <w:sz w:val="20"/>
              </w:rPr>
              <w:t>darea în O</w:t>
            </w:r>
            <w:r w:rsidR="008137ED" w:rsidRPr="00692F99">
              <w:rPr>
                <w:rFonts w:ascii="Trebuchet MS" w:hAnsi="Trebuchet MS"/>
                <w:b/>
                <w:sz w:val="20"/>
              </w:rPr>
              <w:t>biectivul specific 4.</w:t>
            </w:r>
            <w:r w:rsidR="00692F99">
              <w:rPr>
                <w:rFonts w:ascii="Trebuchet MS" w:hAnsi="Trebuchet MS"/>
                <w:b/>
                <w:sz w:val="20"/>
              </w:rPr>
              <w:t>2</w:t>
            </w:r>
            <w:r w:rsidR="008B1543" w:rsidRPr="00692F99">
              <w:t xml:space="preserve"> </w:t>
            </w:r>
            <w:r w:rsidR="008B1543" w:rsidRPr="00692F99">
              <w:rPr>
                <w:rFonts w:ascii="Trebuchet MS" w:hAnsi="Trebuchet MS"/>
                <w:b/>
                <w:sz w:val="20"/>
              </w:rPr>
              <w:t>al POR 2014-2020</w:t>
            </w:r>
          </w:p>
          <w:p w14:paraId="1C016812" w14:textId="77777777" w:rsidR="009B6D2C" w:rsidRPr="00692F99" w:rsidRDefault="009B6D2C" w:rsidP="009B6D2C">
            <w:pPr>
              <w:pStyle w:val="ListParagraph"/>
              <w:spacing w:after="0"/>
              <w:ind w:left="928"/>
              <w:rPr>
                <w:rFonts w:ascii="Trebuchet MS" w:hAnsi="Trebuchet MS"/>
                <w:b/>
                <w:sz w:val="20"/>
              </w:rPr>
            </w:pPr>
          </w:p>
          <w:p w14:paraId="40D21F82" w14:textId="7D137D1C" w:rsidR="009B6D2C" w:rsidRPr="00692F99" w:rsidRDefault="009B6D2C" w:rsidP="00BD1F92">
            <w:pPr>
              <w:pStyle w:val="ListParagraph"/>
              <w:numPr>
                <w:ilvl w:val="0"/>
                <w:numId w:val="4"/>
              </w:numPr>
              <w:spacing w:after="0"/>
              <w:rPr>
                <w:rFonts w:ascii="Trebuchet MS" w:hAnsi="Trebuchet MS"/>
                <w:sz w:val="20"/>
              </w:rPr>
            </w:pPr>
            <w:r w:rsidRPr="00692F99">
              <w:rPr>
                <w:rFonts w:ascii="Trebuchet MS" w:hAnsi="Trebuchet MS"/>
                <w:sz w:val="20"/>
              </w:rPr>
              <w:t>Proiectul şi activităţile sale se încad</w:t>
            </w:r>
            <w:r w:rsidR="00A26A25" w:rsidRPr="00692F99">
              <w:rPr>
                <w:rFonts w:ascii="Trebuchet MS" w:hAnsi="Trebuchet MS"/>
                <w:sz w:val="20"/>
              </w:rPr>
              <w:t>rează în Obiectivul Specific 4.</w:t>
            </w:r>
            <w:r w:rsidR="00692F99">
              <w:rPr>
                <w:rFonts w:ascii="Trebuchet MS" w:hAnsi="Trebuchet MS"/>
                <w:sz w:val="20"/>
              </w:rPr>
              <w:t>2</w:t>
            </w:r>
            <w:r w:rsidRPr="00692F99">
              <w:rPr>
                <w:rFonts w:ascii="Trebuchet MS" w:hAnsi="Trebuchet MS"/>
                <w:sz w:val="20"/>
              </w:rPr>
              <w:t xml:space="preserve"> al Priorității de investiții 4e din POR 2014-2020 şi în acţiunile specifice</w:t>
            </w:r>
            <w:r w:rsidR="00E6683B">
              <w:rPr>
                <w:rFonts w:ascii="Trebuchet MS" w:hAnsi="Trebuchet MS"/>
                <w:sz w:val="20"/>
              </w:rPr>
              <w:t xml:space="preserve"> sprijinite (conform secțiunii 3</w:t>
            </w:r>
            <w:r w:rsidRPr="00692F99">
              <w:rPr>
                <w:rFonts w:ascii="Trebuchet MS" w:hAnsi="Trebuchet MS"/>
                <w:sz w:val="20"/>
              </w:rPr>
              <w:t>.</w:t>
            </w:r>
            <w:r w:rsidR="00E6683B">
              <w:rPr>
                <w:rFonts w:ascii="Trebuchet MS" w:hAnsi="Trebuchet MS"/>
                <w:sz w:val="20"/>
              </w:rPr>
              <w:t>2</w:t>
            </w:r>
            <w:r w:rsidRPr="00692F99">
              <w:rPr>
                <w:rFonts w:ascii="Trebuchet MS" w:hAnsi="Trebuchet MS"/>
                <w:sz w:val="20"/>
              </w:rPr>
              <w:t>.1 din Ghidul specific</w:t>
            </w:r>
            <w:r w:rsidR="00B3081D" w:rsidRPr="00692F99">
              <w:rPr>
                <w:rFonts w:ascii="Trebuchet MS" w:hAnsi="Trebuchet MS"/>
                <w:sz w:val="20"/>
              </w:rPr>
              <w:t>)</w:t>
            </w:r>
            <w:r w:rsidR="00861EB7" w:rsidRPr="00692F99">
              <w:rPr>
                <w:rFonts w:ascii="Trebuchet MS" w:hAnsi="Trebuchet MS"/>
                <w:sz w:val="20"/>
              </w:rPr>
              <w:t>, exceptând</w:t>
            </w:r>
            <w:r w:rsidR="00B3081D" w:rsidRPr="00692F99">
              <w:rPr>
                <w:rFonts w:ascii="Trebuchet MS" w:hAnsi="Trebuchet MS"/>
                <w:sz w:val="20"/>
              </w:rPr>
              <w:t xml:space="preserve"> activitățile declarate de solicitant ca fiind neeligibile, dar necesare atingerii obiectivului proiectului</w:t>
            </w:r>
            <w:r w:rsidRPr="00692F99">
              <w:rPr>
                <w:rFonts w:ascii="Trebuchet MS" w:hAnsi="Trebuchet MS"/>
                <w:sz w:val="20"/>
              </w:rPr>
              <w:t>?</w:t>
            </w:r>
          </w:p>
          <w:p w14:paraId="6DF1343B" w14:textId="542D3FAB"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Prin proiect sunt prevăzute activități eligibile de amenajare  spații verzi publice cu acces nelimitat de tipul parcuri/ grădini/ scuaruri? </w:t>
            </w:r>
            <w:r>
              <w:rPr>
                <w:rFonts w:ascii="Trebuchet MS" w:hAnsi="Trebuchet MS"/>
                <w:sz w:val="20"/>
              </w:rPr>
              <w:t>(a se v</w:t>
            </w:r>
            <w:r w:rsidR="00813689">
              <w:rPr>
                <w:rFonts w:ascii="Trebuchet MS" w:hAnsi="Trebuchet MS"/>
                <w:sz w:val="20"/>
              </w:rPr>
              <w:t>edea secţiunea 3</w:t>
            </w:r>
            <w:r>
              <w:rPr>
                <w:rFonts w:ascii="Trebuchet MS" w:hAnsi="Trebuchet MS"/>
                <w:sz w:val="20"/>
              </w:rPr>
              <w:t>.</w:t>
            </w:r>
            <w:r w:rsidR="00813689">
              <w:rPr>
                <w:rFonts w:ascii="Trebuchet MS" w:hAnsi="Trebuchet MS"/>
                <w:sz w:val="20"/>
              </w:rPr>
              <w:t>2</w:t>
            </w:r>
            <w:r>
              <w:rPr>
                <w:rFonts w:ascii="Trebuchet MS" w:hAnsi="Trebuchet MS"/>
                <w:sz w:val="20"/>
              </w:rPr>
              <w:t xml:space="preserve"> din ghid)</w:t>
            </w:r>
          </w:p>
          <w:p w14:paraId="5D1A898D" w14:textId="77777777"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Activitățile detalitate în cadrul documentației tehnico-economice vizează obiectivul de finanțare al apelului de proiecte şi repectă prevederile legale în domeniu?</w:t>
            </w:r>
            <w:r>
              <w:t xml:space="preserve"> </w:t>
            </w:r>
          </w:p>
          <w:p w14:paraId="3B3E9286" w14:textId="7A5E1B59"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Activităţile</w:t>
            </w:r>
            <w:r>
              <w:rPr>
                <w:rFonts w:ascii="Trebuchet MS" w:hAnsi="Trebuchet MS"/>
                <w:sz w:val="20"/>
              </w:rPr>
              <w:t xml:space="preserve"> eligibile</w:t>
            </w:r>
            <w:r w:rsidRPr="00636DF1">
              <w:rPr>
                <w:rFonts w:ascii="Trebuchet MS" w:hAnsi="Trebuchet MS"/>
                <w:sz w:val="20"/>
              </w:rPr>
              <w:t xml:space="preserve"> propuse a fi finanţate prin proiect nu se realizează în vederea desfăşurării de activităţi economice, respectiv  în scopul obţinerii de venituri? </w:t>
            </w:r>
          </w:p>
          <w:p w14:paraId="6A87E509" w14:textId="074C2B28"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Activităţile </w:t>
            </w:r>
            <w:r>
              <w:rPr>
                <w:rFonts w:ascii="Trebuchet MS" w:hAnsi="Trebuchet MS"/>
                <w:sz w:val="20"/>
              </w:rPr>
              <w:t xml:space="preserve">eligibile </w:t>
            </w:r>
            <w:r w:rsidRPr="00636DF1">
              <w:rPr>
                <w:rFonts w:ascii="Trebuchet MS" w:hAnsi="Trebuchet MS"/>
                <w:sz w:val="20"/>
              </w:rPr>
              <w:t>propuse nu sunt susceptibile de fi considerate ajutor de stat?</w:t>
            </w:r>
          </w:p>
          <w:p w14:paraId="1894CD4A" w14:textId="3199F523" w:rsidR="00205554" w:rsidRPr="00636DF1" w:rsidRDefault="00205554" w:rsidP="00636DF1">
            <w:pPr>
              <w:spacing w:after="0"/>
              <w:ind w:left="284"/>
            </w:pPr>
          </w:p>
        </w:tc>
        <w:tc>
          <w:tcPr>
            <w:tcW w:w="233" w:type="pct"/>
            <w:gridSpan w:val="2"/>
          </w:tcPr>
          <w:p w14:paraId="1F944156" w14:textId="77777777" w:rsidR="00A71C84" w:rsidRPr="00A937BE" w:rsidRDefault="00A71C84" w:rsidP="00A71C84">
            <w:pPr>
              <w:jc w:val="center"/>
              <w:rPr>
                <w:lang w:val="it-IT"/>
              </w:rPr>
            </w:pPr>
          </w:p>
        </w:tc>
        <w:tc>
          <w:tcPr>
            <w:tcW w:w="194" w:type="pct"/>
          </w:tcPr>
          <w:p w14:paraId="159B5597" w14:textId="77777777" w:rsidR="00A71C84" w:rsidRPr="00A937BE" w:rsidRDefault="00A71C84" w:rsidP="00A71C84">
            <w:pPr>
              <w:rPr>
                <w:lang w:val="it-IT"/>
              </w:rPr>
            </w:pPr>
          </w:p>
        </w:tc>
        <w:tc>
          <w:tcPr>
            <w:tcW w:w="194" w:type="pct"/>
          </w:tcPr>
          <w:p w14:paraId="032F3110" w14:textId="77777777" w:rsidR="00A71C84" w:rsidRPr="00A937BE" w:rsidRDefault="00A71C84" w:rsidP="00A71C84">
            <w:pPr>
              <w:rPr>
                <w:lang w:val="it-IT"/>
              </w:rPr>
            </w:pPr>
          </w:p>
        </w:tc>
        <w:tc>
          <w:tcPr>
            <w:tcW w:w="290" w:type="pct"/>
          </w:tcPr>
          <w:p w14:paraId="4479F6EC" w14:textId="77777777" w:rsidR="00A71C84" w:rsidRPr="00A937BE" w:rsidRDefault="00A71C84" w:rsidP="00A71C84">
            <w:pPr>
              <w:rPr>
                <w:lang w:val="it-IT"/>
              </w:rPr>
            </w:pPr>
          </w:p>
        </w:tc>
        <w:tc>
          <w:tcPr>
            <w:tcW w:w="194" w:type="pct"/>
            <w:gridSpan w:val="2"/>
          </w:tcPr>
          <w:p w14:paraId="160299D9" w14:textId="77777777" w:rsidR="00A71C84" w:rsidRPr="00A937BE" w:rsidRDefault="00A71C84" w:rsidP="00A71C84">
            <w:pPr>
              <w:rPr>
                <w:lang w:val="it-IT"/>
              </w:rPr>
            </w:pPr>
          </w:p>
        </w:tc>
        <w:tc>
          <w:tcPr>
            <w:tcW w:w="194" w:type="pct"/>
          </w:tcPr>
          <w:p w14:paraId="7CD4E9B4" w14:textId="77777777" w:rsidR="00A71C84" w:rsidRPr="00A937BE" w:rsidRDefault="00A71C84" w:rsidP="00A71C84">
            <w:pPr>
              <w:rPr>
                <w:lang w:val="it-IT"/>
              </w:rPr>
            </w:pPr>
          </w:p>
        </w:tc>
        <w:tc>
          <w:tcPr>
            <w:tcW w:w="157" w:type="pct"/>
          </w:tcPr>
          <w:p w14:paraId="0F16905C" w14:textId="77777777" w:rsidR="00A71C84" w:rsidRPr="00A937BE" w:rsidRDefault="00A71C84" w:rsidP="00A71C84">
            <w:pPr>
              <w:rPr>
                <w:lang w:val="it-IT"/>
              </w:rPr>
            </w:pPr>
          </w:p>
        </w:tc>
        <w:tc>
          <w:tcPr>
            <w:tcW w:w="412" w:type="pct"/>
            <w:gridSpan w:val="2"/>
          </w:tcPr>
          <w:p w14:paraId="6FACD789" w14:textId="77777777" w:rsidR="00A71C84" w:rsidRPr="00A937BE" w:rsidRDefault="00A71C84" w:rsidP="00A71C84">
            <w:pPr>
              <w:rPr>
                <w:lang w:val="it-IT"/>
              </w:rPr>
            </w:pPr>
          </w:p>
        </w:tc>
      </w:tr>
      <w:tr w:rsidR="00C8319A" w:rsidRPr="00A937BE" w14:paraId="1481CC15" w14:textId="77777777" w:rsidTr="00B31034">
        <w:trPr>
          <w:trHeight w:val="2586"/>
          <w:tblHeader/>
        </w:trPr>
        <w:tc>
          <w:tcPr>
            <w:tcW w:w="3132" w:type="pct"/>
          </w:tcPr>
          <w:p w14:paraId="59C3D6BE" w14:textId="77777777" w:rsidR="00C8319A" w:rsidRPr="00325D3D" w:rsidRDefault="00C8319A" w:rsidP="00C8319A">
            <w:pPr>
              <w:numPr>
                <w:ilvl w:val="0"/>
                <w:numId w:val="3"/>
              </w:numPr>
              <w:spacing w:after="0"/>
              <w:jc w:val="both"/>
              <w:rPr>
                <w:b/>
              </w:rPr>
            </w:pPr>
            <w:r w:rsidRPr="00325D3D">
              <w:rPr>
                <w:b/>
              </w:rPr>
              <w:t xml:space="preserve">Locul de implementare a proiectului </w:t>
            </w:r>
          </w:p>
          <w:p w14:paraId="49121FA0" w14:textId="37145045" w:rsidR="00C8319A" w:rsidRPr="00325D3D" w:rsidRDefault="00C8319A" w:rsidP="00184606">
            <w:pPr>
              <w:pStyle w:val="Header"/>
              <w:numPr>
                <w:ilvl w:val="0"/>
                <w:numId w:val="4"/>
              </w:numPr>
              <w:tabs>
                <w:tab w:val="clear" w:pos="4320"/>
                <w:tab w:val="center" w:pos="639"/>
              </w:tabs>
              <w:jc w:val="both"/>
              <w:rPr>
                <w:szCs w:val="20"/>
              </w:rPr>
            </w:pPr>
            <w:r w:rsidRPr="00325D3D">
              <w:rPr>
                <w:szCs w:val="20"/>
              </w:rPr>
              <w:t>Locul de implementare a proiect</w:t>
            </w:r>
            <w:r w:rsidR="00A26A25" w:rsidRPr="00325D3D">
              <w:rPr>
                <w:szCs w:val="20"/>
              </w:rPr>
              <w:t>ului este situat în municipiile reşedinţă de judeţ</w:t>
            </w:r>
            <w:r w:rsidR="0061014D">
              <w:rPr>
                <w:szCs w:val="20"/>
              </w:rPr>
              <w:t xml:space="preserve"> </w:t>
            </w:r>
            <w:r w:rsidR="00184606" w:rsidRPr="00325D3D">
              <w:rPr>
                <w:szCs w:val="20"/>
              </w:rPr>
              <w:t>din regiunea de dezvoltare în care a fost depusă cererea de finanț</w:t>
            </w:r>
            <w:r w:rsidRPr="00325D3D">
              <w:rPr>
                <w:szCs w:val="20"/>
              </w:rPr>
              <w:t>are</w:t>
            </w:r>
            <w:r w:rsidR="00EB62BE">
              <w:rPr>
                <w:szCs w:val="20"/>
              </w:rPr>
              <w:t>, conform secţiunii 2.6 din ghid</w:t>
            </w:r>
            <w:r w:rsidR="00B16287">
              <w:rPr>
                <w:szCs w:val="20"/>
              </w:rPr>
              <w:t>ul specific</w:t>
            </w:r>
            <w:r w:rsidRPr="00325D3D">
              <w:rPr>
                <w:szCs w:val="20"/>
              </w:rPr>
              <w:t>?</w:t>
            </w:r>
          </w:p>
          <w:p w14:paraId="2371CA19" w14:textId="77777777" w:rsidR="0044629A" w:rsidRDefault="0061014D" w:rsidP="0061014D">
            <w:pPr>
              <w:pStyle w:val="ListParagraph"/>
              <w:numPr>
                <w:ilvl w:val="0"/>
                <w:numId w:val="4"/>
              </w:numPr>
              <w:rPr>
                <w:rFonts w:ascii="Trebuchet MS" w:hAnsi="Trebuchet MS" w:cs="Arial"/>
                <w:sz w:val="20"/>
                <w:lang w:eastAsia="en-US"/>
              </w:rPr>
            </w:pPr>
            <w:r w:rsidRPr="0061014D">
              <w:rPr>
                <w:rFonts w:ascii="Trebuchet MS" w:hAnsi="Trebuchet MS" w:cs="Arial"/>
                <w:sz w:val="20"/>
                <w:lang w:eastAsia="en-US"/>
              </w:rPr>
              <w:t>Infrastructura şi terenul care fac obiectul proiectului sunt cuprinse în intravilanul unităților administrativ-teritoriale eligibile (conform Legii nr. 50/1991 autorizarea executării lucrărilor de construcţii, cu modificările ulterioare)?</w:t>
            </w:r>
          </w:p>
          <w:p w14:paraId="5A41F89A" w14:textId="60261385" w:rsidR="00971829" w:rsidRPr="0044629A" w:rsidRDefault="00971829" w:rsidP="00B31034">
            <w:pPr>
              <w:pStyle w:val="ListParagraph"/>
              <w:numPr>
                <w:ilvl w:val="0"/>
                <w:numId w:val="4"/>
              </w:numPr>
              <w:rPr>
                <w:rFonts w:ascii="Trebuchet MS" w:hAnsi="Trebuchet MS" w:cs="Arial"/>
                <w:sz w:val="20"/>
                <w:lang w:eastAsia="en-US"/>
              </w:rPr>
            </w:pPr>
            <w:r w:rsidRPr="00971829">
              <w:rPr>
                <w:rFonts w:ascii="Trebuchet MS" w:hAnsi="Trebuchet MS" w:cs="Arial"/>
                <w:sz w:val="20"/>
                <w:lang w:eastAsia="en-US"/>
              </w:rPr>
              <w:t xml:space="preserve">Imobilul obiect al investiției </w:t>
            </w:r>
            <w:r>
              <w:rPr>
                <w:rFonts w:ascii="Trebuchet MS" w:hAnsi="Trebuchet MS" w:cs="Arial"/>
                <w:sz w:val="20"/>
                <w:lang w:eastAsia="en-US"/>
              </w:rPr>
              <w:t>este abandonat și/sa</w:t>
            </w:r>
            <w:r w:rsidR="00B31034">
              <w:rPr>
                <w:rFonts w:ascii="Trebuchet MS" w:hAnsi="Trebuchet MS" w:cs="Arial"/>
                <w:sz w:val="20"/>
                <w:lang w:eastAsia="en-US"/>
              </w:rPr>
              <w:t>u  degradat (indeplineste condiţ</w:t>
            </w:r>
            <w:r>
              <w:rPr>
                <w:rFonts w:ascii="Trebuchet MS" w:hAnsi="Trebuchet MS" w:cs="Arial"/>
                <w:sz w:val="20"/>
                <w:lang w:eastAsia="en-US"/>
              </w:rPr>
              <w:t>iile prev</w:t>
            </w:r>
            <w:r w:rsidR="00B31034">
              <w:rPr>
                <w:rFonts w:ascii="Trebuchet MS" w:hAnsi="Trebuchet MS" w:cs="Arial"/>
                <w:sz w:val="20"/>
                <w:lang w:eastAsia="en-US"/>
              </w:rPr>
              <w:t>ăz</w:t>
            </w:r>
            <w:r>
              <w:rPr>
                <w:rFonts w:ascii="Trebuchet MS" w:hAnsi="Trebuchet MS" w:cs="Arial"/>
                <w:sz w:val="20"/>
                <w:lang w:eastAsia="en-US"/>
              </w:rPr>
              <w:t>ute in Ghid la sectiunea 3.1 punctul 4)?</w:t>
            </w:r>
          </w:p>
        </w:tc>
        <w:tc>
          <w:tcPr>
            <w:tcW w:w="233" w:type="pct"/>
            <w:gridSpan w:val="2"/>
          </w:tcPr>
          <w:p w14:paraId="2FEB18F8" w14:textId="77777777" w:rsidR="00C8319A" w:rsidRPr="00A937BE" w:rsidRDefault="00C8319A" w:rsidP="00A71C84">
            <w:pPr>
              <w:jc w:val="center"/>
              <w:rPr>
                <w:lang w:val="it-IT"/>
              </w:rPr>
            </w:pPr>
          </w:p>
        </w:tc>
        <w:tc>
          <w:tcPr>
            <w:tcW w:w="194" w:type="pct"/>
          </w:tcPr>
          <w:p w14:paraId="6929A095" w14:textId="77777777" w:rsidR="00C8319A" w:rsidRPr="00A937BE" w:rsidRDefault="00C8319A" w:rsidP="00A71C84">
            <w:pPr>
              <w:rPr>
                <w:lang w:val="it-IT"/>
              </w:rPr>
            </w:pPr>
          </w:p>
        </w:tc>
        <w:tc>
          <w:tcPr>
            <w:tcW w:w="194" w:type="pct"/>
          </w:tcPr>
          <w:p w14:paraId="7D0260B2" w14:textId="77777777" w:rsidR="00C8319A" w:rsidRPr="00A937BE" w:rsidRDefault="00C8319A" w:rsidP="00A71C84">
            <w:pPr>
              <w:rPr>
                <w:lang w:val="it-IT"/>
              </w:rPr>
            </w:pPr>
          </w:p>
        </w:tc>
        <w:tc>
          <w:tcPr>
            <w:tcW w:w="290" w:type="pct"/>
          </w:tcPr>
          <w:p w14:paraId="5F44946F" w14:textId="77777777" w:rsidR="00C8319A" w:rsidRPr="00A937BE" w:rsidRDefault="00C8319A" w:rsidP="00A71C84">
            <w:pPr>
              <w:rPr>
                <w:lang w:val="it-IT"/>
              </w:rPr>
            </w:pPr>
          </w:p>
        </w:tc>
        <w:tc>
          <w:tcPr>
            <w:tcW w:w="194" w:type="pct"/>
            <w:gridSpan w:val="2"/>
          </w:tcPr>
          <w:p w14:paraId="64FF4542" w14:textId="77777777" w:rsidR="00C8319A" w:rsidRPr="00A937BE" w:rsidRDefault="00C8319A" w:rsidP="00A71C84">
            <w:pPr>
              <w:rPr>
                <w:lang w:val="it-IT"/>
              </w:rPr>
            </w:pPr>
          </w:p>
        </w:tc>
        <w:tc>
          <w:tcPr>
            <w:tcW w:w="194" w:type="pct"/>
          </w:tcPr>
          <w:p w14:paraId="3010D423" w14:textId="77777777" w:rsidR="00C8319A" w:rsidRPr="00A937BE" w:rsidRDefault="00C8319A" w:rsidP="00A71C84">
            <w:pPr>
              <w:rPr>
                <w:lang w:val="it-IT"/>
              </w:rPr>
            </w:pPr>
          </w:p>
        </w:tc>
        <w:tc>
          <w:tcPr>
            <w:tcW w:w="157" w:type="pct"/>
          </w:tcPr>
          <w:p w14:paraId="10A7106B" w14:textId="77777777" w:rsidR="00C8319A" w:rsidRPr="00A937BE" w:rsidRDefault="00C8319A" w:rsidP="00A71C84">
            <w:pPr>
              <w:rPr>
                <w:lang w:val="it-IT"/>
              </w:rPr>
            </w:pPr>
          </w:p>
        </w:tc>
        <w:tc>
          <w:tcPr>
            <w:tcW w:w="412" w:type="pct"/>
            <w:gridSpan w:val="2"/>
          </w:tcPr>
          <w:p w14:paraId="742D9A35" w14:textId="77777777" w:rsidR="00C8319A" w:rsidRPr="00A937BE" w:rsidRDefault="00C8319A" w:rsidP="00A71C84">
            <w:pPr>
              <w:rPr>
                <w:lang w:val="it-IT"/>
              </w:rPr>
            </w:pPr>
          </w:p>
        </w:tc>
      </w:tr>
      <w:tr w:rsidR="009B6D2C" w:rsidRPr="00A937BE" w14:paraId="0A17BBA7" w14:textId="77777777" w:rsidTr="006E41FE">
        <w:trPr>
          <w:trHeight w:val="360"/>
          <w:tblHeader/>
        </w:trPr>
        <w:tc>
          <w:tcPr>
            <w:tcW w:w="3132" w:type="pct"/>
          </w:tcPr>
          <w:p w14:paraId="1D07A670" w14:textId="177A0AFF" w:rsidR="009B6D2C" w:rsidRPr="00A937BE" w:rsidRDefault="009B6D2C" w:rsidP="00A353D5">
            <w:pPr>
              <w:pStyle w:val="Header"/>
              <w:numPr>
                <w:ilvl w:val="0"/>
                <w:numId w:val="3"/>
              </w:numPr>
              <w:tabs>
                <w:tab w:val="center" w:pos="318"/>
              </w:tabs>
              <w:jc w:val="both"/>
              <w:rPr>
                <w:rFonts w:cs="Arial"/>
                <w:b/>
              </w:rPr>
            </w:pPr>
            <w:r w:rsidRPr="00A937BE">
              <w:rPr>
                <w:rFonts w:cs="Arial"/>
                <w:b/>
              </w:rPr>
              <w:t>Perioada de implementare a activităţilor proiectului</w:t>
            </w:r>
          </w:p>
          <w:p w14:paraId="406C4964" w14:textId="49DD7991" w:rsidR="00B218B9" w:rsidRPr="00B218B9" w:rsidRDefault="009B6D2C" w:rsidP="00460A2B">
            <w:pPr>
              <w:pStyle w:val="Header"/>
              <w:numPr>
                <w:ilvl w:val="0"/>
                <w:numId w:val="4"/>
              </w:numPr>
              <w:tabs>
                <w:tab w:val="center" w:pos="318"/>
              </w:tabs>
              <w:jc w:val="both"/>
              <w:rPr>
                <w:rFonts w:cs="Arial"/>
              </w:rPr>
            </w:pPr>
            <w:r w:rsidRPr="00A937BE">
              <w:rPr>
                <w:rFonts w:cs="Arial"/>
              </w:rPr>
              <w:t>Perioada de implementare a activităților proiectului nu depășește 31 decembrie 2023?</w:t>
            </w:r>
            <w:r w:rsidR="00B218B9">
              <w:rPr>
                <w:rFonts w:cs="Arial"/>
              </w:rPr>
              <w:t xml:space="preserve">   (</w:t>
            </w:r>
            <w:r w:rsidR="00B218B9" w:rsidRPr="00B218B9">
              <w:rPr>
                <w:rFonts w:cs="Arial"/>
              </w:rPr>
              <w:t>NOTA: acest aspect se va verifica si in etapa de evaluare tehnica si financiara.</w:t>
            </w:r>
            <w:r w:rsidR="00B218B9">
              <w:rPr>
                <w:rFonts w:cs="Arial"/>
              </w:rPr>
              <w:t>)</w:t>
            </w:r>
          </w:p>
        </w:tc>
        <w:tc>
          <w:tcPr>
            <w:tcW w:w="233" w:type="pct"/>
            <w:gridSpan w:val="2"/>
          </w:tcPr>
          <w:p w14:paraId="1548698E" w14:textId="77777777" w:rsidR="009B6D2C" w:rsidRPr="00A937BE" w:rsidRDefault="009B6D2C" w:rsidP="00A71C84">
            <w:pPr>
              <w:jc w:val="center"/>
              <w:rPr>
                <w:lang w:val="it-IT"/>
              </w:rPr>
            </w:pPr>
          </w:p>
        </w:tc>
        <w:tc>
          <w:tcPr>
            <w:tcW w:w="194" w:type="pct"/>
          </w:tcPr>
          <w:p w14:paraId="16063977" w14:textId="77777777" w:rsidR="009B6D2C" w:rsidRPr="00A937BE" w:rsidRDefault="009B6D2C" w:rsidP="00A71C84">
            <w:pPr>
              <w:rPr>
                <w:lang w:val="it-IT"/>
              </w:rPr>
            </w:pPr>
          </w:p>
        </w:tc>
        <w:tc>
          <w:tcPr>
            <w:tcW w:w="194" w:type="pct"/>
          </w:tcPr>
          <w:p w14:paraId="07D74BA6" w14:textId="77777777" w:rsidR="009B6D2C" w:rsidRPr="00A937BE" w:rsidRDefault="009B6D2C" w:rsidP="00A71C84">
            <w:pPr>
              <w:rPr>
                <w:lang w:val="it-IT"/>
              </w:rPr>
            </w:pPr>
          </w:p>
        </w:tc>
        <w:tc>
          <w:tcPr>
            <w:tcW w:w="290" w:type="pct"/>
          </w:tcPr>
          <w:p w14:paraId="697DC25E" w14:textId="77777777" w:rsidR="009B6D2C" w:rsidRPr="00A937BE" w:rsidRDefault="009B6D2C" w:rsidP="00A71C84">
            <w:pPr>
              <w:rPr>
                <w:lang w:val="it-IT"/>
              </w:rPr>
            </w:pPr>
          </w:p>
        </w:tc>
        <w:tc>
          <w:tcPr>
            <w:tcW w:w="194" w:type="pct"/>
            <w:gridSpan w:val="2"/>
          </w:tcPr>
          <w:p w14:paraId="189690A7" w14:textId="77777777" w:rsidR="009B6D2C" w:rsidRPr="00A937BE" w:rsidRDefault="009B6D2C" w:rsidP="00A71C84">
            <w:pPr>
              <w:rPr>
                <w:lang w:val="it-IT"/>
              </w:rPr>
            </w:pPr>
          </w:p>
        </w:tc>
        <w:tc>
          <w:tcPr>
            <w:tcW w:w="194" w:type="pct"/>
          </w:tcPr>
          <w:p w14:paraId="63381DD9" w14:textId="77777777" w:rsidR="009B6D2C" w:rsidRPr="00A937BE" w:rsidRDefault="009B6D2C" w:rsidP="00A71C84">
            <w:pPr>
              <w:rPr>
                <w:lang w:val="it-IT"/>
              </w:rPr>
            </w:pPr>
          </w:p>
        </w:tc>
        <w:tc>
          <w:tcPr>
            <w:tcW w:w="157" w:type="pct"/>
          </w:tcPr>
          <w:p w14:paraId="7ADDFD19" w14:textId="77777777" w:rsidR="009B6D2C" w:rsidRPr="00A937BE" w:rsidRDefault="009B6D2C" w:rsidP="00A71C84">
            <w:pPr>
              <w:rPr>
                <w:lang w:val="it-IT"/>
              </w:rPr>
            </w:pPr>
          </w:p>
        </w:tc>
        <w:tc>
          <w:tcPr>
            <w:tcW w:w="412" w:type="pct"/>
            <w:gridSpan w:val="2"/>
          </w:tcPr>
          <w:p w14:paraId="31439E2C" w14:textId="77777777" w:rsidR="009B6D2C" w:rsidRPr="00A937BE" w:rsidRDefault="009B6D2C" w:rsidP="00A71C84">
            <w:pPr>
              <w:rPr>
                <w:lang w:val="it-IT"/>
              </w:rPr>
            </w:pPr>
          </w:p>
        </w:tc>
      </w:tr>
      <w:tr w:rsidR="009B6D2C" w:rsidRPr="00A937BE" w14:paraId="34238AF0" w14:textId="77777777" w:rsidTr="006E41FE">
        <w:trPr>
          <w:trHeight w:val="454"/>
          <w:tblHeader/>
        </w:trPr>
        <w:tc>
          <w:tcPr>
            <w:tcW w:w="3132" w:type="pct"/>
          </w:tcPr>
          <w:p w14:paraId="6E0721D2" w14:textId="4982EF54" w:rsidR="00245E53" w:rsidRPr="00A353D5" w:rsidRDefault="00245E53" w:rsidP="008A1007">
            <w:pPr>
              <w:pStyle w:val="ListParagraph"/>
              <w:numPr>
                <w:ilvl w:val="0"/>
                <w:numId w:val="3"/>
              </w:numPr>
              <w:spacing w:after="0"/>
              <w:rPr>
                <w:rFonts w:ascii="Trebuchet MS" w:hAnsi="Trebuchet MS"/>
                <w:b/>
                <w:sz w:val="20"/>
              </w:rPr>
            </w:pPr>
            <w:r w:rsidRPr="00A353D5">
              <w:rPr>
                <w:rFonts w:ascii="Trebuchet MS" w:hAnsi="Trebuchet MS"/>
                <w:b/>
                <w:sz w:val="20"/>
              </w:rPr>
              <w:lastRenderedPageBreak/>
              <w:t>Limitele minime și maxime</w:t>
            </w:r>
            <w:r w:rsidR="008A1007">
              <w:t xml:space="preserve"> </w:t>
            </w:r>
            <w:r w:rsidR="008A1007">
              <w:rPr>
                <w:rFonts w:ascii="Trebuchet MS" w:hAnsi="Trebuchet MS"/>
                <w:b/>
                <w:sz w:val="20"/>
              </w:rPr>
              <w:t>ale valorii totale eligibile a</w:t>
            </w:r>
            <w:r w:rsidRPr="00A353D5">
              <w:rPr>
                <w:rFonts w:ascii="Trebuchet MS" w:hAnsi="Trebuchet MS"/>
                <w:b/>
                <w:sz w:val="20"/>
              </w:rPr>
              <w:t xml:space="preserve"> cererii de finanţare</w:t>
            </w:r>
          </w:p>
          <w:p w14:paraId="47F4212C" w14:textId="7E59598C" w:rsidR="009B6D2C" w:rsidRPr="00A937BE" w:rsidRDefault="001F14EA" w:rsidP="001F14EA">
            <w:pPr>
              <w:pStyle w:val="Header"/>
              <w:numPr>
                <w:ilvl w:val="0"/>
                <w:numId w:val="4"/>
              </w:numPr>
              <w:tabs>
                <w:tab w:val="center" w:pos="318"/>
              </w:tabs>
              <w:jc w:val="both"/>
              <w:rPr>
                <w:szCs w:val="22"/>
                <w:lang w:val="it-IT"/>
              </w:rPr>
            </w:pPr>
            <w:r w:rsidRPr="001F14EA">
              <w:rPr>
                <w:rFonts w:eastAsia="SimSun"/>
                <w:szCs w:val="20"/>
                <w:lang w:eastAsia="ro-RO"/>
              </w:rPr>
              <w:tab/>
              <w:t>Proiectul se încadrează între limitele valorilor minime și maxime definite în cadrul Ghidului solicitantului- Condiții generale de accesare a fondurilor în cadrul POR 2014-2020  și în cadrul Ghidului specific apelului de proiecte?</w:t>
            </w:r>
            <w:r w:rsidR="00984C60" w:rsidRPr="00984C60">
              <w:rPr>
                <w:i/>
                <w:szCs w:val="22"/>
                <w:lang w:val="it-IT"/>
              </w:rPr>
              <w:t xml:space="preserve">Se foloseşte cursul inforeuro </w:t>
            </w:r>
            <w:r>
              <w:rPr>
                <w:i/>
                <w:szCs w:val="22"/>
                <w:lang w:val="it-IT"/>
              </w:rPr>
              <w:t>prevăzut în Ghidul solicitantului aplicabil apelului de proiecte</w:t>
            </w:r>
          </w:p>
        </w:tc>
        <w:tc>
          <w:tcPr>
            <w:tcW w:w="233" w:type="pct"/>
            <w:gridSpan w:val="2"/>
          </w:tcPr>
          <w:p w14:paraId="7BA962FB" w14:textId="77777777" w:rsidR="009B6D2C" w:rsidRPr="00A937BE" w:rsidRDefault="009B6D2C" w:rsidP="00A71C84">
            <w:pPr>
              <w:jc w:val="center"/>
              <w:rPr>
                <w:lang w:val="it-IT"/>
              </w:rPr>
            </w:pPr>
          </w:p>
        </w:tc>
        <w:tc>
          <w:tcPr>
            <w:tcW w:w="194" w:type="pct"/>
          </w:tcPr>
          <w:p w14:paraId="2C473AC2" w14:textId="77777777" w:rsidR="009B6D2C" w:rsidRPr="00A937BE" w:rsidRDefault="009B6D2C" w:rsidP="00A71C84">
            <w:pPr>
              <w:rPr>
                <w:lang w:val="it-IT"/>
              </w:rPr>
            </w:pPr>
          </w:p>
        </w:tc>
        <w:tc>
          <w:tcPr>
            <w:tcW w:w="194" w:type="pct"/>
          </w:tcPr>
          <w:p w14:paraId="43A5FCD1" w14:textId="77777777" w:rsidR="009B6D2C" w:rsidRPr="00A937BE" w:rsidRDefault="009B6D2C" w:rsidP="00A71C84">
            <w:pPr>
              <w:rPr>
                <w:lang w:val="it-IT"/>
              </w:rPr>
            </w:pPr>
          </w:p>
        </w:tc>
        <w:tc>
          <w:tcPr>
            <w:tcW w:w="290" w:type="pct"/>
          </w:tcPr>
          <w:p w14:paraId="51E0BDAF" w14:textId="77777777" w:rsidR="009B6D2C" w:rsidRPr="00A937BE" w:rsidRDefault="009B6D2C" w:rsidP="00A71C84">
            <w:pPr>
              <w:rPr>
                <w:lang w:val="it-IT"/>
              </w:rPr>
            </w:pPr>
          </w:p>
        </w:tc>
        <w:tc>
          <w:tcPr>
            <w:tcW w:w="194" w:type="pct"/>
            <w:gridSpan w:val="2"/>
          </w:tcPr>
          <w:p w14:paraId="35D9C1A9" w14:textId="77777777" w:rsidR="009B6D2C" w:rsidRPr="00A937BE" w:rsidRDefault="009B6D2C" w:rsidP="00A71C84">
            <w:pPr>
              <w:rPr>
                <w:lang w:val="it-IT"/>
              </w:rPr>
            </w:pPr>
          </w:p>
        </w:tc>
        <w:tc>
          <w:tcPr>
            <w:tcW w:w="194" w:type="pct"/>
          </w:tcPr>
          <w:p w14:paraId="7DE73720" w14:textId="77777777" w:rsidR="009B6D2C" w:rsidRPr="00A937BE" w:rsidRDefault="009B6D2C" w:rsidP="00A71C84">
            <w:pPr>
              <w:rPr>
                <w:lang w:val="it-IT"/>
              </w:rPr>
            </w:pPr>
          </w:p>
        </w:tc>
        <w:tc>
          <w:tcPr>
            <w:tcW w:w="157" w:type="pct"/>
          </w:tcPr>
          <w:p w14:paraId="2A3AB273" w14:textId="77777777" w:rsidR="009B6D2C" w:rsidRPr="00A937BE" w:rsidRDefault="009B6D2C" w:rsidP="00A71C84">
            <w:pPr>
              <w:rPr>
                <w:lang w:val="it-IT"/>
              </w:rPr>
            </w:pPr>
          </w:p>
        </w:tc>
        <w:tc>
          <w:tcPr>
            <w:tcW w:w="412" w:type="pct"/>
            <w:gridSpan w:val="2"/>
          </w:tcPr>
          <w:p w14:paraId="28DCA7F1" w14:textId="77777777" w:rsidR="009B6D2C" w:rsidRPr="00A937BE" w:rsidRDefault="009B6D2C" w:rsidP="00A71C84">
            <w:pPr>
              <w:rPr>
                <w:lang w:val="it-IT"/>
              </w:rPr>
            </w:pPr>
          </w:p>
        </w:tc>
      </w:tr>
      <w:tr w:rsidR="00A937BE" w:rsidRPr="00A937BE" w14:paraId="39A48250" w14:textId="77777777" w:rsidTr="00D22FCC">
        <w:trPr>
          <w:trHeight w:val="825"/>
          <w:tblHeader/>
        </w:trPr>
        <w:tc>
          <w:tcPr>
            <w:tcW w:w="3132" w:type="pct"/>
          </w:tcPr>
          <w:p w14:paraId="2F7D0A96" w14:textId="23DF3FF5" w:rsidR="00A937BE" w:rsidRPr="00092616" w:rsidRDefault="00A937BE" w:rsidP="00092616">
            <w:pPr>
              <w:pStyle w:val="ListParagraph"/>
              <w:numPr>
                <w:ilvl w:val="0"/>
                <w:numId w:val="3"/>
              </w:numPr>
              <w:spacing w:after="0"/>
              <w:rPr>
                <w:rFonts w:ascii="Trebuchet MS" w:hAnsi="Trebuchet MS"/>
                <w:b/>
                <w:sz w:val="20"/>
              </w:rPr>
            </w:pPr>
            <w:r w:rsidRPr="00A353D5">
              <w:rPr>
                <w:rFonts w:ascii="Trebuchet MS" w:hAnsi="Trebuchet MS"/>
                <w:b/>
                <w:sz w:val="20"/>
              </w:rPr>
              <w:t xml:space="preserve">Declarația de eligibilitate </w:t>
            </w:r>
          </w:p>
          <w:p w14:paraId="3D840CE8" w14:textId="44CD5DA0" w:rsidR="00A937BE" w:rsidRPr="00092616" w:rsidRDefault="00A937BE" w:rsidP="00315AAF">
            <w:pPr>
              <w:pStyle w:val="Header"/>
              <w:numPr>
                <w:ilvl w:val="0"/>
                <w:numId w:val="4"/>
              </w:numPr>
              <w:tabs>
                <w:tab w:val="clear" w:pos="4320"/>
                <w:tab w:val="center" w:pos="318"/>
              </w:tabs>
              <w:jc w:val="both"/>
              <w:rPr>
                <w:szCs w:val="20"/>
                <w:lang w:val="it-IT"/>
              </w:rPr>
            </w:pPr>
            <w:r w:rsidRPr="00A353D5">
              <w:rPr>
                <w:szCs w:val="20"/>
                <w:lang w:val="it-IT"/>
              </w:rPr>
              <w:t>Declaraţia de eligibilitate (modelul aplicabil la depunerea cererii de finanțare)</w:t>
            </w:r>
            <w:r w:rsidR="0065749E">
              <w:rPr>
                <w:szCs w:val="20"/>
                <w:lang w:val="it-IT"/>
              </w:rPr>
              <w:t xml:space="preserve"> a solicitantului, </w:t>
            </w:r>
            <w:r w:rsidRPr="00A353D5">
              <w:rPr>
                <w:szCs w:val="20"/>
                <w:lang w:val="it-IT"/>
              </w:rPr>
              <w:t>este ataşată, semnată şi respectă Modelul A –</w:t>
            </w:r>
            <w:r w:rsidRPr="00A353D5">
              <w:rPr>
                <w:szCs w:val="20"/>
              </w:rPr>
              <w:t xml:space="preserve"> </w:t>
            </w:r>
            <w:r w:rsidRPr="00A353D5">
              <w:rPr>
                <w:i/>
                <w:szCs w:val="20"/>
                <w:lang w:val="it-IT"/>
              </w:rPr>
              <w:t>Declarația de eligibilitate</w:t>
            </w:r>
            <w:r w:rsidR="00D30445">
              <w:rPr>
                <w:szCs w:val="20"/>
                <w:lang w:val="it-IT"/>
              </w:rPr>
              <w:t xml:space="preserve"> </w:t>
            </w:r>
            <w:r w:rsidR="00092616">
              <w:rPr>
                <w:szCs w:val="20"/>
                <w:lang w:val="it-IT"/>
              </w:rPr>
              <w:t>aferent</w:t>
            </w:r>
            <w:r w:rsidRPr="00A353D5">
              <w:rPr>
                <w:szCs w:val="20"/>
                <w:lang w:val="it-IT"/>
              </w:rPr>
              <w:t xml:space="preserve"> Ghidului Specific?</w:t>
            </w:r>
          </w:p>
        </w:tc>
        <w:tc>
          <w:tcPr>
            <w:tcW w:w="233" w:type="pct"/>
            <w:gridSpan w:val="2"/>
          </w:tcPr>
          <w:p w14:paraId="0DF00177" w14:textId="77777777" w:rsidR="00A937BE" w:rsidRPr="00A937BE" w:rsidRDefault="00A937BE" w:rsidP="00A71C84">
            <w:pPr>
              <w:jc w:val="center"/>
              <w:rPr>
                <w:lang w:val="it-IT"/>
              </w:rPr>
            </w:pPr>
          </w:p>
        </w:tc>
        <w:tc>
          <w:tcPr>
            <w:tcW w:w="194" w:type="pct"/>
          </w:tcPr>
          <w:p w14:paraId="4B74FC42" w14:textId="77777777" w:rsidR="00A937BE" w:rsidRPr="00A937BE" w:rsidRDefault="00A937BE" w:rsidP="00A71C84">
            <w:pPr>
              <w:rPr>
                <w:lang w:val="it-IT"/>
              </w:rPr>
            </w:pPr>
          </w:p>
        </w:tc>
        <w:tc>
          <w:tcPr>
            <w:tcW w:w="194" w:type="pct"/>
          </w:tcPr>
          <w:p w14:paraId="61FE5B7F" w14:textId="77777777" w:rsidR="00A937BE" w:rsidRPr="00A937BE" w:rsidRDefault="00A937BE" w:rsidP="00A71C84">
            <w:pPr>
              <w:rPr>
                <w:lang w:val="it-IT"/>
              </w:rPr>
            </w:pPr>
          </w:p>
        </w:tc>
        <w:tc>
          <w:tcPr>
            <w:tcW w:w="290" w:type="pct"/>
          </w:tcPr>
          <w:p w14:paraId="76090A13" w14:textId="77777777" w:rsidR="00A937BE" w:rsidRPr="00A937BE" w:rsidRDefault="00A937BE" w:rsidP="00A71C84">
            <w:pPr>
              <w:rPr>
                <w:lang w:val="it-IT"/>
              </w:rPr>
            </w:pPr>
          </w:p>
        </w:tc>
        <w:tc>
          <w:tcPr>
            <w:tcW w:w="194" w:type="pct"/>
            <w:gridSpan w:val="2"/>
          </w:tcPr>
          <w:p w14:paraId="53D46D2B" w14:textId="77777777" w:rsidR="00A937BE" w:rsidRPr="00A937BE" w:rsidRDefault="00A937BE" w:rsidP="00A71C84">
            <w:pPr>
              <w:rPr>
                <w:lang w:val="it-IT"/>
              </w:rPr>
            </w:pPr>
          </w:p>
        </w:tc>
        <w:tc>
          <w:tcPr>
            <w:tcW w:w="194" w:type="pct"/>
          </w:tcPr>
          <w:p w14:paraId="176CE49D" w14:textId="77777777" w:rsidR="00A937BE" w:rsidRPr="00A937BE" w:rsidRDefault="00A937BE" w:rsidP="00A71C84">
            <w:pPr>
              <w:rPr>
                <w:lang w:val="it-IT"/>
              </w:rPr>
            </w:pPr>
          </w:p>
        </w:tc>
        <w:tc>
          <w:tcPr>
            <w:tcW w:w="157" w:type="pct"/>
          </w:tcPr>
          <w:p w14:paraId="478B1448" w14:textId="77777777" w:rsidR="00A937BE" w:rsidRPr="00A937BE" w:rsidRDefault="00A937BE" w:rsidP="00A71C84">
            <w:pPr>
              <w:rPr>
                <w:lang w:val="it-IT"/>
              </w:rPr>
            </w:pPr>
          </w:p>
        </w:tc>
        <w:tc>
          <w:tcPr>
            <w:tcW w:w="412" w:type="pct"/>
            <w:gridSpan w:val="2"/>
          </w:tcPr>
          <w:p w14:paraId="3D95DF4E" w14:textId="77777777" w:rsidR="00A937BE" w:rsidRPr="00A937BE" w:rsidRDefault="00A937BE" w:rsidP="00A71C84">
            <w:pPr>
              <w:rPr>
                <w:lang w:val="it-IT"/>
              </w:rPr>
            </w:pPr>
          </w:p>
        </w:tc>
      </w:tr>
      <w:tr w:rsidR="00A937BE" w:rsidRPr="00A937BE" w14:paraId="37262266" w14:textId="77777777" w:rsidTr="00460A2B">
        <w:trPr>
          <w:trHeight w:val="1860"/>
          <w:tblHeader/>
        </w:trPr>
        <w:tc>
          <w:tcPr>
            <w:tcW w:w="3132" w:type="pct"/>
          </w:tcPr>
          <w:p w14:paraId="400FAE5D" w14:textId="238A097C" w:rsidR="00A937BE" w:rsidRPr="00A937BE" w:rsidRDefault="00A937BE" w:rsidP="00A353D5">
            <w:pPr>
              <w:numPr>
                <w:ilvl w:val="0"/>
                <w:numId w:val="3"/>
              </w:numPr>
              <w:spacing w:after="0"/>
              <w:jc w:val="both"/>
              <w:rPr>
                <w:b/>
              </w:rPr>
            </w:pPr>
            <w:r w:rsidRPr="00A937BE">
              <w:rPr>
                <w:b/>
              </w:rPr>
              <w:t>Solicitantul nu se află într-una în situațiile prevăzute în declaraţia de eligibilitate</w:t>
            </w:r>
          </w:p>
          <w:p w14:paraId="34A0FD61" w14:textId="23E06AC5" w:rsidR="00A937BE" w:rsidRPr="00A937BE" w:rsidRDefault="00A937BE" w:rsidP="00386934">
            <w:pPr>
              <w:pStyle w:val="Header"/>
              <w:numPr>
                <w:ilvl w:val="0"/>
                <w:numId w:val="4"/>
              </w:numPr>
              <w:tabs>
                <w:tab w:val="clear" w:pos="4320"/>
              </w:tabs>
              <w:jc w:val="both"/>
              <w:rPr>
                <w:szCs w:val="20"/>
              </w:rPr>
            </w:pPr>
            <w:r w:rsidRPr="00A937BE">
              <w:rPr>
                <w:szCs w:val="20"/>
              </w:rPr>
              <w:t>Solicitantul și reprezentantul legal, NU se încadrează în niciuna din situațiile prezentate în declarația de eligibilitate?</w:t>
            </w:r>
          </w:p>
          <w:p w14:paraId="59F705A3" w14:textId="45F4C02A" w:rsidR="005D4523" w:rsidRPr="00A937BE" w:rsidRDefault="00ED23E2" w:rsidP="005D4523">
            <w:pPr>
              <w:pStyle w:val="Header"/>
              <w:tabs>
                <w:tab w:val="center" w:pos="318"/>
              </w:tabs>
              <w:ind w:left="318"/>
              <w:jc w:val="both"/>
              <w:rPr>
                <w:b/>
              </w:rPr>
            </w:pPr>
            <w:r w:rsidRPr="00ED23E2">
              <w:rPr>
                <w:i/>
                <w:iCs/>
              </w:rPr>
              <w:t>Se va verifica în principal includerea respectivelor elemente în cadrul Declaraţiei de eligibilitate - Model A la Ghidul specific, dar şi pe baza altor elemente ce pot fi observate/verificate,</w:t>
            </w:r>
            <w:r w:rsidR="005D4523">
              <w:rPr>
                <w:i/>
                <w:iCs/>
              </w:rPr>
              <w:t xml:space="preserve"> doar</w:t>
            </w:r>
            <w:r w:rsidRPr="00ED23E2">
              <w:rPr>
                <w:i/>
                <w:iCs/>
              </w:rPr>
              <w:t xml:space="preserve"> dacă este cazul.</w:t>
            </w:r>
            <w:r>
              <w:rPr>
                <w:i/>
                <w:iCs/>
              </w:rPr>
              <w:t xml:space="preserve"> </w:t>
            </w:r>
          </w:p>
        </w:tc>
        <w:tc>
          <w:tcPr>
            <w:tcW w:w="233" w:type="pct"/>
            <w:gridSpan w:val="2"/>
          </w:tcPr>
          <w:p w14:paraId="74A02DEE" w14:textId="77777777" w:rsidR="00A937BE" w:rsidRPr="00A937BE" w:rsidRDefault="00A937BE" w:rsidP="00A71C84">
            <w:pPr>
              <w:jc w:val="center"/>
              <w:rPr>
                <w:lang w:val="it-IT"/>
              </w:rPr>
            </w:pPr>
          </w:p>
        </w:tc>
        <w:tc>
          <w:tcPr>
            <w:tcW w:w="194" w:type="pct"/>
          </w:tcPr>
          <w:p w14:paraId="400EFCFF" w14:textId="77777777" w:rsidR="00A937BE" w:rsidRPr="00A937BE" w:rsidRDefault="00A937BE" w:rsidP="00A71C84">
            <w:pPr>
              <w:rPr>
                <w:lang w:val="it-IT"/>
              </w:rPr>
            </w:pPr>
          </w:p>
        </w:tc>
        <w:tc>
          <w:tcPr>
            <w:tcW w:w="194" w:type="pct"/>
          </w:tcPr>
          <w:p w14:paraId="1A0C8DF1" w14:textId="77777777" w:rsidR="00A937BE" w:rsidRPr="00A937BE" w:rsidRDefault="00A937BE" w:rsidP="00A71C84">
            <w:pPr>
              <w:rPr>
                <w:lang w:val="it-IT"/>
              </w:rPr>
            </w:pPr>
          </w:p>
        </w:tc>
        <w:tc>
          <w:tcPr>
            <w:tcW w:w="290" w:type="pct"/>
          </w:tcPr>
          <w:p w14:paraId="6EAE1F14" w14:textId="77777777" w:rsidR="00A937BE" w:rsidRPr="00A937BE" w:rsidRDefault="00A937BE" w:rsidP="00A71C84">
            <w:pPr>
              <w:rPr>
                <w:lang w:val="it-IT"/>
              </w:rPr>
            </w:pPr>
          </w:p>
        </w:tc>
        <w:tc>
          <w:tcPr>
            <w:tcW w:w="194" w:type="pct"/>
            <w:gridSpan w:val="2"/>
          </w:tcPr>
          <w:p w14:paraId="28EB3BE0" w14:textId="77777777" w:rsidR="00A937BE" w:rsidRPr="00A937BE" w:rsidRDefault="00A937BE" w:rsidP="00A71C84">
            <w:pPr>
              <w:rPr>
                <w:lang w:val="it-IT"/>
              </w:rPr>
            </w:pPr>
          </w:p>
        </w:tc>
        <w:tc>
          <w:tcPr>
            <w:tcW w:w="194" w:type="pct"/>
          </w:tcPr>
          <w:p w14:paraId="6364D2B8" w14:textId="77777777" w:rsidR="00A937BE" w:rsidRPr="00A937BE" w:rsidRDefault="00A937BE" w:rsidP="00A71C84">
            <w:pPr>
              <w:rPr>
                <w:lang w:val="it-IT"/>
              </w:rPr>
            </w:pPr>
          </w:p>
        </w:tc>
        <w:tc>
          <w:tcPr>
            <w:tcW w:w="157" w:type="pct"/>
          </w:tcPr>
          <w:p w14:paraId="2DF4CE96" w14:textId="77777777" w:rsidR="00A937BE" w:rsidRPr="00A937BE" w:rsidRDefault="00A937BE" w:rsidP="00A71C84">
            <w:pPr>
              <w:rPr>
                <w:lang w:val="it-IT"/>
              </w:rPr>
            </w:pPr>
          </w:p>
        </w:tc>
        <w:tc>
          <w:tcPr>
            <w:tcW w:w="412" w:type="pct"/>
            <w:gridSpan w:val="2"/>
          </w:tcPr>
          <w:p w14:paraId="23A61FFE" w14:textId="77777777" w:rsidR="00A937BE" w:rsidRPr="00A937BE" w:rsidRDefault="00A937BE" w:rsidP="00A71C84">
            <w:pPr>
              <w:rPr>
                <w:lang w:val="it-IT"/>
              </w:rPr>
            </w:pPr>
          </w:p>
        </w:tc>
      </w:tr>
      <w:tr w:rsidR="00A937BE" w:rsidRPr="00A937BE" w14:paraId="3878A52E" w14:textId="77777777" w:rsidTr="003F2814">
        <w:trPr>
          <w:trHeight w:val="2387"/>
          <w:tblHeader/>
        </w:trPr>
        <w:tc>
          <w:tcPr>
            <w:tcW w:w="3132" w:type="pct"/>
          </w:tcPr>
          <w:p w14:paraId="7E2300F0" w14:textId="36E32D0B" w:rsidR="00A937BE" w:rsidRPr="00386934" w:rsidRDefault="00A937BE" w:rsidP="00386934">
            <w:pPr>
              <w:pStyle w:val="BodyText"/>
              <w:numPr>
                <w:ilvl w:val="0"/>
                <w:numId w:val="3"/>
              </w:numPr>
              <w:rPr>
                <w:rFonts w:ascii="Trebuchet MS" w:hAnsi="Trebuchet MS" w:cstheme="minorHAnsi"/>
                <w:b/>
                <w:iCs w:val="0"/>
                <w:szCs w:val="20"/>
              </w:rPr>
            </w:pPr>
            <w:r w:rsidRPr="00386934">
              <w:rPr>
                <w:rFonts w:ascii="Trebuchet MS" w:hAnsi="Trebuchet MS" w:cstheme="minorHAnsi"/>
                <w:b/>
                <w:iCs w:val="0"/>
                <w:szCs w:val="20"/>
              </w:rPr>
              <w:t>Cumulul investițiilor</w:t>
            </w:r>
          </w:p>
          <w:p w14:paraId="1FE7E3C3" w14:textId="6275BF9F" w:rsidR="00A937BE" w:rsidRDefault="00A937BE" w:rsidP="00336E0A">
            <w:pPr>
              <w:pStyle w:val="ListParagraph"/>
              <w:numPr>
                <w:ilvl w:val="0"/>
                <w:numId w:val="4"/>
              </w:numPr>
              <w:rPr>
                <w:rFonts w:ascii="Trebuchet MS" w:hAnsi="Trebuchet MS" w:cstheme="minorHAnsi"/>
                <w:sz w:val="20"/>
              </w:rPr>
            </w:pPr>
            <w:r w:rsidRPr="00386934">
              <w:rPr>
                <w:rFonts w:ascii="Trebuchet MS" w:hAnsi="Trebuchet MS" w:cstheme="minorHAnsi"/>
                <w:sz w:val="20"/>
              </w:rPr>
              <w:t>Proiectul propus prin prezenta cerere de finanţare nu a mai beneficiat de finanţare publică în ultimii 5 ani înainte de data depunerii Cererii de finanţare p</w:t>
            </w:r>
            <w:r w:rsidR="0065749E">
              <w:rPr>
                <w:rFonts w:ascii="Trebuchet MS" w:hAnsi="Trebuchet MS" w:cstheme="minorHAnsi"/>
                <w:sz w:val="20"/>
              </w:rPr>
              <w:t>entru acelaşi tip de activităţi</w:t>
            </w:r>
            <w:r w:rsidRPr="00386934">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p>
          <w:p w14:paraId="3D045E93" w14:textId="5D4079F3" w:rsidR="00F26C1E" w:rsidRDefault="00ED23E2" w:rsidP="00D22FCC">
            <w:pPr>
              <w:pStyle w:val="BodyText"/>
              <w:ind w:left="142"/>
              <w:jc w:val="both"/>
              <w:rPr>
                <w:b/>
              </w:rPr>
            </w:pPr>
            <w:r>
              <w:rPr>
                <w:rFonts w:ascii="Trebuchet MS" w:hAnsi="Trebuchet MS" w:cstheme="minorHAnsi"/>
                <w:i/>
                <w:iCs w:val="0"/>
                <w:szCs w:val="20"/>
              </w:rPr>
              <w:t>S</w:t>
            </w:r>
            <w:r w:rsidR="00A937BE" w:rsidRPr="00386934">
              <w:rPr>
                <w:rFonts w:ascii="Trebuchet MS" w:hAnsi="Trebuchet MS" w:cstheme="minorHAnsi"/>
                <w:i/>
                <w:iCs w:val="0"/>
                <w:szCs w:val="20"/>
              </w:rPr>
              <w:t xml:space="preserve">e va verifica </w:t>
            </w:r>
            <w:r>
              <w:rPr>
                <w:rFonts w:ascii="Trebuchet MS" w:hAnsi="Trebuchet MS" w:cstheme="minorHAnsi"/>
                <w:i/>
                <w:iCs w:val="0"/>
                <w:szCs w:val="20"/>
              </w:rPr>
              <w:t xml:space="preserve">în principal </w:t>
            </w:r>
            <w:r w:rsidR="00A937BE" w:rsidRPr="00386934">
              <w:rPr>
                <w:rFonts w:ascii="Trebuchet MS" w:hAnsi="Trebuchet MS" w:cstheme="minorHAnsi"/>
                <w:i/>
                <w:iCs w:val="0"/>
                <w:szCs w:val="20"/>
              </w:rPr>
              <w:t>includerea respectivelor elemente în cadrul Declaraţiei de eligibilita</w:t>
            </w:r>
            <w:r w:rsidR="00F7467E">
              <w:rPr>
                <w:rFonts w:ascii="Trebuchet MS" w:hAnsi="Trebuchet MS" w:cstheme="minorHAnsi"/>
                <w:i/>
                <w:iCs w:val="0"/>
                <w:szCs w:val="20"/>
              </w:rPr>
              <w:t xml:space="preserve">te - Model A </w:t>
            </w:r>
            <w:r>
              <w:rPr>
                <w:rFonts w:ascii="Trebuchet MS" w:hAnsi="Trebuchet MS" w:cstheme="minorHAnsi"/>
                <w:i/>
                <w:iCs w:val="0"/>
                <w:szCs w:val="20"/>
              </w:rPr>
              <w:t xml:space="preserve">la Ghidul specific, dar şi pe baza altor elemente ce pot fi observate/verificate, </w:t>
            </w:r>
            <w:r w:rsidR="0065749E">
              <w:rPr>
                <w:rFonts w:ascii="Trebuchet MS" w:hAnsi="Trebuchet MS" w:cstheme="minorHAnsi"/>
                <w:i/>
                <w:iCs w:val="0"/>
                <w:szCs w:val="20"/>
              </w:rPr>
              <w:t xml:space="preserve">doar </w:t>
            </w:r>
            <w:r>
              <w:rPr>
                <w:rFonts w:ascii="Trebuchet MS" w:hAnsi="Trebuchet MS" w:cstheme="minorHAnsi"/>
                <w:i/>
                <w:iCs w:val="0"/>
                <w:szCs w:val="20"/>
              </w:rPr>
              <w:t>dacă este cazul.</w:t>
            </w:r>
          </w:p>
        </w:tc>
        <w:tc>
          <w:tcPr>
            <w:tcW w:w="233" w:type="pct"/>
            <w:gridSpan w:val="2"/>
          </w:tcPr>
          <w:p w14:paraId="6BACFBB3" w14:textId="77777777" w:rsidR="00A937BE" w:rsidRPr="00A937BE" w:rsidRDefault="00A937BE" w:rsidP="00A71C84">
            <w:pPr>
              <w:jc w:val="center"/>
              <w:rPr>
                <w:lang w:val="it-IT"/>
              </w:rPr>
            </w:pPr>
          </w:p>
        </w:tc>
        <w:tc>
          <w:tcPr>
            <w:tcW w:w="194" w:type="pct"/>
          </w:tcPr>
          <w:p w14:paraId="6640FB1C" w14:textId="77777777" w:rsidR="00A937BE" w:rsidRPr="00A937BE" w:rsidRDefault="00A937BE" w:rsidP="00A71C84">
            <w:pPr>
              <w:rPr>
                <w:lang w:val="it-IT"/>
              </w:rPr>
            </w:pPr>
          </w:p>
        </w:tc>
        <w:tc>
          <w:tcPr>
            <w:tcW w:w="194" w:type="pct"/>
          </w:tcPr>
          <w:p w14:paraId="65EE4F64" w14:textId="77777777" w:rsidR="00A937BE" w:rsidRPr="00A937BE" w:rsidRDefault="00A937BE" w:rsidP="00A71C84">
            <w:pPr>
              <w:rPr>
                <w:lang w:val="it-IT"/>
              </w:rPr>
            </w:pPr>
          </w:p>
        </w:tc>
        <w:tc>
          <w:tcPr>
            <w:tcW w:w="290" w:type="pct"/>
          </w:tcPr>
          <w:p w14:paraId="02689097" w14:textId="77777777" w:rsidR="00A937BE" w:rsidRPr="00A937BE" w:rsidRDefault="00A937BE" w:rsidP="00A71C84">
            <w:pPr>
              <w:rPr>
                <w:lang w:val="it-IT"/>
              </w:rPr>
            </w:pPr>
          </w:p>
        </w:tc>
        <w:tc>
          <w:tcPr>
            <w:tcW w:w="194" w:type="pct"/>
            <w:gridSpan w:val="2"/>
          </w:tcPr>
          <w:p w14:paraId="007F9B7E" w14:textId="77777777" w:rsidR="00A937BE" w:rsidRPr="00A937BE" w:rsidRDefault="00A937BE" w:rsidP="00A71C84">
            <w:pPr>
              <w:rPr>
                <w:lang w:val="it-IT"/>
              </w:rPr>
            </w:pPr>
          </w:p>
        </w:tc>
        <w:tc>
          <w:tcPr>
            <w:tcW w:w="194" w:type="pct"/>
          </w:tcPr>
          <w:p w14:paraId="3A7CF1D0" w14:textId="77777777" w:rsidR="00A937BE" w:rsidRPr="00A937BE" w:rsidRDefault="00A937BE" w:rsidP="00A71C84">
            <w:pPr>
              <w:rPr>
                <w:lang w:val="it-IT"/>
              </w:rPr>
            </w:pPr>
          </w:p>
        </w:tc>
        <w:tc>
          <w:tcPr>
            <w:tcW w:w="157" w:type="pct"/>
          </w:tcPr>
          <w:p w14:paraId="66559C82" w14:textId="77777777" w:rsidR="00A937BE" w:rsidRPr="00A937BE" w:rsidRDefault="00A937BE" w:rsidP="00A71C84">
            <w:pPr>
              <w:rPr>
                <w:lang w:val="it-IT"/>
              </w:rPr>
            </w:pPr>
          </w:p>
        </w:tc>
        <w:tc>
          <w:tcPr>
            <w:tcW w:w="412" w:type="pct"/>
            <w:gridSpan w:val="2"/>
          </w:tcPr>
          <w:p w14:paraId="7D622028" w14:textId="77777777" w:rsidR="00A937BE" w:rsidRPr="00A937BE" w:rsidRDefault="00A937BE" w:rsidP="00A71C84">
            <w:pPr>
              <w:rPr>
                <w:lang w:val="it-IT"/>
              </w:rPr>
            </w:pPr>
          </w:p>
        </w:tc>
      </w:tr>
      <w:tr w:rsidR="00F26C1E" w:rsidRPr="00A937BE" w14:paraId="180B34C3" w14:textId="77777777" w:rsidTr="00460A2B">
        <w:trPr>
          <w:trHeight w:val="843"/>
          <w:tblHeader/>
        </w:trPr>
        <w:tc>
          <w:tcPr>
            <w:tcW w:w="3132" w:type="pct"/>
          </w:tcPr>
          <w:p w14:paraId="63C78096" w14:textId="56859FE0" w:rsidR="00F26C1E" w:rsidRPr="00386934" w:rsidRDefault="00F26C1E" w:rsidP="00386934">
            <w:pPr>
              <w:pStyle w:val="ListParagraph"/>
              <w:numPr>
                <w:ilvl w:val="0"/>
                <w:numId w:val="3"/>
              </w:numPr>
              <w:spacing w:after="0"/>
              <w:rPr>
                <w:rFonts w:ascii="Trebuchet MS" w:hAnsi="Trebuchet MS"/>
                <w:b/>
                <w:iCs/>
                <w:sz w:val="20"/>
              </w:rPr>
            </w:pPr>
            <w:r w:rsidRPr="00386934">
              <w:rPr>
                <w:rFonts w:ascii="Trebuchet MS" w:hAnsi="Trebuchet MS"/>
                <w:b/>
                <w:iCs/>
                <w:sz w:val="20"/>
              </w:rPr>
              <w:t>Conformitatea cu art. 65 din Regulamentul al Parlamentului European și al Consiliului nr. 1303/2013</w:t>
            </w:r>
          </w:p>
          <w:p w14:paraId="370C4A4C" w14:textId="63393D80" w:rsidR="0065749E" w:rsidRPr="00A937BE" w:rsidRDefault="003F2814" w:rsidP="003F2814">
            <w:pPr>
              <w:pStyle w:val="ListParagraph"/>
              <w:numPr>
                <w:ilvl w:val="0"/>
                <w:numId w:val="4"/>
              </w:numPr>
              <w:ind w:left="284"/>
              <w:rPr>
                <w:rFonts w:ascii="Trebuchet MS" w:hAnsi="Trebuchet MS"/>
                <w:b/>
                <w:iCs/>
              </w:rPr>
            </w:pPr>
            <w:r w:rsidRPr="003F2814">
              <w:rPr>
                <w:rFonts w:ascii="Trebuchet MS" w:hAnsi="Trebuchet MS" w:cs="Arial"/>
                <w:sz w:val="20"/>
                <w:szCs w:val="24"/>
                <w:lang w:eastAsia="en-US"/>
              </w:rPr>
              <w:t>Proiectul finanțat nu are execuţia de lucrări demarată  înainte de depunerea  cererii de finanțare?</w:t>
            </w:r>
          </w:p>
        </w:tc>
        <w:tc>
          <w:tcPr>
            <w:tcW w:w="233" w:type="pct"/>
            <w:gridSpan w:val="2"/>
          </w:tcPr>
          <w:p w14:paraId="6D8B15A1" w14:textId="77777777" w:rsidR="00F26C1E" w:rsidRPr="00A937BE" w:rsidRDefault="00F26C1E" w:rsidP="00A71C84">
            <w:pPr>
              <w:jc w:val="center"/>
              <w:rPr>
                <w:lang w:val="it-IT"/>
              </w:rPr>
            </w:pPr>
          </w:p>
        </w:tc>
        <w:tc>
          <w:tcPr>
            <w:tcW w:w="194" w:type="pct"/>
          </w:tcPr>
          <w:p w14:paraId="0BC9C165" w14:textId="77777777" w:rsidR="00F26C1E" w:rsidRPr="00A937BE" w:rsidRDefault="00F26C1E" w:rsidP="00A71C84">
            <w:pPr>
              <w:rPr>
                <w:lang w:val="it-IT"/>
              </w:rPr>
            </w:pPr>
          </w:p>
        </w:tc>
        <w:tc>
          <w:tcPr>
            <w:tcW w:w="194" w:type="pct"/>
          </w:tcPr>
          <w:p w14:paraId="560CF590" w14:textId="77777777" w:rsidR="00F26C1E" w:rsidRPr="00A937BE" w:rsidRDefault="00F26C1E" w:rsidP="00A71C84">
            <w:pPr>
              <w:rPr>
                <w:lang w:val="it-IT"/>
              </w:rPr>
            </w:pPr>
          </w:p>
        </w:tc>
        <w:tc>
          <w:tcPr>
            <w:tcW w:w="290" w:type="pct"/>
          </w:tcPr>
          <w:p w14:paraId="4A358627" w14:textId="77777777" w:rsidR="00F26C1E" w:rsidRPr="00A937BE" w:rsidRDefault="00F26C1E" w:rsidP="00A71C84">
            <w:pPr>
              <w:rPr>
                <w:lang w:val="it-IT"/>
              </w:rPr>
            </w:pPr>
          </w:p>
        </w:tc>
        <w:tc>
          <w:tcPr>
            <w:tcW w:w="194" w:type="pct"/>
            <w:gridSpan w:val="2"/>
          </w:tcPr>
          <w:p w14:paraId="02687524" w14:textId="77777777" w:rsidR="00F26C1E" w:rsidRPr="00A937BE" w:rsidRDefault="00F26C1E" w:rsidP="00A71C84">
            <w:pPr>
              <w:rPr>
                <w:lang w:val="it-IT"/>
              </w:rPr>
            </w:pPr>
          </w:p>
        </w:tc>
        <w:tc>
          <w:tcPr>
            <w:tcW w:w="194" w:type="pct"/>
          </w:tcPr>
          <w:p w14:paraId="7C6299ED" w14:textId="77777777" w:rsidR="00F26C1E" w:rsidRPr="00A937BE" w:rsidRDefault="00F26C1E" w:rsidP="00A71C84">
            <w:pPr>
              <w:rPr>
                <w:lang w:val="it-IT"/>
              </w:rPr>
            </w:pPr>
          </w:p>
        </w:tc>
        <w:tc>
          <w:tcPr>
            <w:tcW w:w="157" w:type="pct"/>
          </w:tcPr>
          <w:p w14:paraId="6DB80D9C" w14:textId="77777777" w:rsidR="00F26C1E" w:rsidRPr="00A937BE" w:rsidRDefault="00F26C1E" w:rsidP="00A71C84">
            <w:pPr>
              <w:rPr>
                <w:lang w:val="it-IT"/>
              </w:rPr>
            </w:pPr>
          </w:p>
        </w:tc>
        <w:tc>
          <w:tcPr>
            <w:tcW w:w="412" w:type="pct"/>
            <w:gridSpan w:val="2"/>
          </w:tcPr>
          <w:p w14:paraId="48EF1BD2" w14:textId="77777777" w:rsidR="00F26C1E" w:rsidRPr="00A937BE" w:rsidRDefault="00F26C1E" w:rsidP="00A71C84">
            <w:pPr>
              <w:rPr>
                <w:lang w:val="it-IT"/>
              </w:rPr>
            </w:pPr>
          </w:p>
        </w:tc>
      </w:tr>
      <w:tr w:rsidR="0065749E" w:rsidRPr="00A937BE" w14:paraId="46A96320" w14:textId="77777777" w:rsidTr="006E41FE">
        <w:trPr>
          <w:trHeight w:val="927"/>
          <w:tblHeader/>
        </w:trPr>
        <w:tc>
          <w:tcPr>
            <w:tcW w:w="3132" w:type="pct"/>
          </w:tcPr>
          <w:p w14:paraId="37D7EE50" w14:textId="028D9F25" w:rsidR="0065749E" w:rsidRPr="00D0454D" w:rsidRDefault="0065749E" w:rsidP="0065749E">
            <w:pPr>
              <w:pStyle w:val="ListParagraph"/>
              <w:numPr>
                <w:ilvl w:val="0"/>
                <w:numId w:val="3"/>
              </w:numPr>
              <w:spacing w:after="0"/>
              <w:rPr>
                <w:rFonts w:ascii="Trebuchet MS" w:hAnsi="Trebuchet MS"/>
                <w:b/>
                <w:sz w:val="20"/>
              </w:rPr>
            </w:pPr>
            <w:r w:rsidRPr="00D0454D">
              <w:rPr>
                <w:rFonts w:ascii="Trebuchet MS" w:hAnsi="Trebuchet MS"/>
                <w:b/>
                <w:sz w:val="20"/>
              </w:rPr>
              <w:lastRenderedPageBreak/>
              <w:t xml:space="preserve">Declaraţie de angajament </w:t>
            </w:r>
          </w:p>
          <w:p w14:paraId="48F5D9B0" w14:textId="7EC67E86" w:rsidR="0065749E" w:rsidRDefault="0065749E" w:rsidP="0065749E">
            <w:pPr>
              <w:pStyle w:val="BodyText"/>
              <w:numPr>
                <w:ilvl w:val="0"/>
                <w:numId w:val="4"/>
              </w:numPr>
              <w:jc w:val="both"/>
              <w:rPr>
                <w:rFonts w:ascii="Trebuchet MS" w:hAnsi="Trebuchet MS"/>
                <w:szCs w:val="20"/>
              </w:rPr>
            </w:pPr>
            <w:r w:rsidRPr="0065749E">
              <w:rPr>
                <w:rFonts w:ascii="Trebuchet MS" w:hAnsi="Trebuchet MS"/>
                <w:szCs w:val="20"/>
              </w:rPr>
              <w:t xml:space="preserve">Declaraţia de </w:t>
            </w:r>
            <w:r w:rsidR="003F2814">
              <w:rPr>
                <w:rFonts w:ascii="Trebuchet MS" w:hAnsi="Trebuchet MS"/>
                <w:szCs w:val="20"/>
              </w:rPr>
              <w:t xml:space="preserve">angajament a solicitantului </w:t>
            </w:r>
            <w:r w:rsidRPr="0065749E">
              <w:rPr>
                <w:rFonts w:ascii="Trebuchet MS" w:hAnsi="Trebuchet MS"/>
                <w:szCs w:val="20"/>
              </w:rPr>
              <w:t>este ataşată, semnată şi respectă Model</w:t>
            </w:r>
            <w:r>
              <w:rPr>
                <w:rFonts w:ascii="Trebuchet MS" w:hAnsi="Trebuchet MS"/>
                <w:szCs w:val="20"/>
              </w:rPr>
              <w:t>ul B – Declarația de angajament</w:t>
            </w:r>
            <w:r w:rsidRPr="0065749E">
              <w:rPr>
                <w:rFonts w:ascii="Trebuchet MS" w:hAnsi="Trebuchet MS"/>
                <w:szCs w:val="20"/>
              </w:rPr>
              <w:t xml:space="preserve"> aferent Ghidului Specific?</w:t>
            </w:r>
          </w:p>
          <w:p w14:paraId="426061DD" w14:textId="6F2221B2" w:rsidR="0065749E" w:rsidRPr="00386934" w:rsidRDefault="0065749E" w:rsidP="003F2814">
            <w:pPr>
              <w:pStyle w:val="BodyText"/>
              <w:numPr>
                <w:ilvl w:val="0"/>
                <w:numId w:val="4"/>
              </w:numPr>
              <w:jc w:val="both"/>
              <w:rPr>
                <w:rFonts w:ascii="Trebuchet MS" w:hAnsi="Trebuchet MS"/>
                <w:b/>
                <w:iCs w:val="0"/>
              </w:rPr>
            </w:pPr>
            <w:r w:rsidRPr="003F2814">
              <w:rPr>
                <w:rFonts w:ascii="Trebuchet MS" w:hAnsi="Trebuchet MS"/>
                <w:szCs w:val="20"/>
              </w:rPr>
              <w:t>Contribuția financiară proprie asumată prin declarația de angajament este corelată cu valoarea din  Bugetul Cererii de finanțare?</w:t>
            </w:r>
          </w:p>
        </w:tc>
        <w:tc>
          <w:tcPr>
            <w:tcW w:w="233" w:type="pct"/>
            <w:gridSpan w:val="2"/>
          </w:tcPr>
          <w:p w14:paraId="06973F05" w14:textId="77777777" w:rsidR="0065749E" w:rsidRPr="00A937BE" w:rsidRDefault="0065749E" w:rsidP="00A71C84">
            <w:pPr>
              <w:jc w:val="center"/>
              <w:rPr>
                <w:lang w:val="it-IT"/>
              </w:rPr>
            </w:pPr>
          </w:p>
        </w:tc>
        <w:tc>
          <w:tcPr>
            <w:tcW w:w="194" w:type="pct"/>
          </w:tcPr>
          <w:p w14:paraId="73594D39" w14:textId="77777777" w:rsidR="0065749E" w:rsidRPr="00A937BE" w:rsidRDefault="0065749E" w:rsidP="00A71C84">
            <w:pPr>
              <w:rPr>
                <w:lang w:val="it-IT"/>
              </w:rPr>
            </w:pPr>
          </w:p>
        </w:tc>
        <w:tc>
          <w:tcPr>
            <w:tcW w:w="194" w:type="pct"/>
          </w:tcPr>
          <w:p w14:paraId="43F47C91" w14:textId="77777777" w:rsidR="0065749E" w:rsidRPr="00A937BE" w:rsidRDefault="0065749E" w:rsidP="00A71C84">
            <w:pPr>
              <w:rPr>
                <w:lang w:val="it-IT"/>
              </w:rPr>
            </w:pPr>
          </w:p>
        </w:tc>
        <w:tc>
          <w:tcPr>
            <w:tcW w:w="290" w:type="pct"/>
          </w:tcPr>
          <w:p w14:paraId="155BA011" w14:textId="77777777" w:rsidR="0065749E" w:rsidRPr="00A937BE" w:rsidRDefault="0065749E" w:rsidP="00A71C84">
            <w:pPr>
              <w:rPr>
                <w:lang w:val="it-IT"/>
              </w:rPr>
            </w:pPr>
          </w:p>
        </w:tc>
        <w:tc>
          <w:tcPr>
            <w:tcW w:w="194" w:type="pct"/>
            <w:gridSpan w:val="2"/>
          </w:tcPr>
          <w:p w14:paraId="77187A66" w14:textId="77777777" w:rsidR="0065749E" w:rsidRPr="00A937BE" w:rsidRDefault="0065749E" w:rsidP="00A71C84">
            <w:pPr>
              <w:rPr>
                <w:lang w:val="it-IT"/>
              </w:rPr>
            </w:pPr>
          </w:p>
        </w:tc>
        <w:tc>
          <w:tcPr>
            <w:tcW w:w="194" w:type="pct"/>
          </w:tcPr>
          <w:p w14:paraId="011C8D2D" w14:textId="77777777" w:rsidR="0065749E" w:rsidRPr="00A937BE" w:rsidRDefault="0065749E" w:rsidP="00A71C84">
            <w:pPr>
              <w:rPr>
                <w:lang w:val="it-IT"/>
              </w:rPr>
            </w:pPr>
          </w:p>
        </w:tc>
        <w:tc>
          <w:tcPr>
            <w:tcW w:w="157" w:type="pct"/>
          </w:tcPr>
          <w:p w14:paraId="3F609D09" w14:textId="77777777" w:rsidR="0065749E" w:rsidRPr="00A937BE" w:rsidRDefault="0065749E" w:rsidP="00A71C84">
            <w:pPr>
              <w:rPr>
                <w:lang w:val="it-IT"/>
              </w:rPr>
            </w:pPr>
          </w:p>
        </w:tc>
        <w:tc>
          <w:tcPr>
            <w:tcW w:w="412" w:type="pct"/>
            <w:gridSpan w:val="2"/>
          </w:tcPr>
          <w:p w14:paraId="78754A1E" w14:textId="77777777" w:rsidR="0065749E" w:rsidRPr="00A937BE" w:rsidRDefault="0065749E" w:rsidP="00A71C84">
            <w:pPr>
              <w:rPr>
                <w:lang w:val="it-IT"/>
              </w:rPr>
            </w:pPr>
          </w:p>
        </w:tc>
      </w:tr>
      <w:tr w:rsidR="00EC08EB" w:rsidRPr="00A937BE" w14:paraId="29B7292D" w14:textId="77777777" w:rsidTr="006E41FE">
        <w:trPr>
          <w:trHeight w:val="20"/>
          <w:tblHeader/>
        </w:trPr>
        <w:tc>
          <w:tcPr>
            <w:tcW w:w="3132" w:type="pct"/>
          </w:tcPr>
          <w:p w14:paraId="537662D2" w14:textId="0791AB8F" w:rsidR="003E1DE6" w:rsidRPr="00B8302C" w:rsidRDefault="003E1DE6" w:rsidP="0065749E">
            <w:pPr>
              <w:pStyle w:val="ListParagraph"/>
              <w:numPr>
                <w:ilvl w:val="0"/>
                <w:numId w:val="3"/>
              </w:numPr>
              <w:spacing w:after="0"/>
              <w:rPr>
                <w:rFonts w:ascii="Trebuchet MS" w:hAnsi="Trebuchet MS"/>
                <w:b/>
                <w:sz w:val="20"/>
              </w:rPr>
            </w:pPr>
            <w:r w:rsidRPr="00B8302C">
              <w:rPr>
                <w:rFonts w:ascii="Trebuchet MS" w:hAnsi="Trebuchet MS"/>
                <w:b/>
                <w:sz w:val="20"/>
              </w:rPr>
              <w:t xml:space="preserve">Declarația privind </w:t>
            </w:r>
            <w:r w:rsidR="009C33DB">
              <w:rPr>
                <w:rFonts w:ascii="Trebuchet MS" w:hAnsi="Trebuchet MS"/>
                <w:b/>
                <w:sz w:val="20"/>
              </w:rPr>
              <w:t>eligibilitatea</w:t>
            </w:r>
            <w:r w:rsidRPr="00B8302C">
              <w:rPr>
                <w:rFonts w:ascii="Trebuchet MS" w:hAnsi="Trebuchet MS"/>
                <w:b/>
                <w:sz w:val="20"/>
              </w:rPr>
              <w:t xml:space="preserve"> TVA, dacă e cazul</w:t>
            </w:r>
            <w:r w:rsidR="00FE082D">
              <w:rPr>
                <w:rStyle w:val="FootnoteReference"/>
                <w:rFonts w:ascii="Trebuchet MS" w:hAnsi="Trebuchet MS"/>
                <w:b/>
                <w:sz w:val="20"/>
              </w:rPr>
              <w:footnoteReference w:id="1"/>
            </w:r>
          </w:p>
          <w:p w14:paraId="3DFCB62C" w14:textId="6FFD02C3" w:rsidR="001F7B48" w:rsidRPr="00DC1B3E" w:rsidRDefault="00FE082D" w:rsidP="00DC1B3E">
            <w:pPr>
              <w:pStyle w:val="Header"/>
              <w:numPr>
                <w:ilvl w:val="0"/>
                <w:numId w:val="4"/>
              </w:numPr>
              <w:tabs>
                <w:tab w:val="center" w:pos="639"/>
              </w:tabs>
              <w:jc w:val="both"/>
              <w:rPr>
                <w:szCs w:val="20"/>
                <w:lang w:val="it-IT"/>
              </w:rPr>
            </w:pPr>
            <w:r>
              <w:rPr>
                <w:szCs w:val="20"/>
                <w:lang w:val="it-IT"/>
              </w:rPr>
              <w:t>D</w:t>
            </w:r>
            <w:r w:rsidR="00035C55" w:rsidRPr="00B8302C">
              <w:rPr>
                <w:szCs w:val="20"/>
                <w:lang w:val="it-IT"/>
              </w:rPr>
              <w:t>eclarația</w:t>
            </w:r>
            <w:r w:rsidR="00035C55" w:rsidRPr="00B8302C">
              <w:rPr>
                <w:b/>
                <w:szCs w:val="20"/>
                <w:lang w:val="fr-FR"/>
              </w:rPr>
              <w:t xml:space="preserve"> </w:t>
            </w:r>
            <w:r>
              <w:rPr>
                <w:szCs w:val="20"/>
                <w:lang w:val="it-IT"/>
              </w:rPr>
              <w:t>privind eligibilitatea</w:t>
            </w:r>
            <w:r w:rsidR="001232FB" w:rsidRPr="00B8302C">
              <w:rPr>
                <w:szCs w:val="20"/>
                <w:lang w:val="it-IT"/>
              </w:rPr>
              <w:t xml:space="preserve"> TVA a solicitantului este atașată</w:t>
            </w:r>
            <w:r w:rsidR="00CA324C" w:rsidRPr="00B8302C">
              <w:rPr>
                <w:szCs w:val="20"/>
                <w:lang w:val="it-IT"/>
              </w:rPr>
              <w:t>, semnată</w:t>
            </w:r>
            <w:r w:rsidR="001232FB" w:rsidRPr="00B8302C">
              <w:rPr>
                <w:szCs w:val="20"/>
                <w:lang w:val="it-IT"/>
              </w:rPr>
              <w:t xml:space="preserve"> și respectă </w:t>
            </w:r>
            <w:r w:rsidR="00A71C84" w:rsidRPr="00B8302C">
              <w:rPr>
                <w:szCs w:val="20"/>
                <w:lang w:val="it-IT"/>
              </w:rPr>
              <w:t>Model</w:t>
            </w:r>
            <w:r w:rsidR="001232FB" w:rsidRPr="00B8302C">
              <w:rPr>
                <w:szCs w:val="20"/>
                <w:lang w:val="it-IT"/>
              </w:rPr>
              <w:t>ul</w:t>
            </w:r>
            <w:r w:rsidR="00745EDF" w:rsidRPr="00B8302C">
              <w:rPr>
                <w:szCs w:val="20"/>
                <w:lang w:val="it-IT"/>
              </w:rPr>
              <w:t xml:space="preserve"> H</w:t>
            </w:r>
            <w:r w:rsidR="00A71C84" w:rsidRPr="00B8302C">
              <w:rPr>
                <w:szCs w:val="20"/>
                <w:lang w:val="it-IT"/>
              </w:rPr>
              <w:t xml:space="preserve"> </w:t>
            </w:r>
            <w:r w:rsidR="00DC1B3E">
              <w:rPr>
                <w:szCs w:val="20"/>
                <w:lang w:val="it-IT"/>
              </w:rPr>
              <w:t>–</w:t>
            </w:r>
            <w:r w:rsidR="001232FB" w:rsidRPr="00B8302C">
              <w:rPr>
                <w:szCs w:val="20"/>
                <w:lang w:val="it-IT"/>
              </w:rPr>
              <w:t xml:space="preserve"> </w:t>
            </w:r>
            <w:r w:rsidR="00DC1B3E" w:rsidRPr="00DC1B3E">
              <w:rPr>
                <w:i/>
                <w:szCs w:val="20"/>
                <w:lang w:val="it-IT"/>
              </w:rPr>
              <w:t xml:space="preserve">Declaraţie privind eligibilitatea TVA </w:t>
            </w:r>
            <w:r w:rsidR="00BA2238" w:rsidRPr="00DC1B3E">
              <w:rPr>
                <w:szCs w:val="20"/>
                <w:lang w:val="it-IT"/>
              </w:rPr>
              <w:t>la Ghidul specific</w:t>
            </w:r>
            <w:r w:rsidR="00A71C84" w:rsidRPr="00DC1B3E">
              <w:rPr>
                <w:szCs w:val="20"/>
                <w:lang w:val="it-IT"/>
              </w:rPr>
              <w:t>?</w:t>
            </w:r>
          </w:p>
          <w:p w14:paraId="2E9EC52D" w14:textId="25AA0D9F" w:rsidR="00140273" w:rsidRPr="00A937BE" w:rsidRDefault="00FF1477" w:rsidP="00C76B4E">
            <w:pPr>
              <w:pStyle w:val="Header"/>
              <w:numPr>
                <w:ilvl w:val="0"/>
                <w:numId w:val="4"/>
              </w:numPr>
              <w:tabs>
                <w:tab w:val="center" w:pos="639"/>
              </w:tabs>
              <w:jc w:val="both"/>
              <w:rPr>
                <w:szCs w:val="22"/>
                <w:lang w:val="it-IT"/>
              </w:rPr>
            </w:pPr>
            <w:r w:rsidRPr="00B8302C">
              <w:rPr>
                <w:szCs w:val="20"/>
                <w:lang w:val="it-IT"/>
              </w:rPr>
              <w:tab/>
            </w:r>
            <w:r w:rsidR="00140273">
              <w:rPr>
                <w:szCs w:val="20"/>
                <w:lang w:val="it-IT"/>
              </w:rPr>
              <w:t>Sunt corelate informațiile din această declarație</w:t>
            </w:r>
            <w:r w:rsidR="00C76B4E">
              <w:t xml:space="preserve"> </w:t>
            </w:r>
            <w:r w:rsidR="00C76B4E" w:rsidRPr="00C76B4E">
              <w:rPr>
                <w:szCs w:val="20"/>
                <w:lang w:val="it-IT"/>
              </w:rPr>
              <w:t>privind eligibilitatea TVA</w:t>
            </w:r>
            <w:r w:rsidR="00140273">
              <w:rPr>
                <w:szCs w:val="20"/>
                <w:lang w:val="it-IT"/>
              </w:rPr>
              <w:t xml:space="preserve"> cu bugetul proiectului?</w:t>
            </w:r>
          </w:p>
        </w:tc>
        <w:tc>
          <w:tcPr>
            <w:tcW w:w="233" w:type="pct"/>
            <w:gridSpan w:val="2"/>
          </w:tcPr>
          <w:p w14:paraId="1BFF1CC0" w14:textId="77777777" w:rsidR="00A71C84" w:rsidRPr="00A937BE" w:rsidRDefault="00A71C84" w:rsidP="00A71C84">
            <w:pPr>
              <w:jc w:val="center"/>
              <w:rPr>
                <w:lang w:val="it-IT"/>
              </w:rPr>
            </w:pPr>
          </w:p>
        </w:tc>
        <w:tc>
          <w:tcPr>
            <w:tcW w:w="194" w:type="pct"/>
          </w:tcPr>
          <w:p w14:paraId="24FEBD94" w14:textId="77777777" w:rsidR="00A71C84" w:rsidRPr="00A937BE" w:rsidRDefault="00A71C84" w:rsidP="00A71C84">
            <w:pPr>
              <w:rPr>
                <w:lang w:val="it-IT"/>
              </w:rPr>
            </w:pPr>
          </w:p>
        </w:tc>
        <w:tc>
          <w:tcPr>
            <w:tcW w:w="194" w:type="pct"/>
          </w:tcPr>
          <w:p w14:paraId="5BBBA9B6" w14:textId="77777777" w:rsidR="00A71C84" w:rsidRPr="00A937BE" w:rsidRDefault="00A71C84" w:rsidP="00A71C84">
            <w:pPr>
              <w:rPr>
                <w:lang w:val="it-IT"/>
              </w:rPr>
            </w:pPr>
          </w:p>
        </w:tc>
        <w:tc>
          <w:tcPr>
            <w:tcW w:w="290" w:type="pct"/>
          </w:tcPr>
          <w:p w14:paraId="496A87E1" w14:textId="77777777" w:rsidR="00A71C84" w:rsidRPr="00A937BE" w:rsidRDefault="00A71C84" w:rsidP="00A71C84">
            <w:pPr>
              <w:rPr>
                <w:lang w:val="it-IT"/>
              </w:rPr>
            </w:pPr>
          </w:p>
        </w:tc>
        <w:tc>
          <w:tcPr>
            <w:tcW w:w="194" w:type="pct"/>
            <w:gridSpan w:val="2"/>
          </w:tcPr>
          <w:p w14:paraId="16EB97A3" w14:textId="77777777" w:rsidR="00A71C84" w:rsidRPr="00A937BE" w:rsidRDefault="00A71C84" w:rsidP="00A71C84">
            <w:pPr>
              <w:rPr>
                <w:lang w:val="it-IT"/>
              </w:rPr>
            </w:pPr>
          </w:p>
        </w:tc>
        <w:tc>
          <w:tcPr>
            <w:tcW w:w="194" w:type="pct"/>
          </w:tcPr>
          <w:p w14:paraId="6724F3F9" w14:textId="77777777" w:rsidR="00A71C84" w:rsidRPr="00A937BE" w:rsidRDefault="00A71C84" w:rsidP="00A71C84">
            <w:pPr>
              <w:rPr>
                <w:lang w:val="it-IT"/>
              </w:rPr>
            </w:pPr>
          </w:p>
        </w:tc>
        <w:tc>
          <w:tcPr>
            <w:tcW w:w="157" w:type="pct"/>
          </w:tcPr>
          <w:p w14:paraId="0FB0744C" w14:textId="77777777" w:rsidR="00A71C84" w:rsidRPr="00A937BE" w:rsidRDefault="00A71C84" w:rsidP="00A71C84">
            <w:pPr>
              <w:rPr>
                <w:lang w:val="it-IT"/>
              </w:rPr>
            </w:pPr>
          </w:p>
        </w:tc>
        <w:tc>
          <w:tcPr>
            <w:tcW w:w="412" w:type="pct"/>
            <w:gridSpan w:val="2"/>
          </w:tcPr>
          <w:p w14:paraId="7F6A3D1B" w14:textId="77777777" w:rsidR="00A71C84" w:rsidRPr="00A937BE" w:rsidRDefault="00A71C84" w:rsidP="00A71C84">
            <w:pPr>
              <w:rPr>
                <w:lang w:val="it-IT"/>
              </w:rPr>
            </w:pPr>
          </w:p>
        </w:tc>
      </w:tr>
      <w:tr w:rsidR="00EC08EB" w:rsidRPr="00A937BE" w14:paraId="1E117E63" w14:textId="77777777" w:rsidTr="006E41FE">
        <w:trPr>
          <w:trHeight w:val="1686"/>
          <w:tblHeader/>
        </w:trPr>
        <w:tc>
          <w:tcPr>
            <w:tcW w:w="3132" w:type="pct"/>
          </w:tcPr>
          <w:p w14:paraId="3AB3D41E" w14:textId="616365F0" w:rsidR="007D2173" w:rsidRPr="00FE082D" w:rsidRDefault="00FE082D" w:rsidP="0065749E">
            <w:pPr>
              <w:pStyle w:val="ListParagraph"/>
              <w:numPr>
                <w:ilvl w:val="0"/>
                <w:numId w:val="3"/>
              </w:numPr>
              <w:spacing w:after="0"/>
              <w:rPr>
                <w:rFonts w:ascii="Trebuchet MS" w:hAnsi="Trebuchet MS"/>
                <w:b/>
                <w:sz w:val="20"/>
              </w:rPr>
            </w:pPr>
            <w:r w:rsidRPr="00FE082D">
              <w:rPr>
                <w:rFonts w:ascii="Trebuchet MS" w:hAnsi="Trebuchet MS"/>
                <w:b/>
                <w:sz w:val="20"/>
              </w:rPr>
              <w:t>Lista de proiecte prioritare pentru Axa prioritară 4 a POR 2014-2020 din Documentului Justificativ pentru fonduri ESI 2014-2020</w:t>
            </w:r>
          </w:p>
          <w:p w14:paraId="7F6BAC30" w14:textId="3D4A9A9A" w:rsidR="00BD01FA" w:rsidRPr="00FE082D" w:rsidRDefault="00BD01FA" w:rsidP="00BD01FA">
            <w:pPr>
              <w:pStyle w:val="ListParagraph"/>
              <w:spacing w:after="0"/>
              <w:ind w:left="928"/>
              <w:rPr>
                <w:rFonts w:ascii="Trebuchet MS" w:hAnsi="Trebuchet MS"/>
                <w:b/>
                <w:sz w:val="20"/>
              </w:rPr>
            </w:pPr>
          </w:p>
          <w:p w14:paraId="2E0CB234" w14:textId="73A0FBA4" w:rsidR="002C5828" w:rsidRPr="002C5828" w:rsidRDefault="00C22209" w:rsidP="002C5828">
            <w:pPr>
              <w:pStyle w:val="ListParagraph"/>
              <w:numPr>
                <w:ilvl w:val="0"/>
                <w:numId w:val="4"/>
              </w:numPr>
              <w:rPr>
                <w:rFonts w:ascii="Trebuchet MS" w:hAnsi="Trebuchet MS"/>
                <w:sz w:val="20"/>
              </w:rPr>
            </w:pPr>
            <w:r w:rsidRPr="002C5828">
              <w:rPr>
                <w:rFonts w:ascii="Trebuchet MS" w:hAnsi="Trebuchet MS"/>
                <w:sz w:val="20"/>
              </w:rPr>
              <w:t>Proiectul este inclus în lista de proiecte</w:t>
            </w:r>
            <w:r w:rsidR="00FE082D" w:rsidRPr="002C5828">
              <w:rPr>
                <w:rFonts w:ascii="Trebuchet MS" w:hAnsi="Trebuchet MS"/>
                <w:sz w:val="20"/>
              </w:rPr>
              <w:t xml:space="preserve"> prioritare</w:t>
            </w:r>
            <w:r w:rsidRPr="002C5828">
              <w:rPr>
                <w:rFonts w:ascii="Trebuchet MS" w:hAnsi="Trebuchet MS"/>
                <w:sz w:val="20"/>
              </w:rPr>
              <w:t xml:space="preserve"> a Documentului Justificativ pentru fonduri ESI 2014-2020, aferentă Axei prioritare 4 a POR 2014-2020 - </w:t>
            </w:r>
            <w:r w:rsidRPr="002C5828">
              <w:rPr>
                <w:rFonts w:ascii="Trebuchet MS" w:hAnsi="Trebuchet MS"/>
                <w:i/>
                <w:sz w:val="20"/>
              </w:rPr>
              <w:t>Sprijinirea dezvoltării urbane durabile</w:t>
            </w:r>
            <w:r w:rsidRPr="002C5828">
              <w:rPr>
                <w:rFonts w:ascii="Trebuchet MS" w:hAnsi="Trebuchet MS"/>
                <w:sz w:val="20"/>
              </w:rPr>
              <w:t xml:space="preserve">, </w:t>
            </w:r>
            <w:r w:rsidR="00FE082D" w:rsidRPr="002C5828">
              <w:rPr>
                <w:rFonts w:ascii="Trebuchet MS" w:hAnsi="Trebuchet MS"/>
                <w:sz w:val="20"/>
              </w:rPr>
              <w:t>pentru Obiectivul specific 4.</w:t>
            </w:r>
            <w:r w:rsidR="00806D08">
              <w:rPr>
                <w:rFonts w:ascii="Trebuchet MS" w:hAnsi="Trebuchet MS"/>
                <w:sz w:val="20"/>
              </w:rPr>
              <w:t>2</w:t>
            </w:r>
            <w:r w:rsidRPr="002C5828">
              <w:rPr>
                <w:rFonts w:ascii="Trebuchet MS" w:hAnsi="Trebuchet MS"/>
                <w:sz w:val="20"/>
              </w:rPr>
              <w:t>?</w:t>
            </w:r>
          </w:p>
          <w:p w14:paraId="6066B2A4" w14:textId="24980E58" w:rsidR="002C5828" w:rsidRPr="002C5828" w:rsidRDefault="002C5828" w:rsidP="002C5828">
            <w:pPr>
              <w:pStyle w:val="ListParagraph"/>
              <w:numPr>
                <w:ilvl w:val="0"/>
                <w:numId w:val="4"/>
              </w:numPr>
              <w:rPr>
                <w:rFonts w:ascii="Trebuchet MS" w:hAnsi="Trebuchet MS"/>
                <w:sz w:val="20"/>
              </w:rPr>
            </w:pPr>
            <w:r w:rsidRPr="002C5828">
              <w:rPr>
                <w:rFonts w:ascii="Trebuchet MS" w:hAnsi="Trebuchet MS"/>
                <w:sz w:val="20"/>
              </w:rPr>
              <w:t>Valoarea eligibilă nerambursabilă a Cererii de finanţare se încadrează în alocarea financiară a municipiului pentru O.S. 4.</w:t>
            </w:r>
            <w:r w:rsidR="00806D08">
              <w:rPr>
                <w:rFonts w:ascii="Trebuchet MS" w:hAnsi="Trebuchet MS"/>
                <w:sz w:val="20"/>
              </w:rPr>
              <w:t>2</w:t>
            </w:r>
            <w:r w:rsidRPr="002C5828">
              <w:rPr>
                <w:rStyle w:val="FootnoteReference"/>
                <w:rFonts w:ascii="Trebuchet MS" w:hAnsi="Trebuchet MS"/>
                <w:sz w:val="20"/>
              </w:rPr>
              <w:footnoteReference w:id="2"/>
            </w:r>
            <w:r w:rsidRPr="002C5828">
              <w:rPr>
                <w:rFonts w:ascii="Trebuchet MS" w:hAnsi="Trebuchet MS"/>
                <w:sz w:val="20"/>
              </w:rPr>
              <w:t xml:space="preserve">?  </w:t>
            </w:r>
          </w:p>
          <w:p w14:paraId="431B4046" w14:textId="4D8CB551" w:rsidR="002C5828" w:rsidRPr="002C5828" w:rsidRDefault="002C5828" w:rsidP="005B5BE4">
            <w:pPr>
              <w:pStyle w:val="ListParagraph"/>
              <w:ind w:left="360"/>
            </w:pPr>
          </w:p>
        </w:tc>
        <w:tc>
          <w:tcPr>
            <w:tcW w:w="233" w:type="pct"/>
            <w:gridSpan w:val="2"/>
          </w:tcPr>
          <w:p w14:paraId="077D98D9" w14:textId="77777777" w:rsidR="00A71C84" w:rsidRPr="00A937BE" w:rsidRDefault="00A71C84" w:rsidP="00A71C84">
            <w:pPr>
              <w:jc w:val="center"/>
              <w:rPr>
                <w:lang w:val="it-IT"/>
              </w:rPr>
            </w:pPr>
          </w:p>
        </w:tc>
        <w:tc>
          <w:tcPr>
            <w:tcW w:w="194" w:type="pct"/>
          </w:tcPr>
          <w:p w14:paraId="785D6105" w14:textId="77777777" w:rsidR="00A71C84" w:rsidRPr="00A937BE" w:rsidRDefault="00A71C84" w:rsidP="00A71C84">
            <w:pPr>
              <w:rPr>
                <w:lang w:val="it-IT"/>
              </w:rPr>
            </w:pPr>
          </w:p>
        </w:tc>
        <w:tc>
          <w:tcPr>
            <w:tcW w:w="194" w:type="pct"/>
          </w:tcPr>
          <w:p w14:paraId="315FF2C1" w14:textId="77777777" w:rsidR="00A71C84" w:rsidRPr="00A937BE" w:rsidRDefault="00A71C84" w:rsidP="00A71C84">
            <w:pPr>
              <w:rPr>
                <w:lang w:val="it-IT"/>
              </w:rPr>
            </w:pPr>
          </w:p>
        </w:tc>
        <w:tc>
          <w:tcPr>
            <w:tcW w:w="290" w:type="pct"/>
          </w:tcPr>
          <w:p w14:paraId="48F0AC5B" w14:textId="77777777" w:rsidR="00A71C84" w:rsidRPr="00A937BE" w:rsidRDefault="00A71C84" w:rsidP="00A71C84">
            <w:pPr>
              <w:rPr>
                <w:lang w:val="it-IT"/>
              </w:rPr>
            </w:pPr>
          </w:p>
        </w:tc>
        <w:tc>
          <w:tcPr>
            <w:tcW w:w="194" w:type="pct"/>
            <w:gridSpan w:val="2"/>
          </w:tcPr>
          <w:p w14:paraId="5410FB85" w14:textId="77777777" w:rsidR="00A71C84" w:rsidRPr="00A937BE" w:rsidRDefault="00A71C84" w:rsidP="00A71C84">
            <w:pPr>
              <w:rPr>
                <w:lang w:val="it-IT"/>
              </w:rPr>
            </w:pPr>
          </w:p>
        </w:tc>
        <w:tc>
          <w:tcPr>
            <w:tcW w:w="194" w:type="pct"/>
          </w:tcPr>
          <w:p w14:paraId="2A8DFCB4" w14:textId="77777777" w:rsidR="00A71C84" w:rsidRPr="00A937BE" w:rsidRDefault="00A71C84" w:rsidP="00A71C84">
            <w:pPr>
              <w:rPr>
                <w:lang w:val="it-IT"/>
              </w:rPr>
            </w:pPr>
          </w:p>
        </w:tc>
        <w:tc>
          <w:tcPr>
            <w:tcW w:w="157" w:type="pct"/>
          </w:tcPr>
          <w:p w14:paraId="242441A3" w14:textId="77777777" w:rsidR="00A71C84" w:rsidRPr="00A937BE" w:rsidRDefault="00A71C84" w:rsidP="00A71C84">
            <w:pPr>
              <w:rPr>
                <w:lang w:val="it-IT"/>
              </w:rPr>
            </w:pPr>
          </w:p>
        </w:tc>
        <w:tc>
          <w:tcPr>
            <w:tcW w:w="412" w:type="pct"/>
            <w:gridSpan w:val="2"/>
          </w:tcPr>
          <w:p w14:paraId="1DF6BF31" w14:textId="77777777" w:rsidR="00A71C84" w:rsidRPr="00A937BE" w:rsidRDefault="00A71C84" w:rsidP="00A71C84">
            <w:pPr>
              <w:rPr>
                <w:lang w:val="it-IT"/>
              </w:rPr>
            </w:pPr>
          </w:p>
        </w:tc>
      </w:tr>
      <w:tr w:rsidR="006F0567" w:rsidRPr="00A937BE" w14:paraId="2C93065E" w14:textId="77777777" w:rsidTr="00972AB0">
        <w:trPr>
          <w:trHeight w:val="3371"/>
          <w:tblHeader/>
        </w:trPr>
        <w:tc>
          <w:tcPr>
            <w:tcW w:w="3132" w:type="pct"/>
          </w:tcPr>
          <w:p w14:paraId="767EB9A9" w14:textId="4AB8F666" w:rsidR="006F0567" w:rsidRPr="00DB5FEF" w:rsidRDefault="00706275" w:rsidP="006F0567">
            <w:pPr>
              <w:pStyle w:val="ListParagraph"/>
              <w:numPr>
                <w:ilvl w:val="0"/>
                <w:numId w:val="3"/>
              </w:numPr>
              <w:spacing w:after="0"/>
              <w:rPr>
                <w:rFonts w:ascii="Trebuchet MS" w:hAnsi="Trebuchet MS"/>
                <w:b/>
                <w:sz w:val="20"/>
              </w:rPr>
            </w:pPr>
            <w:r>
              <w:rPr>
                <w:rFonts w:ascii="Trebuchet MS" w:hAnsi="Trebuchet MS"/>
                <w:b/>
                <w:sz w:val="20"/>
              </w:rPr>
              <w:lastRenderedPageBreak/>
              <w:t>Documente de proprietate</w:t>
            </w:r>
          </w:p>
          <w:p w14:paraId="76A57556" w14:textId="77777777" w:rsidR="006F0567" w:rsidRPr="00DB5FEF" w:rsidRDefault="006F0567" w:rsidP="006F0567">
            <w:pPr>
              <w:pStyle w:val="ListParagraph"/>
              <w:spacing w:after="0"/>
              <w:rPr>
                <w:rFonts w:ascii="Trebuchet MS" w:hAnsi="Trebuchet MS"/>
                <w:b/>
                <w:sz w:val="20"/>
              </w:rPr>
            </w:pPr>
          </w:p>
          <w:p w14:paraId="449368A4" w14:textId="468BB327" w:rsidR="006F0567" w:rsidRPr="007A7407" w:rsidRDefault="006F0567" w:rsidP="006F0567">
            <w:pPr>
              <w:pStyle w:val="ListParagraph"/>
              <w:numPr>
                <w:ilvl w:val="0"/>
                <w:numId w:val="4"/>
              </w:numPr>
              <w:spacing w:after="0"/>
              <w:rPr>
                <w:rFonts w:ascii="Trebuchet MS" w:hAnsi="Trebuchet MS"/>
                <w:b/>
                <w:sz w:val="20"/>
              </w:rPr>
            </w:pPr>
            <w:r w:rsidRPr="00DB5FEF">
              <w:rPr>
                <w:rFonts w:ascii="Trebuchet MS" w:hAnsi="Trebuchet MS"/>
                <w:sz w:val="20"/>
              </w:rPr>
              <w:t xml:space="preserve">Sunt anexate documentele </w:t>
            </w:r>
            <w:r w:rsidR="00806D08">
              <w:rPr>
                <w:rFonts w:ascii="Trebuchet MS" w:hAnsi="Trebuchet MS"/>
                <w:sz w:val="20"/>
              </w:rPr>
              <w:t xml:space="preserve">obligatorii </w:t>
            </w:r>
            <w:r w:rsidRPr="00DB5FEF">
              <w:rPr>
                <w:rFonts w:ascii="Trebuchet MS" w:hAnsi="Trebuchet MS"/>
                <w:sz w:val="20"/>
              </w:rPr>
              <w:t>care dovedesc dreptul de proprietate publică/</w:t>
            </w:r>
            <w:r w:rsidR="003C2043">
              <w:rPr>
                <w:rFonts w:ascii="Trebuchet MS" w:hAnsi="Trebuchet MS"/>
                <w:sz w:val="20"/>
              </w:rPr>
              <w:t>privată</w:t>
            </w:r>
            <w:r w:rsidRPr="00DB5FEF">
              <w:rPr>
                <w:rFonts w:ascii="Trebuchet MS" w:hAnsi="Trebuchet MS"/>
                <w:sz w:val="20"/>
              </w:rPr>
              <w:t xml:space="preserve">, pentru imobilele obiect al proiectului, drepturi menționate </w:t>
            </w:r>
            <w:r w:rsidRPr="00D41287">
              <w:rPr>
                <w:rFonts w:ascii="Trebuchet MS" w:hAnsi="Trebuchet MS"/>
                <w:sz w:val="20"/>
              </w:rPr>
              <w:t>în Ghidul specific la sub-secțiunea 4.1, punct</w:t>
            </w:r>
            <w:r w:rsidR="003C2043">
              <w:rPr>
                <w:rFonts w:ascii="Trebuchet MS" w:hAnsi="Trebuchet MS"/>
                <w:sz w:val="20"/>
              </w:rPr>
              <w:t>u</w:t>
            </w:r>
            <w:r w:rsidRPr="00D41287">
              <w:rPr>
                <w:rFonts w:ascii="Trebuchet MS" w:hAnsi="Trebuchet MS"/>
                <w:sz w:val="20"/>
              </w:rPr>
              <w:t>l</w:t>
            </w:r>
            <w:r w:rsidR="003C2043">
              <w:rPr>
                <w:rFonts w:ascii="Trebuchet MS" w:hAnsi="Trebuchet MS"/>
                <w:sz w:val="20"/>
              </w:rPr>
              <w:t xml:space="preserve"> 6 </w:t>
            </w:r>
            <w:r w:rsidRPr="00D41287">
              <w:rPr>
                <w:rFonts w:ascii="Trebuchet MS" w:hAnsi="Trebuchet MS"/>
                <w:sz w:val="20"/>
              </w:rPr>
              <w:t>din Ghidul specific</w:t>
            </w:r>
            <w:r w:rsidRPr="00DB5FEF">
              <w:rPr>
                <w:rFonts w:ascii="Trebuchet MS" w:hAnsi="Trebuchet MS"/>
                <w:sz w:val="20"/>
              </w:rPr>
              <w:t>?</w:t>
            </w:r>
          </w:p>
          <w:p w14:paraId="57CE9AA2" w14:textId="3CA23F8B" w:rsidR="006F0567" w:rsidRPr="00DB5FEF" w:rsidRDefault="00972AB0" w:rsidP="006F0567">
            <w:pPr>
              <w:pStyle w:val="Header"/>
              <w:numPr>
                <w:ilvl w:val="0"/>
                <w:numId w:val="4"/>
              </w:numPr>
              <w:tabs>
                <w:tab w:val="clear" w:pos="4320"/>
                <w:tab w:val="center" w:pos="639"/>
              </w:tabs>
              <w:jc w:val="both"/>
              <w:rPr>
                <w:szCs w:val="20"/>
              </w:rPr>
            </w:pPr>
            <w:r>
              <w:rPr>
                <w:szCs w:val="20"/>
              </w:rPr>
              <w:t xml:space="preserve">Imobilele </w:t>
            </w:r>
            <w:r w:rsidR="006F0567" w:rsidRPr="00DB5FEF">
              <w:rPr>
                <w:szCs w:val="20"/>
              </w:rPr>
              <w:t>care fac obiectul proiectului îndeplinesc cumulativ următoarele condiții, conform prevederilor din ghidul specific:</w:t>
            </w:r>
          </w:p>
          <w:p w14:paraId="2C0F24AD"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fie libere de orice sarcini sau interdicţii ce afectează implementarea operaţiunii,</w:t>
            </w:r>
          </w:p>
          <w:p w14:paraId="5BFEC2EF"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7892C9B" w14:textId="77777777" w:rsidR="006F0567"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revendicărilor potrivit unor legi speciale</w:t>
            </w:r>
            <w:r>
              <w:rPr>
                <w:rFonts w:ascii="Trebuchet MS" w:hAnsi="Trebuchet MS"/>
                <w:sz w:val="20"/>
                <w:lang w:val="it-IT"/>
              </w:rPr>
              <w:t xml:space="preserve"> în materie sau dreptului comun? </w:t>
            </w:r>
            <w:r w:rsidRPr="00DB5FEF">
              <w:rPr>
                <w:rFonts w:ascii="Trebuchet MS" w:hAnsi="Trebuchet MS"/>
                <w:sz w:val="20"/>
                <w:lang w:val="it-IT"/>
              </w:rPr>
              <w:t xml:space="preserve"> </w:t>
            </w:r>
          </w:p>
          <w:p w14:paraId="26B12E93" w14:textId="08A58809" w:rsidR="00041E5A" w:rsidRPr="00041E5A" w:rsidRDefault="00041E5A" w:rsidP="00041E5A">
            <w:pPr>
              <w:pStyle w:val="Header"/>
              <w:numPr>
                <w:ilvl w:val="0"/>
                <w:numId w:val="4"/>
              </w:numPr>
              <w:tabs>
                <w:tab w:val="clear" w:pos="4320"/>
                <w:tab w:val="center" w:pos="639"/>
              </w:tabs>
              <w:jc w:val="both"/>
              <w:rPr>
                <w:lang w:val="it-IT"/>
              </w:rPr>
            </w:pPr>
            <w:r w:rsidRPr="00041E5A">
              <w:rPr>
                <w:lang w:val="it-IT"/>
              </w:rPr>
              <w:t>Suprafețele menționate în documentele de proprietate/extrase de carte funciară sunt acoperitoare pentru investiţia propusă prin proiecte?</w:t>
            </w:r>
          </w:p>
          <w:p w14:paraId="6C86E58C" w14:textId="1323A569" w:rsidR="00041E5A" w:rsidRPr="00DB5FEF" w:rsidRDefault="00041E5A" w:rsidP="00041E5A">
            <w:pPr>
              <w:pStyle w:val="Header"/>
              <w:numPr>
                <w:ilvl w:val="0"/>
                <w:numId w:val="4"/>
              </w:numPr>
              <w:tabs>
                <w:tab w:val="clear" w:pos="4320"/>
                <w:tab w:val="center" w:pos="639"/>
              </w:tabs>
              <w:jc w:val="both"/>
              <w:rPr>
                <w:lang w:val="it-IT"/>
              </w:rPr>
            </w:pPr>
            <w:r w:rsidRPr="00041E5A">
              <w:rPr>
                <w:lang w:val="it-IT"/>
              </w:rPr>
              <w:t xml:space="preserve">Datele din documentele de proprietate </w:t>
            </w:r>
            <w:r w:rsidR="00764CEB">
              <w:rPr>
                <w:lang w:val="it-IT"/>
              </w:rPr>
              <w:t xml:space="preserve">se coreleaza </w:t>
            </w:r>
            <w:r w:rsidRPr="00041E5A">
              <w:rPr>
                <w:lang w:val="it-IT"/>
              </w:rPr>
              <w:t>cu datele privind identificarea investiei din cadrul cererii de finanțare/</w:t>
            </w:r>
            <w:r w:rsidR="00607D5E">
              <w:rPr>
                <w:lang w:val="it-IT"/>
              </w:rPr>
              <w:t>planului de reutilizare/</w:t>
            </w:r>
            <w:r w:rsidRPr="00041E5A">
              <w:rPr>
                <w:lang w:val="it-IT"/>
              </w:rPr>
              <w:t>certificatului de urbanism/autorizatiei de construire (dacă e cazul)/ tabelului centralizator al numerelor cadastrale/documentaţiei tehnico-economice (SF/DALI) repectiv PT (daca e cazul)?</w:t>
            </w:r>
          </w:p>
          <w:p w14:paraId="5A13E6EA" w14:textId="77777777" w:rsidR="00706275" w:rsidRDefault="00706275" w:rsidP="00972AB0">
            <w:pPr>
              <w:spacing w:before="40" w:after="40"/>
              <w:jc w:val="both"/>
              <w:rPr>
                <w:i/>
                <w:szCs w:val="20"/>
                <w:lang w:val="it-IT"/>
              </w:rPr>
            </w:pPr>
          </w:p>
          <w:p w14:paraId="3BD2FB6B" w14:textId="57B7C874" w:rsidR="006F0567" w:rsidRPr="00D16CBE" w:rsidRDefault="006F0567" w:rsidP="00972AB0">
            <w:pPr>
              <w:spacing w:before="40" w:after="40"/>
              <w:jc w:val="both"/>
              <w:rPr>
                <w:b/>
              </w:rPr>
            </w:pPr>
            <w:r w:rsidRPr="00DB5FEF">
              <w:rPr>
                <w:i/>
                <w:szCs w:val="20"/>
                <w:lang w:val="it-IT"/>
              </w:rPr>
              <w:t>(Se vor verifica informaţiile declaraţiei de eligibilitate, documentelor de proprietate anexate etc.)</w:t>
            </w:r>
          </w:p>
        </w:tc>
        <w:tc>
          <w:tcPr>
            <w:tcW w:w="233" w:type="pct"/>
            <w:gridSpan w:val="2"/>
          </w:tcPr>
          <w:p w14:paraId="2803FCCF" w14:textId="77777777" w:rsidR="006F0567" w:rsidRPr="00A937BE" w:rsidRDefault="006F0567" w:rsidP="00A71C84">
            <w:pPr>
              <w:jc w:val="center"/>
              <w:rPr>
                <w:lang w:val="it-IT"/>
              </w:rPr>
            </w:pPr>
          </w:p>
        </w:tc>
        <w:tc>
          <w:tcPr>
            <w:tcW w:w="194" w:type="pct"/>
          </w:tcPr>
          <w:p w14:paraId="3C0648DF" w14:textId="77777777" w:rsidR="006F0567" w:rsidRPr="00A937BE" w:rsidRDefault="006F0567" w:rsidP="00A71C84">
            <w:pPr>
              <w:rPr>
                <w:lang w:val="it-IT"/>
              </w:rPr>
            </w:pPr>
          </w:p>
        </w:tc>
        <w:tc>
          <w:tcPr>
            <w:tcW w:w="194" w:type="pct"/>
          </w:tcPr>
          <w:p w14:paraId="58266B47" w14:textId="77777777" w:rsidR="006F0567" w:rsidRPr="00A937BE" w:rsidRDefault="006F0567" w:rsidP="00A71C84">
            <w:pPr>
              <w:rPr>
                <w:lang w:val="it-IT"/>
              </w:rPr>
            </w:pPr>
          </w:p>
        </w:tc>
        <w:tc>
          <w:tcPr>
            <w:tcW w:w="290" w:type="pct"/>
          </w:tcPr>
          <w:p w14:paraId="54EE5B95" w14:textId="77777777" w:rsidR="006F0567" w:rsidRPr="00A937BE" w:rsidRDefault="006F0567" w:rsidP="00A71C84">
            <w:pPr>
              <w:rPr>
                <w:lang w:val="it-IT"/>
              </w:rPr>
            </w:pPr>
          </w:p>
        </w:tc>
        <w:tc>
          <w:tcPr>
            <w:tcW w:w="194" w:type="pct"/>
            <w:gridSpan w:val="2"/>
          </w:tcPr>
          <w:p w14:paraId="573C4655" w14:textId="77777777" w:rsidR="006F0567" w:rsidRPr="00A937BE" w:rsidRDefault="006F0567" w:rsidP="00A71C84">
            <w:pPr>
              <w:rPr>
                <w:lang w:val="it-IT"/>
              </w:rPr>
            </w:pPr>
          </w:p>
        </w:tc>
        <w:tc>
          <w:tcPr>
            <w:tcW w:w="194" w:type="pct"/>
          </w:tcPr>
          <w:p w14:paraId="3E63179A" w14:textId="77777777" w:rsidR="006F0567" w:rsidRPr="00A937BE" w:rsidRDefault="006F0567" w:rsidP="00A71C84">
            <w:pPr>
              <w:rPr>
                <w:lang w:val="it-IT"/>
              </w:rPr>
            </w:pPr>
          </w:p>
        </w:tc>
        <w:tc>
          <w:tcPr>
            <w:tcW w:w="157" w:type="pct"/>
          </w:tcPr>
          <w:p w14:paraId="7A8D37EC" w14:textId="77777777" w:rsidR="006F0567" w:rsidRPr="00A937BE" w:rsidRDefault="006F0567" w:rsidP="00A71C84">
            <w:pPr>
              <w:rPr>
                <w:lang w:val="it-IT"/>
              </w:rPr>
            </w:pPr>
          </w:p>
        </w:tc>
        <w:tc>
          <w:tcPr>
            <w:tcW w:w="412" w:type="pct"/>
            <w:gridSpan w:val="2"/>
          </w:tcPr>
          <w:p w14:paraId="16A755CB" w14:textId="77777777" w:rsidR="006F0567" w:rsidRPr="00A937BE" w:rsidRDefault="006F0567" w:rsidP="00A71C84">
            <w:pPr>
              <w:rPr>
                <w:lang w:val="it-IT"/>
              </w:rPr>
            </w:pPr>
          </w:p>
        </w:tc>
      </w:tr>
      <w:tr w:rsidR="00EC08EB" w:rsidRPr="00A937BE" w14:paraId="5D9E7EE0" w14:textId="77777777" w:rsidTr="006E41FE">
        <w:trPr>
          <w:trHeight w:val="20"/>
          <w:tblHeader/>
        </w:trPr>
        <w:tc>
          <w:tcPr>
            <w:tcW w:w="3132" w:type="pct"/>
          </w:tcPr>
          <w:p w14:paraId="782BC71D" w14:textId="39CD633C" w:rsidR="003E1DE6" w:rsidRPr="00D16CBE" w:rsidRDefault="003E1DE6" w:rsidP="000054D0">
            <w:pPr>
              <w:pStyle w:val="ListParagraph"/>
              <w:numPr>
                <w:ilvl w:val="0"/>
                <w:numId w:val="3"/>
              </w:numPr>
              <w:spacing w:after="0"/>
              <w:rPr>
                <w:rFonts w:ascii="Trebuchet MS" w:hAnsi="Trebuchet MS"/>
                <w:b/>
                <w:sz w:val="20"/>
              </w:rPr>
            </w:pPr>
            <w:r w:rsidRPr="00D16CBE">
              <w:rPr>
                <w:rFonts w:ascii="Trebuchet MS" w:hAnsi="Trebuchet MS"/>
                <w:b/>
                <w:sz w:val="20"/>
              </w:rPr>
              <w:t xml:space="preserve">Documentaţia tehnico-economică </w:t>
            </w:r>
          </w:p>
          <w:p w14:paraId="6EBA79EB" w14:textId="0DEB6948" w:rsidR="00FD2083" w:rsidRDefault="00CD69B4" w:rsidP="005D0F7B">
            <w:pPr>
              <w:pStyle w:val="Header"/>
              <w:numPr>
                <w:ilvl w:val="0"/>
                <w:numId w:val="4"/>
              </w:numPr>
              <w:tabs>
                <w:tab w:val="clear" w:pos="4320"/>
                <w:tab w:val="center" w:pos="426"/>
              </w:tabs>
              <w:jc w:val="both"/>
              <w:rPr>
                <w:szCs w:val="20"/>
              </w:rPr>
            </w:pPr>
            <w:r>
              <w:rPr>
                <w:szCs w:val="20"/>
              </w:rPr>
              <w:t xml:space="preserve"> </w:t>
            </w:r>
            <w:r w:rsidR="00F82F85" w:rsidRPr="00D16CBE">
              <w:rPr>
                <w:szCs w:val="20"/>
              </w:rPr>
              <w:t xml:space="preserve">Este </w:t>
            </w:r>
            <w:r w:rsidR="00584221" w:rsidRPr="00D16CBE">
              <w:rPr>
                <w:szCs w:val="20"/>
              </w:rPr>
              <w:t xml:space="preserve">anexată </w:t>
            </w:r>
            <w:r w:rsidR="00F82F85" w:rsidRPr="00D16CBE">
              <w:rPr>
                <w:szCs w:val="20"/>
              </w:rPr>
              <w:t>Documentaţia tehnico-economică</w:t>
            </w:r>
            <w:r w:rsidR="001518A8" w:rsidRPr="00D16CBE">
              <w:rPr>
                <w:szCs w:val="20"/>
              </w:rPr>
              <w:t xml:space="preserve">, </w:t>
            </w:r>
            <w:r w:rsidR="00200209">
              <w:rPr>
                <w:szCs w:val="20"/>
              </w:rPr>
              <w:t xml:space="preserve">conform </w:t>
            </w:r>
            <w:r w:rsidR="00F341DB" w:rsidRPr="00D16CBE">
              <w:rPr>
                <w:szCs w:val="20"/>
              </w:rPr>
              <w:t>secțiunii 4.1</w:t>
            </w:r>
            <w:r w:rsidR="00F341DB" w:rsidRPr="00DF3A0D">
              <w:rPr>
                <w:szCs w:val="20"/>
                <w:highlight w:val="green"/>
              </w:rPr>
              <w:t xml:space="preserve">, punctul </w:t>
            </w:r>
            <w:r w:rsidR="00200209">
              <w:rPr>
                <w:szCs w:val="20"/>
              </w:rPr>
              <w:t>7</w:t>
            </w:r>
            <w:r w:rsidR="00DF3A0D">
              <w:rPr>
                <w:szCs w:val="20"/>
              </w:rPr>
              <w:t xml:space="preserve"> </w:t>
            </w:r>
            <w:r w:rsidR="00F341DB" w:rsidRPr="00D16CBE">
              <w:rPr>
                <w:szCs w:val="20"/>
              </w:rPr>
              <w:t>din ghidul specific</w:t>
            </w:r>
            <w:r w:rsidR="00F82F85" w:rsidRPr="00D16CBE">
              <w:rPr>
                <w:szCs w:val="20"/>
              </w:rPr>
              <w:t>?</w:t>
            </w:r>
            <w:r w:rsidR="00F16CAA">
              <w:rPr>
                <w:szCs w:val="20"/>
              </w:rPr>
              <w:t xml:space="preserve"> </w:t>
            </w:r>
          </w:p>
          <w:p w14:paraId="7EBBE950" w14:textId="1D7952CD"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Documentaţia tehnico-economică nu a fost elaborată/ revizuită/ reactualizată cu mai mult de 2 ani înainte de data depunerii cererii de finanţare?</w:t>
            </w:r>
          </w:p>
          <w:p w14:paraId="09F2977B" w14:textId="59E2216B"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14:paraId="3BFCDF35" w14:textId="6F260B0A" w:rsidR="007A193A" w:rsidRPr="00D16CBE" w:rsidRDefault="00072212" w:rsidP="00072212">
            <w:pPr>
              <w:pStyle w:val="Header"/>
              <w:numPr>
                <w:ilvl w:val="0"/>
                <w:numId w:val="4"/>
              </w:numPr>
              <w:tabs>
                <w:tab w:val="clear" w:pos="4320"/>
                <w:tab w:val="center" w:pos="426"/>
              </w:tabs>
              <w:jc w:val="both"/>
              <w:rPr>
                <w:szCs w:val="20"/>
              </w:rPr>
            </w:pPr>
            <w:r w:rsidRPr="00072212">
              <w:rPr>
                <w:szCs w:val="20"/>
              </w:rPr>
              <w:tab/>
              <w:t>Devizul general prezinta data actualizarii, semnatura si ştampila elaboratorului documentatiei tehnico-economice.</w:t>
            </w:r>
          </w:p>
        </w:tc>
        <w:tc>
          <w:tcPr>
            <w:tcW w:w="233" w:type="pct"/>
            <w:gridSpan w:val="2"/>
          </w:tcPr>
          <w:p w14:paraId="6F0BD80E" w14:textId="77777777" w:rsidR="00C37E17" w:rsidRPr="00A937BE" w:rsidRDefault="00C37E17" w:rsidP="00C37E17">
            <w:pPr>
              <w:jc w:val="center"/>
              <w:rPr>
                <w:lang w:val="it-IT"/>
              </w:rPr>
            </w:pPr>
          </w:p>
        </w:tc>
        <w:tc>
          <w:tcPr>
            <w:tcW w:w="194" w:type="pct"/>
          </w:tcPr>
          <w:p w14:paraId="346C8F31" w14:textId="77777777" w:rsidR="00C37E17" w:rsidRPr="00A937BE" w:rsidRDefault="00C37E17" w:rsidP="00C37E17">
            <w:pPr>
              <w:rPr>
                <w:lang w:val="it-IT"/>
              </w:rPr>
            </w:pPr>
          </w:p>
        </w:tc>
        <w:tc>
          <w:tcPr>
            <w:tcW w:w="194" w:type="pct"/>
          </w:tcPr>
          <w:p w14:paraId="43BE1940" w14:textId="77777777" w:rsidR="00C37E17" w:rsidRPr="00A937BE" w:rsidRDefault="00C37E17" w:rsidP="00C37E17">
            <w:pPr>
              <w:rPr>
                <w:lang w:val="it-IT"/>
              </w:rPr>
            </w:pPr>
          </w:p>
        </w:tc>
        <w:tc>
          <w:tcPr>
            <w:tcW w:w="290" w:type="pct"/>
          </w:tcPr>
          <w:p w14:paraId="6EDB8CE8" w14:textId="77777777" w:rsidR="00C37E17" w:rsidRPr="00A937BE" w:rsidRDefault="00C37E17" w:rsidP="00C37E17">
            <w:pPr>
              <w:rPr>
                <w:lang w:val="it-IT"/>
              </w:rPr>
            </w:pPr>
          </w:p>
        </w:tc>
        <w:tc>
          <w:tcPr>
            <w:tcW w:w="194" w:type="pct"/>
            <w:gridSpan w:val="2"/>
          </w:tcPr>
          <w:p w14:paraId="77B98641" w14:textId="77777777" w:rsidR="00C37E17" w:rsidRPr="00A937BE" w:rsidRDefault="00C37E17" w:rsidP="00C37E17">
            <w:pPr>
              <w:rPr>
                <w:lang w:val="it-IT"/>
              </w:rPr>
            </w:pPr>
          </w:p>
        </w:tc>
        <w:tc>
          <w:tcPr>
            <w:tcW w:w="194" w:type="pct"/>
          </w:tcPr>
          <w:p w14:paraId="2360740F" w14:textId="77777777" w:rsidR="00C37E17" w:rsidRPr="00A937BE" w:rsidRDefault="00C37E17" w:rsidP="00C37E17">
            <w:pPr>
              <w:rPr>
                <w:lang w:val="it-IT"/>
              </w:rPr>
            </w:pPr>
          </w:p>
        </w:tc>
        <w:tc>
          <w:tcPr>
            <w:tcW w:w="157" w:type="pct"/>
          </w:tcPr>
          <w:p w14:paraId="46513472" w14:textId="77777777" w:rsidR="00C37E17" w:rsidRPr="00A937BE" w:rsidRDefault="00C37E17" w:rsidP="00C37E17">
            <w:pPr>
              <w:rPr>
                <w:lang w:val="it-IT"/>
              </w:rPr>
            </w:pPr>
          </w:p>
        </w:tc>
        <w:tc>
          <w:tcPr>
            <w:tcW w:w="412" w:type="pct"/>
            <w:gridSpan w:val="2"/>
          </w:tcPr>
          <w:p w14:paraId="3455E0D1" w14:textId="77777777" w:rsidR="00C37E17" w:rsidRPr="00A937BE" w:rsidRDefault="00C37E17" w:rsidP="00C37E17">
            <w:pPr>
              <w:rPr>
                <w:lang w:val="it-IT"/>
              </w:rPr>
            </w:pPr>
          </w:p>
        </w:tc>
      </w:tr>
      <w:tr w:rsidR="00EC08EB" w:rsidRPr="00A937BE" w14:paraId="6B0297C7" w14:textId="77777777" w:rsidTr="006E41FE">
        <w:trPr>
          <w:trHeight w:val="20"/>
          <w:tblHeader/>
        </w:trPr>
        <w:tc>
          <w:tcPr>
            <w:tcW w:w="3132" w:type="pct"/>
            <w:tcBorders>
              <w:bottom w:val="nil"/>
            </w:tcBorders>
          </w:tcPr>
          <w:p w14:paraId="4AD2F8BC" w14:textId="3EBAC5ED" w:rsidR="003E1DE6" w:rsidRDefault="003E1DE6" w:rsidP="000054D0">
            <w:pPr>
              <w:pStyle w:val="ListParagraph"/>
              <w:numPr>
                <w:ilvl w:val="0"/>
                <w:numId w:val="3"/>
              </w:numPr>
              <w:spacing w:after="0"/>
              <w:rPr>
                <w:rFonts w:ascii="Trebuchet MS" w:hAnsi="Trebuchet MS"/>
                <w:b/>
                <w:sz w:val="20"/>
              </w:rPr>
            </w:pPr>
            <w:r w:rsidRPr="00CD69B4">
              <w:rPr>
                <w:rFonts w:ascii="Trebuchet MS" w:hAnsi="Trebuchet MS"/>
                <w:b/>
                <w:sz w:val="20"/>
              </w:rPr>
              <w:lastRenderedPageBreak/>
              <w:t xml:space="preserve">Certificatul de urbanism (aferent obţinerii autorizaţiei de construire) și, dacă e cazul,  Autorizaţia de construire </w:t>
            </w:r>
          </w:p>
          <w:p w14:paraId="1B32A70E" w14:textId="106BF132" w:rsidR="00F16CAA" w:rsidRPr="00F16CAA" w:rsidRDefault="00F16CAA" w:rsidP="00F16CAA">
            <w:pPr>
              <w:pStyle w:val="ListParagraph"/>
              <w:spacing w:after="0"/>
              <w:ind w:left="928"/>
              <w:rPr>
                <w:rFonts w:ascii="Trebuchet MS" w:hAnsi="Trebuchet MS"/>
                <w:i/>
                <w:sz w:val="20"/>
              </w:rPr>
            </w:pPr>
            <w:r w:rsidRPr="00F16CAA">
              <w:rPr>
                <w:rFonts w:ascii="Trebuchet MS" w:hAnsi="Trebuchet MS"/>
                <w:i/>
                <w:sz w:val="20"/>
              </w:rPr>
              <w:t>Pentru proiectele depuse la faza SF</w:t>
            </w:r>
          </w:p>
          <w:p w14:paraId="3BD33CE5" w14:textId="1F44F314" w:rsidR="0044108E" w:rsidRPr="00CD69B4" w:rsidRDefault="00364B2E" w:rsidP="001969AC">
            <w:pPr>
              <w:pStyle w:val="Header"/>
              <w:numPr>
                <w:ilvl w:val="0"/>
                <w:numId w:val="4"/>
              </w:numPr>
              <w:tabs>
                <w:tab w:val="clear" w:pos="4320"/>
                <w:tab w:val="center" w:pos="426"/>
              </w:tabs>
              <w:jc w:val="both"/>
              <w:rPr>
                <w:szCs w:val="20"/>
              </w:rPr>
            </w:pPr>
            <w:r w:rsidRPr="00CD69B4">
              <w:rPr>
                <w:szCs w:val="20"/>
              </w:rPr>
              <w:t>Este anexat Certificatul de urbanism (aferent obţinerii autorizaţiei de construire)?</w:t>
            </w:r>
            <w:r w:rsidR="00A26781" w:rsidRPr="00CD69B4">
              <w:rPr>
                <w:szCs w:val="20"/>
              </w:rPr>
              <w:t xml:space="preserve"> </w:t>
            </w:r>
          </w:p>
          <w:p w14:paraId="5F8F5F37" w14:textId="69C09FD0" w:rsidR="00C357F7" w:rsidRDefault="00A90AA8" w:rsidP="001969AC">
            <w:pPr>
              <w:pStyle w:val="Header"/>
              <w:numPr>
                <w:ilvl w:val="0"/>
                <w:numId w:val="4"/>
              </w:numPr>
              <w:tabs>
                <w:tab w:val="clear" w:pos="4320"/>
                <w:tab w:val="center" w:pos="426"/>
              </w:tabs>
              <w:jc w:val="both"/>
              <w:rPr>
                <w:szCs w:val="20"/>
              </w:rPr>
            </w:pPr>
            <w:r w:rsidRPr="00CD69B4">
              <w:rPr>
                <w:szCs w:val="20"/>
              </w:rPr>
              <w:t xml:space="preserve"> </w:t>
            </w:r>
            <w:r w:rsidR="0044108E" w:rsidRPr="00CD69B4">
              <w:rPr>
                <w:szCs w:val="20"/>
              </w:rPr>
              <w:t xml:space="preserve">Certificatul de urbanism </w:t>
            </w:r>
            <w:r w:rsidR="00A26781" w:rsidRPr="00CD69B4">
              <w:rPr>
                <w:szCs w:val="20"/>
              </w:rPr>
              <w:t>este în termen</w:t>
            </w:r>
            <w:r w:rsidR="00CD463A" w:rsidRPr="00CD69B4">
              <w:rPr>
                <w:szCs w:val="20"/>
              </w:rPr>
              <w:t>ul</w:t>
            </w:r>
            <w:r w:rsidR="00A26781" w:rsidRPr="00CD69B4">
              <w:rPr>
                <w:szCs w:val="20"/>
              </w:rPr>
              <w:t xml:space="preserve"> de valabilitate? </w:t>
            </w:r>
          </w:p>
          <w:p w14:paraId="203DA2FD" w14:textId="53F01C73" w:rsidR="002048D7" w:rsidRDefault="002048D7" w:rsidP="002048D7">
            <w:pPr>
              <w:pStyle w:val="ListParagraph"/>
              <w:numPr>
                <w:ilvl w:val="0"/>
                <w:numId w:val="4"/>
              </w:numPr>
              <w:rPr>
                <w:rFonts w:ascii="Trebuchet MS" w:hAnsi="Trebuchet MS"/>
                <w:sz w:val="20"/>
                <w:lang w:eastAsia="en-US"/>
              </w:rPr>
            </w:pPr>
            <w:r w:rsidRPr="002048D7">
              <w:rPr>
                <w:rFonts w:ascii="Trebuchet MS" w:hAnsi="Trebuchet MS"/>
                <w:sz w:val="20"/>
                <w:lang w:eastAsia="en-US"/>
              </w:rPr>
              <w:t>Sunt atașate avizele și/sau acordurile privind asigurarea utilităților/alte avize</w:t>
            </w:r>
            <w:r>
              <w:rPr>
                <w:rFonts w:ascii="Trebuchet MS" w:hAnsi="Trebuchet MS"/>
                <w:sz w:val="20"/>
                <w:lang w:eastAsia="en-US"/>
              </w:rPr>
              <w:t xml:space="preserve"> </w:t>
            </w:r>
            <w:r w:rsidRPr="002048D7">
              <w:rPr>
                <w:rFonts w:ascii="Trebuchet MS" w:hAnsi="Trebuchet MS"/>
                <w:sz w:val="20"/>
                <w:lang w:eastAsia="en-US"/>
              </w:rPr>
              <w:t>mentionate in certificatul de urbanism</w:t>
            </w:r>
            <w:r w:rsidR="00F16CAA">
              <w:rPr>
                <w:rFonts w:ascii="Trebuchet MS" w:hAnsi="Trebuchet MS"/>
                <w:sz w:val="20"/>
                <w:lang w:eastAsia="en-US"/>
              </w:rPr>
              <w:t xml:space="preserve">  obţinute până la data depunerii cererii de finanţare</w:t>
            </w:r>
            <w:r w:rsidRPr="002048D7">
              <w:rPr>
                <w:rFonts w:ascii="Trebuchet MS" w:hAnsi="Trebuchet MS"/>
                <w:sz w:val="20"/>
                <w:lang w:eastAsia="en-US"/>
              </w:rPr>
              <w:t>?</w:t>
            </w:r>
          </w:p>
          <w:p w14:paraId="7DC03F9D" w14:textId="1810B4AD" w:rsidR="00F16CAA" w:rsidRDefault="00F16CAA" w:rsidP="00F16CAA">
            <w:pPr>
              <w:pStyle w:val="ListParagraph"/>
              <w:ind w:left="644"/>
              <w:rPr>
                <w:rFonts w:ascii="Trebuchet MS" w:hAnsi="Trebuchet MS"/>
                <w:i/>
                <w:sz w:val="20"/>
                <w:lang w:eastAsia="en-US"/>
              </w:rPr>
            </w:pPr>
            <w:r w:rsidRPr="00F16CAA">
              <w:rPr>
                <w:rFonts w:ascii="Trebuchet MS" w:hAnsi="Trebuchet MS"/>
                <w:i/>
                <w:sz w:val="20"/>
                <w:lang w:eastAsia="en-US"/>
              </w:rPr>
              <w:t>Pentru proiectele depuse la faza PT</w:t>
            </w:r>
            <w:r>
              <w:rPr>
                <w:rFonts w:ascii="Trebuchet MS" w:hAnsi="Trebuchet MS"/>
                <w:i/>
                <w:sz w:val="20"/>
                <w:lang w:eastAsia="en-US"/>
              </w:rPr>
              <w:t>/DALI</w:t>
            </w:r>
          </w:p>
          <w:p w14:paraId="17A1C052" w14:textId="2CEBCE5E" w:rsidR="00F16CAA" w:rsidRPr="00F16CAA" w:rsidRDefault="00F16CAA" w:rsidP="00F16CAA">
            <w:pPr>
              <w:jc w:val="both"/>
            </w:pPr>
            <w:r w:rsidRPr="00F16CAA">
              <w:t xml:space="preserve">28. Este anexat Certificatul de urbanism (aferent obţinerii autorizaţiei de construire)? </w:t>
            </w:r>
          </w:p>
          <w:p w14:paraId="335BD76A" w14:textId="37EA2720" w:rsidR="00F16CAA" w:rsidRPr="00F16CAA" w:rsidRDefault="00F16CAA" w:rsidP="00F16CAA">
            <w:pPr>
              <w:jc w:val="both"/>
            </w:pPr>
            <w:r w:rsidRPr="00F16CAA">
              <w:t xml:space="preserve">29. Certificatul de urbanism este în termenul de valabilitate? </w:t>
            </w:r>
          </w:p>
          <w:p w14:paraId="6C11DE37" w14:textId="77777777" w:rsidR="00F16CAA" w:rsidRDefault="00F16CAA" w:rsidP="00F16CAA">
            <w:pPr>
              <w:jc w:val="both"/>
            </w:pPr>
            <w:r w:rsidRPr="00F16CAA">
              <w:t>30. Sunt atașate avizele și/sau acordurile privind asigurarea utilităților/alte avize mentionate in certificatul de urbanism  ?</w:t>
            </w:r>
            <w:r>
              <w:t xml:space="preserve"> </w:t>
            </w:r>
          </w:p>
          <w:p w14:paraId="69C711B7" w14:textId="0486DE91" w:rsidR="00F16CAA" w:rsidRPr="00F16CAA" w:rsidRDefault="00F16CAA" w:rsidP="00F16CAA">
            <w:pPr>
              <w:jc w:val="both"/>
              <w:rPr>
                <w:i/>
              </w:rPr>
            </w:pPr>
            <w:r w:rsidRPr="00F16CAA">
              <w:rPr>
                <w:i/>
              </w:rPr>
              <w:t>sau</w:t>
            </w:r>
          </w:p>
          <w:p w14:paraId="6919DA67" w14:textId="310091C8" w:rsidR="00C37E17" w:rsidRPr="002048D7" w:rsidRDefault="002048D7" w:rsidP="001969AC">
            <w:pPr>
              <w:pStyle w:val="Header"/>
              <w:numPr>
                <w:ilvl w:val="0"/>
                <w:numId w:val="4"/>
              </w:numPr>
              <w:tabs>
                <w:tab w:val="clear" w:pos="4320"/>
                <w:tab w:val="center" w:pos="426"/>
              </w:tabs>
              <w:jc w:val="both"/>
              <w:rPr>
                <w:b/>
                <w:szCs w:val="20"/>
                <w:lang w:val="fr-FR"/>
              </w:rPr>
            </w:pPr>
            <w:r>
              <w:rPr>
                <w:szCs w:val="20"/>
              </w:rPr>
              <w:t xml:space="preserve">Este ataşată </w:t>
            </w:r>
            <w:r w:rsidR="00C26CAB">
              <w:rPr>
                <w:szCs w:val="20"/>
              </w:rPr>
              <w:t>autorizatia de co</w:t>
            </w:r>
            <w:r w:rsidR="006947F3">
              <w:rPr>
                <w:szCs w:val="20"/>
              </w:rPr>
              <w:t>n</w:t>
            </w:r>
            <w:r w:rsidR="00C26CAB">
              <w:rPr>
                <w:szCs w:val="20"/>
              </w:rPr>
              <w:t>s</w:t>
            </w:r>
            <w:r w:rsidR="006947F3">
              <w:rPr>
                <w:szCs w:val="20"/>
              </w:rPr>
              <w:t xml:space="preserve">truire </w:t>
            </w:r>
            <w:r>
              <w:rPr>
                <w:szCs w:val="20"/>
              </w:rPr>
              <w:t>î</w:t>
            </w:r>
            <w:r w:rsidR="006947F3">
              <w:rPr>
                <w:szCs w:val="20"/>
              </w:rPr>
              <w:t>n termen de valabilitate</w:t>
            </w:r>
            <w:r w:rsidR="001E6905">
              <w:rPr>
                <w:szCs w:val="20"/>
              </w:rPr>
              <w:t xml:space="preserve"> ( a se verifica data emiterii si corelarea intre durata pentru care a fost emisa si momentul depunerii CF) </w:t>
            </w:r>
            <w:r w:rsidR="00C37E17" w:rsidRPr="00CD69B4">
              <w:rPr>
                <w:szCs w:val="20"/>
              </w:rPr>
              <w:t>?</w:t>
            </w:r>
          </w:p>
          <w:p w14:paraId="02715AB8" w14:textId="5667ED92" w:rsidR="002048D7" w:rsidRPr="00CD69B4" w:rsidRDefault="00F16CAA" w:rsidP="002048D7">
            <w:pPr>
              <w:pStyle w:val="Header"/>
              <w:numPr>
                <w:ilvl w:val="0"/>
                <w:numId w:val="4"/>
              </w:numPr>
              <w:tabs>
                <w:tab w:val="clear" w:pos="4320"/>
                <w:tab w:val="center" w:pos="426"/>
              </w:tabs>
              <w:jc w:val="both"/>
              <w:rPr>
                <w:b/>
                <w:szCs w:val="20"/>
                <w:lang w:val="fr-FR"/>
              </w:rPr>
            </w:pPr>
            <w:r>
              <w:rPr>
                <w:szCs w:val="20"/>
              </w:rPr>
              <w:t>Este ataşată autorizaţia de de</w:t>
            </w:r>
            <w:r w:rsidR="002048D7">
              <w:rPr>
                <w:szCs w:val="20"/>
              </w:rPr>
              <w:t xml:space="preserve">molare şi </w:t>
            </w:r>
            <w:r w:rsidR="002048D7" w:rsidRPr="002048D7">
              <w:rPr>
                <w:szCs w:val="20"/>
              </w:rPr>
              <w:t>/sau avizele/acordurile aferente</w:t>
            </w:r>
            <w:r w:rsidR="002048D7">
              <w:rPr>
                <w:szCs w:val="20"/>
              </w:rPr>
              <w:t xml:space="preserve"> acesteia (pentru proiectele care prevăd activitatea de demolare)?</w:t>
            </w:r>
          </w:p>
          <w:p w14:paraId="3EE404CF" w14:textId="1E75E950" w:rsidR="00C26CAB" w:rsidRPr="00CD69B4" w:rsidRDefault="00C26CAB" w:rsidP="00F16CAA">
            <w:pPr>
              <w:pStyle w:val="Header"/>
              <w:tabs>
                <w:tab w:val="clear" w:pos="4320"/>
                <w:tab w:val="center" w:pos="426"/>
              </w:tabs>
              <w:ind w:left="360"/>
              <w:jc w:val="both"/>
              <w:rPr>
                <w:szCs w:val="20"/>
              </w:rPr>
            </w:pPr>
            <w:r>
              <w:rPr>
                <w:szCs w:val="20"/>
              </w:rPr>
              <w:t>NOTA (In situatia depunerii de proiecte care au deja AC emisa</w:t>
            </w:r>
            <w:r w:rsidR="00F16CAA">
              <w:rPr>
                <w:szCs w:val="20"/>
              </w:rPr>
              <w:t xml:space="preserve"> se va depune doar aceasta</w:t>
            </w:r>
            <w:r>
              <w:rPr>
                <w:szCs w:val="20"/>
              </w:rPr>
              <w:t>)</w:t>
            </w:r>
          </w:p>
          <w:p w14:paraId="502FF6FC" w14:textId="73BF7570" w:rsidR="002676AF" w:rsidRPr="00A937BE" w:rsidRDefault="002676AF" w:rsidP="002676AF">
            <w:pPr>
              <w:pStyle w:val="Header"/>
              <w:tabs>
                <w:tab w:val="clear" w:pos="4320"/>
                <w:tab w:val="center" w:pos="426"/>
              </w:tabs>
              <w:ind w:left="142"/>
              <w:jc w:val="both"/>
              <w:rPr>
                <w:b/>
                <w:szCs w:val="22"/>
                <w:lang w:val="fr-FR"/>
              </w:rPr>
            </w:pPr>
          </w:p>
        </w:tc>
        <w:tc>
          <w:tcPr>
            <w:tcW w:w="233" w:type="pct"/>
            <w:gridSpan w:val="2"/>
            <w:tcBorders>
              <w:bottom w:val="nil"/>
            </w:tcBorders>
          </w:tcPr>
          <w:p w14:paraId="5B22FF22" w14:textId="77777777" w:rsidR="00C37E17" w:rsidRPr="00A937BE" w:rsidRDefault="00C37E17" w:rsidP="00C37E17">
            <w:pPr>
              <w:jc w:val="center"/>
              <w:rPr>
                <w:lang w:val="it-IT"/>
              </w:rPr>
            </w:pPr>
          </w:p>
        </w:tc>
        <w:tc>
          <w:tcPr>
            <w:tcW w:w="194" w:type="pct"/>
            <w:tcBorders>
              <w:bottom w:val="nil"/>
            </w:tcBorders>
          </w:tcPr>
          <w:p w14:paraId="68A2902B" w14:textId="77777777" w:rsidR="00C37E17" w:rsidRPr="00A937BE" w:rsidRDefault="00C37E17" w:rsidP="00C37E17">
            <w:pPr>
              <w:rPr>
                <w:lang w:val="it-IT"/>
              </w:rPr>
            </w:pPr>
          </w:p>
        </w:tc>
        <w:tc>
          <w:tcPr>
            <w:tcW w:w="194" w:type="pct"/>
            <w:tcBorders>
              <w:bottom w:val="nil"/>
            </w:tcBorders>
          </w:tcPr>
          <w:p w14:paraId="3F81B323" w14:textId="77777777" w:rsidR="00C37E17" w:rsidRPr="00A937BE" w:rsidRDefault="00C37E17" w:rsidP="00C37E17">
            <w:pPr>
              <w:rPr>
                <w:lang w:val="it-IT"/>
              </w:rPr>
            </w:pPr>
          </w:p>
        </w:tc>
        <w:tc>
          <w:tcPr>
            <w:tcW w:w="290" w:type="pct"/>
            <w:tcBorders>
              <w:bottom w:val="nil"/>
            </w:tcBorders>
          </w:tcPr>
          <w:p w14:paraId="6DC226AB" w14:textId="77777777" w:rsidR="00C37E17" w:rsidRPr="00A937BE" w:rsidRDefault="00C37E17" w:rsidP="00C37E17">
            <w:pPr>
              <w:rPr>
                <w:lang w:val="it-IT"/>
              </w:rPr>
            </w:pPr>
          </w:p>
        </w:tc>
        <w:tc>
          <w:tcPr>
            <w:tcW w:w="194" w:type="pct"/>
            <w:gridSpan w:val="2"/>
            <w:tcBorders>
              <w:bottom w:val="nil"/>
            </w:tcBorders>
          </w:tcPr>
          <w:p w14:paraId="4C526FF9" w14:textId="77777777" w:rsidR="00C37E17" w:rsidRPr="00A937BE" w:rsidRDefault="00C37E17" w:rsidP="00C37E17">
            <w:pPr>
              <w:rPr>
                <w:lang w:val="it-IT"/>
              </w:rPr>
            </w:pPr>
          </w:p>
        </w:tc>
        <w:tc>
          <w:tcPr>
            <w:tcW w:w="194" w:type="pct"/>
            <w:tcBorders>
              <w:bottom w:val="nil"/>
            </w:tcBorders>
          </w:tcPr>
          <w:p w14:paraId="119E750F" w14:textId="77777777" w:rsidR="00C37E17" w:rsidRPr="00A937BE" w:rsidRDefault="00C37E17" w:rsidP="00C37E17">
            <w:pPr>
              <w:rPr>
                <w:lang w:val="it-IT"/>
              </w:rPr>
            </w:pPr>
          </w:p>
        </w:tc>
        <w:tc>
          <w:tcPr>
            <w:tcW w:w="157" w:type="pct"/>
            <w:tcBorders>
              <w:bottom w:val="nil"/>
            </w:tcBorders>
          </w:tcPr>
          <w:p w14:paraId="06FD6C83" w14:textId="77777777" w:rsidR="00C37E17" w:rsidRPr="00A937BE" w:rsidRDefault="00C37E17" w:rsidP="00C37E17">
            <w:pPr>
              <w:rPr>
                <w:lang w:val="it-IT"/>
              </w:rPr>
            </w:pPr>
          </w:p>
        </w:tc>
        <w:tc>
          <w:tcPr>
            <w:tcW w:w="412" w:type="pct"/>
            <w:gridSpan w:val="2"/>
            <w:tcBorders>
              <w:bottom w:val="nil"/>
            </w:tcBorders>
          </w:tcPr>
          <w:p w14:paraId="43388993" w14:textId="77777777" w:rsidR="00C37E17" w:rsidRPr="00A937BE" w:rsidRDefault="00C37E17" w:rsidP="00C37E17">
            <w:pPr>
              <w:rPr>
                <w:lang w:val="it-IT"/>
              </w:rPr>
            </w:pPr>
          </w:p>
        </w:tc>
      </w:tr>
      <w:tr w:rsidR="00EC08EB" w:rsidRPr="00A937BE" w14:paraId="55B773C5" w14:textId="77777777" w:rsidTr="006E41FE">
        <w:trPr>
          <w:trHeight w:val="20"/>
          <w:tblHeader/>
        </w:trPr>
        <w:tc>
          <w:tcPr>
            <w:tcW w:w="3132" w:type="pct"/>
            <w:tcBorders>
              <w:top w:val="nil"/>
            </w:tcBorders>
          </w:tcPr>
          <w:p w14:paraId="18BF9389" w14:textId="319E3E4D" w:rsidR="003E1DE6" w:rsidRPr="00EA052E" w:rsidRDefault="003E1DE6" w:rsidP="000054D0">
            <w:pPr>
              <w:pStyle w:val="ListParagraph"/>
              <w:numPr>
                <w:ilvl w:val="0"/>
                <w:numId w:val="3"/>
              </w:numPr>
              <w:spacing w:after="0"/>
              <w:rPr>
                <w:rFonts w:ascii="Trebuchet MS" w:hAnsi="Trebuchet MS"/>
                <w:b/>
                <w:sz w:val="20"/>
              </w:rPr>
            </w:pPr>
            <w:r w:rsidRPr="00EA052E">
              <w:rPr>
                <w:rFonts w:ascii="Trebuchet MS" w:hAnsi="Trebuchet MS"/>
                <w:b/>
                <w:sz w:val="20"/>
              </w:rPr>
              <w:t>Decizia privind evaluarea impactului asupra mediului</w:t>
            </w:r>
          </w:p>
          <w:p w14:paraId="03C45CDE" w14:textId="2C846965" w:rsidR="00C37E17" w:rsidRPr="00EA052E" w:rsidRDefault="00182C6E" w:rsidP="00F16CAA">
            <w:pPr>
              <w:pStyle w:val="Header"/>
              <w:numPr>
                <w:ilvl w:val="0"/>
                <w:numId w:val="4"/>
              </w:numPr>
              <w:tabs>
                <w:tab w:val="clear" w:pos="4320"/>
                <w:tab w:val="center" w:pos="639"/>
              </w:tabs>
              <w:jc w:val="both"/>
              <w:rPr>
                <w:b/>
                <w:szCs w:val="20"/>
                <w:lang w:val="fr-FR"/>
              </w:rPr>
            </w:pPr>
            <w:r w:rsidRPr="00EA052E">
              <w:rPr>
                <w:i/>
                <w:szCs w:val="20"/>
              </w:rPr>
              <w:t>(pentru proiectele de investiţii pentru care execuţia fizică de lucrări nu a fost demarată la data depunerii cererii de finanţare)</w:t>
            </w:r>
            <w:r w:rsidR="00DD44F8">
              <w:rPr>
                <w:i/>
                <w:szCs w:val="20"/>
              </w:rPr>
              <w:t xml:space="preserve"> </w:t>
            </w:r>
            <w:r w:rsidR="00C37E17" w:rsidRPr="00EA052E">
              <w:rPr>
                <w:b/>
                <w:szCs w:val="20"/>
              </w:rPr>
              <w:t>Decizia etapei de încadrare a proiectului în procedura de evaluare a impactului asupra mediului</w:t>
            </w:r>
            <w:r w:rsidR="00C37E17" w:rsidRPr="00EA052E">
              <w:rPr>
                <w:szCs w:val="20"/>
              </w:rPr>
              <w:t xml:space="preserve"> </w:t>
            </w:r>
            <w:r w:rsidRPr="00EA052E">
              <w:rPr>
                <w:szCs w:val="20"/>
              </w:rPr>
              <w:t xml:space="preserve">sau </w:t>
            </w:r>
            <w:r w:rsidRPr="00EA052E">
              <w:rPr>
                <w:b/>
                <w:szCs w:val="20"/>
              </w:rPr>
              <w:t>Clasarea notificării,</w:t>
            </w:r>
            <w:r w:rsidRPr="00EA052E">
              <w:rPr>
                <w:szCs w:val="20"/>
              </w:rPr>
              <w:t xml:space="preserve"> emise de autoritatea competentă pentru protecț</w:t>
            </w:r>
            <w:r w:rsidR="00DD74A2" w:rsidRPr="00EA052E">
              <w:rPr>
                <w:szCs w:val="20"/>
              </w:rPr>
              <w:t xml:space="preserve">ia mediului, </w:t>
            </w:r>
            <w:r w:rsidRPr="00EA052E">
              <w:rPr>
                <w:szCs w:val="20"/>
              </w:rPr>
              <w:t>după caz</w:t>
            </w:r>
            <w:r w:rsidR="00DD74A2" w:rsidRPr="00EA052E">
              <w:rPr>
                <w:szCs w:val="20"/>
              </w:rPr>
              <w:t>,</w:t>
            </w:r>
            <w:r w:rsidR="00C37E17" w:rsidRPr="00EA052E">
              <w:rPr>
                <w:szCs w:val="20"/>
              </w:rPr>
              <w:t xml:space="preserve"> în conformitate cu H</w:t>
            </w:r>
            <w:r w:rsidRPr="00EA052E">
              <w:rPr>
                <w:szCs w:val="20"/>
              </w:rPr>
              <w:t>.</w:t>
            </w:r>
            <w:r w:rsidR="00C37E17" w:rsidRPr="00EA052E">
              <w:rPr>
                <w:szCs w:val="20"/>
              </w:rPr>
              <w:t>G</w:t>
            </w:r>
            <w:r w:rsidRPr="00EA052E">
              <w:rPr>
                <w:szCs w:val="20"/>
              </w:rPr>
              <w:t>.</w:t>
            </w:r>
            <w:r w:rsidR="00C37E17" w:rsidRPr="00EA052E">
              <w:rPr>
                <w:szCs w:val="20"/>
              </w:rPr>
              <w:t xml:space="preserve"> nr. 445/2009 </w:t>
            </w:r>
            <w:r w:rsidR="00C37E17" w:rsidRPr="00EA052E">
              <w:rPr>
                <w:i/>
                <w:szCs w:val="20"/>
              </w:rPr>
              <w:t>privind evaluarea impactului anumitor proiecte publice şi private asupra mediului, cu completările şi modificările ulterioare</w:t>
            </w:r>
            <w:r w:rsidR="00C37E17" w:rsidRPr="00EA052E">
              <w:rPr>
                <w:szCs w:val="20"/>
              </w:rPr>
              <w:t xml:space="preserve"> este ataşată?</w:t>
            </w:r>
          </w:p>
        </w:tc>
        <w:tc>
          <w:tcPr>
            <w:tcW w:w="233" w:type="pct"/>
            <w:gridSpan w:val="2"/>
            <w:tcBorders>
              <w:top w:val="nil"/>
            </w:tcBorders>
          </w:tcPr>
          <w:p w14:paraId="1F2B6A6C" w14:textId="77777777" w:rsidR="00C37E17" w:rsidRPr="00A937BE" w:rsidRDefault="00C37E17" w:rsidP="00C37E17">
            <w:pPr>
              <w:jc w:val="center"/>
              <w:rPr>
                <w:lang w:val="it-IT"/>
              </w:rPr>
            </w:pPr>
          </w:p>
        </w:tc>
        <w:tc>
          <w:tcPr>
            <w:tcW w:w="194" w:type="pct"/>
            <w:tcBorders>
              <w:top w:val="nil"/>
            </w:tcBorders>
          </w:tcPr>
          <w:p w14:paraId="5F9E666F" w14:textId="77777777" w:rsidR="00C37E17" w:rsidRPr="00A937BE" w:rsidRDefault="00C37E17" w:rsidP="00C37E17">
            <w:pPr>
              <w:rPr>
                <w:lang w:val="it-IT"/>
              </w:rPr>
            </w:pPr>
          </w:p>
        </w:tc>
        <w:tc>
          <w:tcPr>
            <w:tcW w:w="194" w:type="pct"/>
            <w:tcBorders>
              <w:top w:val="nil"/>
            </w:tcBorders>
          </w:tcPr>
          <w:p w14:paraId="5ACC88D0" w14:textId="77777777" w:rsidR="00C37E17" w:rsidRPr="00A937BE" w:rsidRDefault="00C37E17" w:rsidP="00C37E17">
            <w:pPr>
              <w:rPr>
                <w:lang w:val="it-IT"/>
              </w:rPr>
            </w:pPr>
          </w:p>
        </w:tc>
        <w:tc>
          <w:tcPr>
            <w:tcW w:w="290" w:type="pct"/>
            <w:tcBorders>
              <w:top w:val="nil"/>
            </w:tcBorders>
          </w:tcPr>
          <w:p w14:paraId="73A98141" w14:textId="77777777" w:rsidR="00C37E17" w:rsidRPr="00A937BE" w:rsidRDefault="00C37E17" w:rsidP="00C37E17">
            <w:pPr>
              <w:rPr>
                <w:lang w:val="it-IT"/>
              </w:rPr>
            </w:pPr>
          </w:p>
        </w:tc>
        <w:tc>
          <w:tcPr>
            <w:tcW w:w="194" w:type="pct"/>
            <w:gridSpan w:val="2"/>
            <w:tcBorders>
              <w:top w:val="nil"/>
            </w:tcBorders>
          </w:tcPr>
          <w:p w14:paraId="48D097D1" w14:textId="77777777" w:rsidR="00C37E17" w:rsidRPr="00A937BE" w:rsidRDefault="00C37E17" w:rsidP="00C37E17">
            <w:pPr>
              <w:rPr>
                <w:lang w:val="it-IT"/>
              </w:rPr>
            </w:pPr>
          </w:p>
        </w:tc>
        <w:tc>
          <w:tcPr>
            <w:tcW w:w="194" w:type="pct"/>
            <w:tcBorders>
              <w:top w:val="nil"/>
            </w:tcBorders>
          </w:tcPr>
          <w:p w14:paraId="055D1AD9" w14:textId="77777777" w:rsidR="00C37E17" w:rsidRPr="00A937BE" w:rsidRDefault="00C37E17" w:rsidP="00C37E17">
            <w:pPr>
              <w:rPr>
                <w:lang w:val="it-IT"/>
              </w:rPr>
            </w:pPr>
          </w:p>
        </w:tc>
        <w:tc>
          <w:tcPr>
            <w:tcW w:w="157" w:type="pct"/>
            <w:tcBorders>
              <w:top w:val="nil"/>
            </w:tcBorders>
          </w:tcPr>
          <w:p w14:paraId="5FDBBC37" w14:textId="77777777" w:rsidR="00C37E17" w:rsidRPr="00A937BE" w:rsidRDefault="00C37E17" w:rsidP="00C37E17">
            <w:pPr>
              <w:rPr>
                <w:lang w:val="it-IT"/>
              </w:rPr>
            </w:pPr>
          </w:p>
        </w:tc>
        <w:tc>
          <w:tcPr>
            <w:tcW w:w="412" w:type="pct"/>
            <w:gridSpan w:val="2"/>
            <w:tcBorders>
              <w:top w:val="nil"/>
            </w:tcBorders>
          </w:tcPr>
          <w:p w14:paraId="0BD06B77" w14:textId="77777777" w:rsidR="00C37E17" w:rsidRPr="00A937BE" w:rsidRDefault="00C37E17" w:rsidP="00C37E17">
            <w:pPr>
              <w:rPr>
                <w:lang w:val="it-IT"/>
              </w:rPr>
            </w:pPr>
          </w:p>
        </w:tc>
      </w:tr>
      <w:tr w:rsidR="00EC08EB" w:rsidRPr="00A937BE" w14:paraId="7978A6F9" w14:textId="77777777" w:rsidTr="006E41FE">
        <w:trPr>
          <w:trHeight w:val="20"/>
          <w:tblHeader/>
        </w:trPr>
        <w:tc>
          <w:tcPr>
            <w:tcW w:w="3132" w:type="pct"/>
          </w:tcPr>
          <w:p w14:paraId="3395C0D2" w14:textId="7C16BFC2" w:rsidR="00670F2B" w:rsidRPr="00EA052E" w:rsidRDefault="00DD44F8" w:rsidP="000054D0">
            <w:pPr>
              <w:pStyle w:val="ListParagraph"/>
              <w:numPr>
                <w:ilvl w:val="0"/>
                <w:numId w:val="3"/>
              </w:numPr>
              <w:spacing w:after="0"/>
              <w:rPr>
                <w:rFonts w:ascii="Trebuchet MS" w:hAnsi="Trebuchet MS"/>
                <w:b/>
                <w:sz w:val="20"/>
              </w:rPr>
            </w:pPr>
            <w:r>
              <w:rPr>
                <w:rFonts w:ascii="Trebuchet MS" w:hAnsi="Trebuchet MS"/>
                <w:b/>
                <w:sz w:val="20"/>
              </w:rPr>
              <w:lastRenderedPageBreak/>
              <w:t xml:space="preserve">Hotărârea </w:t>
            </w:r>
            <w:r w:rsidR="00670F2B" w:rsidRPr="00EA052E">
              <w:rPr>
                <w:rFonts w:ascii="Trebuchet MS" w:hAnsi="Trebuchet MS"/>
                <w:b/>
                <w:sz w:val="20"/>
              </w:rPr>
              <w:t>de aprobarea a indicatorilor tehnico-economici</w:t>
            </w:r>
          </w:p>
          <w:p w14:paraId="38DA7060" w14:textId="7A53BD06" w:rsidR="00C37E17" w:rsidRDefault="00DF4194" w:rsidP="001969AC">
            <w:pPr>
              <w:pStyle w:val="Header"/>
              <w:numPr>
                <w:ilvl w:val="0"/>
                <w:numId w:val="4"/>
              </w:numPr>
              <w:tabs>
                <w:tab w:val="clear" w:pos="4320"/>
                <w:tab w:val="center" w:pos="284"/>
              </w:tabs>
              <w:jc w:val="both"/>
              <w:rPr>
                <w:szCs w:val="20"/>
              </w:rPr>
            </w:pPr>
            <w:r w:rsidRPr="00EA052E">
              <w:rPr>
                <w:szCs w:val="20"/>
              </w:rPr>
              <w:t xml:space="preserve">Este atașată </w:t>
            </w:r>
            <w:r w:rsidR="002901A5" w:rsidRPr="00EA052E">
              <w:rPr>
                <w:szCs w:val="20"/>
              </w:rPr>
              <w:t xml:space="preserve">Hotărârea </w:t>
            </w:r>
            <w:r w:rsidRPr="00EA052E">
              <w:rPr>
                <w:szCs w:val="20"/>
              </w:rPr>
              <w:t>de aprobare</w:t>
            </w:r>
            <w:r w:rsidR="00C37E17" w:rsidRPr="00EA052E">
              <w:rPr>
                <w:szCs w:val="20"/>
              </w:rPr>
              <w:t xml:space="preserve"> a documentaţiei tehnico-economice a proiectului și a indicatorilor tehnico-economici</w:t>
            </w:r>
            <w:r w:rsidRPr="00EA052E">
              <w:rPr>
                <w:szCs w:val="20"/>
              </w:rPr>
              <w:t>?</w:t>
            </w:r>
          </w:p>
          <w:p w14:paraId="1C916425" w14:textId="675DA8E5" w:rsidR="00E47E02" w:rsidRPr="00E47E02" w:rsidRDefault="00E47E02" w:rsidP="00E47E02">
            <w:pPr>
              <w:pStyle w:val="ListParagraph"/>
              <w:numPr>
                <w:ilvl w:val="0"/>
                <w:numId w:val="4"/>
              </w:numPr>
              <w:rPr>
                <w:rFonts w:ascii="Trebuchet MS" w:hAnsi="Trebuchet MS"/>
                <w:sz w:val="20"/>
                <w:lang w:eastAsia="en-US"/>
              </w:rPr>
            </w:pPr>
            <w:r w:rsidRPr="00E47E02">
              <w:rPr>
                <w:rFonts w:ascii="Trebuchet MS" w:hAnsi="Trebuchet MS"/>
                <w:sz w:val="20"/>
                <w:lang w:eastAsia="en-US"/>
              </w:rPr>
              <w:t>Este anexată descrierea investitiei din Studiul de fezabilitate /DALI/PT/contract de execuție lucrări, după caz?</w:t>
            </w:r>
          </w:p>
          <w:p w14:paraId="2F15DD5B" w14:textId="3EAFCE6F" w:rsidR="00C37E17" w:rsidRDefault="00971829" w:rsidP="00E47E02">
            <w:pPr>
              <w:pStyle w:val="Header"/>
              <w:numPr>
                <w:ilvl w:val="0"/>
                <w:numId w:val="4"/>
              </w:numPr>
              <w:tabs>
                <w:tab w:val="clear" w:pos="4320"/>
                <w:tab w:val="center" w:pos="284"/>
              </w:tabs>
              <w:jc w:val="both"/>
              <w:rPr>
                <w:szCs w:val="20"/>
              </w:rPr>
            </w:pPr>
            <w:r>
              <w:rPr>
                <w:szCs w:val="20"/>
              </w:rPr>
              <w:t xml:space="preserve"> </w:t>
            </w:r>
            <w:r w:rsidR="00DF4194" w:rsidRPr="00EA052E">
              <w:rPr>
                <w:szCs w:val="20"/>
              </w:rPr>
              <w:t>Hotărârea</w:t>
            </w:r>
            <w:r w:rsidR="00F4017D" w:rsidRPr="00EA052E">
              <w:rPr>
                <w:szCs w:val="20"/>
              </w:rPr>
              <w:t xml:space="preserve"> </w:t>
            </w:r>
            <w:r w:rsidR="00DF4194" w:rsidRPr="00EA052E">
              <w:rPr>
                <w:szCs w:val="20"/>
              </w:rPr>
              <w:t xml:space="preserve">de aprobare a documentaţiei tehnico-economice a proiectului și a indicatorilor tehnico-economici </w:t>
            </w:r>
            <w:r w:rsidR="00F4017D" w:rsidRPr="00EA052E">
              <w:rPr>
                <w:szCs w:val="20"/>
              </w:rPr>
              <w:t>se referă la obiectul proiectului aşa cum reiese din cererea de finanțare și din întreaga documentaţie anexată</w:t>
            </w:r>
            <w:r w:rsidR="00C37E17" w:rsidRPr="00EA052E">
              <w:rPr>
                <w:szCs w:val="20"/>
              </w:rPr>
              <w:t xml:space="preserve">? </w:t>
            </w:r>
          </w:p>
          <w:p w14:paraId="36862676" w14:textId="0F254338" w:rsidR="00C37E17" w:rsidRPr="002F0AEC" w:rsidRDefault="00E47E02" w:rsidP="00E47E02">
            <w:pPr>
              <w:tabs>
                <w:tab w:val="center" w:pos="284"/>
              </w:tabs>
              <w:jc w:val="both"/>
              <w:rPr>
                <w:i/>
                <w:szCs w:val="20"/>
                <w:lang w:val="it-IT"/>
              </w:rPr>
            </w:pPr>
            <w:r>
              <w:rPr>
                <w:i/>
                <w:szCs w:val="20"/>
                <w:lang w:val="it-IT"/>
              </w:rPr>
              <w:t>(În cazul în care hotărârea</w:t>
            </w:r>
            <w:r w:rsidR="00C37E17" w:rsidRPr="00EA052E">
              <w:rPr>
                <w:i/>
                <w:szCs w:val="20"/>
                <w:lang w:val="it-IT"/>
              </w:rPr>
              <w:t xml:space="preserve"> nu corespunde</w:t>
            </w:r>
            <w:r w:rsidR="00BF3AF1" w:rsidRPr="00EA052E">
              <w:rPr>
                <w:i/>
                <w:szCs w:val="20"/>
                <w:lang w:val="it-IT"/>
              </w:rPr>
              <w:t xml:space="preserve"> decât parţial</w:t>
            </w:r>
            <w:r w:rsidR="00C37E17" w:rsidRPr="00EA052E">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A937BE" w:rsidRDefault="00C37E17" w:rsidP="00C37E17">
            <w:pPr>
              <w:jc w:val="center"/>
              <w:rPr>
                <w:lang w:val="it-IT"/>
              </w:rPr>
            </w:pPr>
          </w:p>
        </w:tc>
        <w:tc>
          <w:tcPr>
            <w:tcW w:w="194" w:type="pct"/>
          </w:tcPr>
          <w:p w14:paraId="310AACD7" w14:textId="77777777" w:rsidR="00C37E17" w:rsidRPr="00A937BE" w:rsidRDefault="00C37E17" w:rsidP="00C37E17">
            <w:pPr>
              <w:rPr>
                <w:lang w:val="it-IT"/>
              </w:rPr>
            </w:pPr>
          </w:p>
        </w:tc>
        <w:tc>
          <w:tcPr>
            <w:tcW w:w="194" w:type="pct"/>
          </w:tcPr>
          <w:p w14:paraId="019587CE" w14:textId="77777777" w:rsidR="00C37E17" w:rsidRPr="00A937BE" w:rsidRDefault="00C37E17" w:rsidP="00C37E17">
            <w:pPr>
              <w:rPr>
                <w:lang w:val="it-IT"/>
              </w:rPr>
            </w:pPr>
          </w:p>
        </w:tc>
        <w:tc>
          <w:tcPr>
            <w:tcW w:w="290" w:type="pct"/>
          </w:tcPr>
          <w:p w14:paraId="60879930" w14:textId="77777777" w:rsidR="00C37E17" w:rsidRPr="00A937BE" w:rsidRDefault="00C37E17" w:rsidP="00C37E17">
            <w:pPr>
              <w:rPr>
                <w:lang w:val="it-IT"/>
              </w:rPr>
            </w:pPr>
          </w:p>
        </w:tc>
        <w:tc>
          <w:tcPr>
            <w:tcW w:w="194" w:type="pct"/>
            <w:gridSpan w:val="2"/>
          </w:tcPr>
          <w:p w14:paraId="4D0CBED9" w14:textId="77777777" w:rsidR="00C37E17" w:rsidRPr="00A937BE" w:rsidRDefault="00C37E17" w:rsidP="00C37E17">
            <w:pPr>
              <w:rPr>
                <w:lang w:val="it-IT"/>
              </w:rPr>
            </w:pPr>
          </w:p>
        </w:tc>
        <w:tc>
          <w:tcPr>
            <w:tcW w:w="194" w:type="pct"/>
          </w:tcPr>
          <w:p w14:paraId="7D026C29" w14:textId="77777777" w:rsidR="00C37E17" w:rsidRPr="00A937BE" w:rsidRDefault="00C37E17" w:rsidP="00C37E17">
            <w:pPr>
              <w:rPr>
                <w:lang w:val="it-IT"/>
              </w:rPr>
            </w:pPr>
          </w:p>
        </w:tc>
        <w:tc>
          <w:tcPr>
            <w:tcW w:w="157" w:type="pct"/>
          </w:tcPr>
          <w:p w14:paraId="60FC5F39" w14:textId="77777777" w:rsidR="00C37E17" w:rsidRPr="00A937BE" w:rsidRDefault="00C37E17" w:rsidP="00C37E17">
            <w:pPr>
              <w:rPr>
                <w:lang w:val="it-IT"/>
              </w:rPr>
            </w:pPr>
          </w:p>
        </w:tc>
        <w:tc>
          <w:tcPr>
            <w:tcW w:w="412" w:type="pct"/>
            <w:gridSpan w:val="2"/>
          </w:tcPr>
          <w:p w14:paraId="4CDDF123" w14:textId="77777777" w:rsidR="00C37E17" w:rsidRPr="00A937BE" w:rsidRDefault="00C37E17" w:rsidP="00C37E17">
            <w:pPr>
              <w:rPr>
                <w:lang w:val="it-IT"/>
              </w:rPr>
            </w:pPr>
          </w:p>
        </w:tc>
      </w:tr>
      <w:tr w:rsidR="00EC08EB" w:rsidRPr="00A937BE" w14:paraId="10D7CBF1" w14:textId="77777777" w:rsidTr="006E41FE">
        <w:trPr>
          <w:trHeight w:val="1643"/>
          <w:tblHeader/>
        </w:trPr>
        <w:tc>
          <w:tcPr>
            <w:tcW w:w="3132" w:type="pct"/>
          </w:tcPr>
          <w:p w14:paraId="7F5C8E4D" w14:textId="598B9462" w:rsidR="00670F2B" w:rsidRPr="00EA052E" w:rsidRDefault="00670F2B" w:rsidP="000054D0">
            <w:pPr>
              <w:pStyle w:val="ListParagraph"/>
              <w:numPr>
                <w:ilvl w:val="0"/>
                <w:numId w:val="3"/>
              </w:numPr>
              <w:spacing w:after="0"/>
              <w:rPr>
                <w:rFonts w:ascii="Trebuchet MS" w:hAnsi="Trebuchet MS"/>
                <w:b/>
                <w:sz w:val="20"/>
              </w:rPr>
            </w:pPr>
            <w:r w:rsidRPr="00EA052E">
              <w:rPr>
                <w:rFonts w:ascii="Trebuchet MS" w:hAnsi="Trebuchet MS"/>
                <w:b/>
                <w:sz w:val="20"/>
              </w:rPr>
              <w:t>Lista de echipamente</w:t>
            </w:r>
            <w:r w:rsidR="00135C11">
              <w:rPr>
                <w:rFonts w:ascii="Trebuchet MS" w:hAnsi="Trebuchet MS"/>
                <w:b/>
                <w:sz w:val="20"/>
              </w:rPr>
              <w:t xml:space="preserve"> </w:t>
            </w:r>
            <w:r w:rsidRPr="00EA052E">
              <w:rPr>
                <w:rFonts w:ascii="Trebuchet MS" w:hAnsi="Trebuchet MS"/>
                <w:b/>
                <w:sz w:val="20"/>
              </w:rPr>
              <w:t>și/sau lucrări și/sau servicii cu încadrarea acestora pe secțiunea de cheltuieli eligibile /ne-eligibile</w:t>
            </w:r>
          </w:p>
          <w:p w14:paraId="10806BD6" w14:textId="143F9B6B" w:rsidR="003805D5" w:rsidRPr="00EA052E" w:rsidRDefault="00424FD8" w:rsidP="001969AC">
            <w:pPr>
              <w:pStyle w:val="Header"/>
              <w:numPr>
                <w:ilvl w:val="0"/>
                <w:numId w:val="4"/>
              </w:numPr>
              <w:tabs>
                <w:tab w:val="center" w:pos="426"/>
              </w:tabs>
              <w:jc w:val="both"/>
              <w:rPr>
                <w:szCs w:val="20"/>
              </w:rPr>
            </w:pPr>
            <w:r>
              <w:rPr>
                <w:szCs w:val="20"/>
              </w:rPr>
              <w:t xml:space="preserve"> </w:t>
            </w:r>
            <w:r w:rsidR="00553795" w:rsidRPr="00EA052E">
              <w:rPr>
                <w:szCs w:val="20"/>
              </w:rPr>
              <w:t xml:space="preserve">Lista de echipamente, mijloace de transport, lucrări sau servicii (Model F), </w:t>
            </w:r>
            <w:r w:rsidR="00C37E17" w:rsidRPr="00EA052E">
              <w:rPr>
                <w:szCs w:val="20"/>
              </w:rPr>
              <w:t>cu încadrarea acestora pe secțiunea de che</w:t>
            </w:r>
            <w:r w:rsidR="00DF50D6" w:rsidRPr="00EA052E">
              <w:rPr>
                <w:szCs w:val="20"/>
              </w:rPr>
              <w:t>ltuieli eligibile</w:t>
            </w:r>
            <w:r w:rsidR="00DF4194" w:rsidRPr="00EA052E">
              <w:rPr>
                <w:szCs w:val="20"/>
              </w:rPr>
              <w:t>/ne-eligibile e</w:t>
            </w:r>
            <w:r w:rsidR="00C37E17" w:rsidRPr="00EA052E">
              <w:rPr>
                <w:szCs w:val="20"/>
              </w:rPr>
              <w:t xml:space="preserve">ste anexată </w:t>
            </w:r>
            <w:r w:rsidR="00553795" w:rsidRPr="00EA052E">
              <w:rPr>
                <w:szCs w:val="20"/>
              </w:rPr>
              <w:t>și sumele menționate se corelează cu cele din cadrul bugetului proiectului, de la capitolul bugetar corespunzător?</w:t>
            </w:r>
          </w:p>
        </w:tc>
        <w:tc>
          <w:tcPr>
            <w:tcW w:w="233" w:type="pct"/>
            <w:gridSpan w:val="2"/>
          </w:tcPr>
          <w:p w14:paraId="29B5B813" w14:textId="77777777" w:rsidR="00C37E17" w:rsidRPr="00A937BE" w:rsidRDefault="00C37E17" w:rsidP="00C37E17">
            <w:pPr>
              <w:jc w:val="center"/>
              <w:rPr>
                <w:lang w:val="it-IT"/>
              </w:rPr>
            </w:pPr>
          </w:p>
        </w:tc>
        <w:tc>
          <w:tcPr>
            <w:tcW w:w="194" w:type="pct"/>
          </w:tcPr>
          <w:p w14:paraId="3B6387BF" w14:textId="77777777" w:rsidR="00C37E17" w:rsidRPr="00A937BE" w:rsidRDefault="00C37E17" w:rsidP="00C37E17">
            <w:pPr>
              <w:rPr>
                <w:lang w:val="it-IT"/>
              </w:rPr>
            </w:pPr>
          </w:p>
        </w:tc>
        <w:tc>
          <w:tcPr>
            <w:tcW w:w="194" w:type="pct"/>
          </w:tcPr>
          <w:p w14:paraId="745B71DE" w14:textId="77777777" w:rsidR="00C37E17" w:rsidRPr="00A937BE" w:rsidRDefault="00C37E17" w:rsidP="00C37E17">
            <w:pPr>
              <w:rPr>
                <w:lang w:val="it-IT"/>
              </w:rPr>
            </w:pPr>
          </w:p>
        </w:tc>
        <w:tc>
          <w:tcPr>
            <w:tcW w:w="290" w:type="pct"/>
          </w:tcPr>
          <w:p w14:paraId="732C366D" w14:textId="77777777" w:rsidR="00C37E17" w:rsidRPr="00A937BE" w:rsidRDefault="00C37E17" w:rsidP="00C37E17">
            <w:pPr>
              <w:rPr>
                <w:lang w:val="it-IT"/>
              </w:rPr>
            </w:pPr>
          </w:p>
        </w:tc>
        <w:tc>
          <w:tcPr>
            <w:tcW w:w="194" w:type="pct"/>
            <w:gridSpan w:val="2"/>
          </w:tcPr>
          <w:p w14:paraId="0230D948" w14:textId="77777777" w:rsidR="00C37E17" w:rsidRPr="00A937BE" w:rsidRDefault="00C37E17" w:rsidP="00C37E17">
            <w:pPr>
              <w:rPr>
                <w:lang w:val="it-IT"/>
              </w:rPr>
            </w:pPr>
          </w:p>
        </w:tc>
        <w:tc>
          <w:tcPr>
            <w:tcW w:w="194" w:type="pct"/>
          </w:tcPr>
          <w:p w14:paraId="270C3F01" w14:textId="77777777" w:rsidR="00C37E17" w:rsidRPr="00A937BE" w:rsidRDefault="00C37E17" w:rsidP="00C37E17">
            <w:pPr>
              <w:rPr>
                <w:lang w:val="it-IT"/>
              </w:rPr>
            </w:pPr>
          </w:p>
        </w:tc>
        <w:tc>
          <w:tcPr>
            <w:tcW w:w="157" w:type="pct"/>
          </w:tcPr>
          <w:p w14:paraId="1BD9C469" w14:textId="77777777" w:rsidR="00C37E17" w:rsidRPr="00A937BE" w:rsidRDefault="00C37E17" w:rsidP="00C37E17">
            <w:pPr>
              <w:rPr>
                <w:lang w:val="it-IT"/>
              </w:rPr>
            </w:pPr>
          </w:p>
        </w:tc>
        <w:tc>
          <w:tcPr>
            <w:tcW w:w="412" w:type="pct"/>
            <w:gridSpan w:val="2"/>
          </w:tcPr>
          <w:p w14:paraId="0C50BFB9" w14:textId="77777777" w:rsidR="00C37E17" w:rsidRPr="00A937BE" w:rsidRDefault="00C37E17" w:rsidP="00C37E17">
            <w:pPr>
              <w:rPr>
                <w:lang w:val="it-IT"/>
              </w:rPr>
            </w:pPr>
          </w:p>
        </w:tc>
      </w:tr>
      <w:tr w:rsidR="00EC08EB" w:rsidRPr="00A937BE" w14:paraId="0330BFC1" w14:textId="77777777" w:rsidTr="00135C11">
        <w:trPr>
          <w:trHeight w:val="1697"/>
          <w:tblHeader/>
        </w:trPr>
        <w:tc>
          <w:tcPr>
            <w:tcW w:w="3132" w:type="pct"/>
          </w:tcPr>
          <w:p w14:paraId="0C7F88CC" w14:textId="77777777" w:rsidR="00135C11" w:rsidRPr="00135C11" w:rsidRDefault="00135C11" w:rsidP="00135C11">
            <w:pPr>
              <w:pStyle w:val="ListParagraph"/>
              <w:spacing w:after="0"/>
              <w:ind w:left="928"/>
              <w:rPr>
                <w:rFonts w:ascii="Trebuchet MS" w:hAnsi="Trebuchet MS"/>
                <w:sz w:val="20"/>
              </w:rPr>
            </w:pPr>
          </w:p>
          <w:p w14:paraId="3FCFF379" w14:textId="77777777" w:rsidR="00135C11" w:rsidRDefault="004C010A" w:rsidP="00135C11">
            <w:pPr>
              <w:pStyle w:val="ListParagraph"/>
              <w:numPr>
                <w:ilvl w:val="0"/>
                <w:numId w:val="3"/>
              </w:numPr>
              <w:spacing w:after="0"/>
              <w:rPr>
                <w:rFonts w:ascii="Trebuchet MS" w:hAnsi="Trebuchet MS"/>
                <w:sz w:val="20"/>
              </w:rPr>
            </w:pPr>
            <w:r w:rsidRPr="00135C11">
              <w:rPr>
                <w:rFonts w:ascii="Trebuchet MS" w:hAnsi="Trebuchet MS"/>
                <w:b/>
                <w:sz w:val="20"/>
              </w:rPr>
              <w:t xml:space="preserve"> </w:t>
            </w:r>
            <w:r w:rsidR="00135C11" w:rsidRPr="00135C11">
              <w:rPr>
                <w:rFonts w:ascii="Trebuchet MS" w:hAnsi="Trebuchet MS"/>
                <w:b/>
                <w:sz w:val="20"/>
              </w:rPr>
              <w:t>Planul de reutilizare (Modelul C  din anexa 5.2.3 la Ghidul specific</w:t>
            </w:r>
            <w:r w:rsidR="00135C11" w:rsidRPr="00135C11">
              <w:rPr>
                <w:rFonts w:ascii="Trebuchet MS" w:hAnsi="Trebuchet MS"/>
                <w:sz w:val="20"/>
              </w:rPr>
              <w:t>)</w:t>
            </w:r>
          </w:p>
          <w:p w14:paraId="13AFAB0A" w14:textId="77777777" w:rsidR="00135C11" w:rsidRPr="00135C11" w:rsidRDefault="00135C11" w:rsidP="00135C11">
            <w:pPr>
              <w:pStyle w:val="ListParagraph"/>
              <w:spacing w:after="0"/>
              <w:ind w:left="928"/>
              <w:rPr>
                <w:rFonts w:ascii="Trebuchet MS" w:hAnsi="Trebuchet MS"/>
                <w:sz w:val="20"/>
              </w:rPr>
            </w:pPr>
          </w:p>
          <w:p w14:paraId="27BC310A" w14:textId="77777777" w:rsidR="00135C11" w:rsidRDefault="00135C11" w:rsidP="00135C11">
            <w:pPr>
              <w:pStyle w:val="ListParagraph"/>
              <w:numPr>
                <w:ilvl w:val="0"/>
                <w:numId w:val="4"/>
              </w:numPr>
              <w:rPr>
                <w:rFonts w:ascii="Trebuchet MS" w:hAnsi="Trebuchet MS"/>
                <w:sz w:val="20"/>
              </w:rPr>
            </w:pPr>
            <w:r w:rsidRPr="00135C11">
              <w:rPr>
                <w:rFonts w:ascii="Trebuchet MS" w:hAnsi="Trebuchet MS"/>
                <w:sz w:val="20"/>
              </w:rPr>
              <w:t>Planul de reutilizare are  completate toate secțiunile din Modelul C anexat la Ghidul Specific?</w:t>
            </w:r>
          </w:p>
          <w:p w14:paraId="04DB2222" w14:textId="76BC849C" w:rsidR="00607D5E" w:rsidRPr="00135C11" w:rsidRDefault="00607D5E" w:rsidP="00607D5E">
            <w:pPr>
              <w:pStyle w:val="ListParagraph"/>
              <w:numPr>
                <w:ilvl w:val="0"/>
                <w:numId w:val="4"/>
              </w:numPr>
              <w:rPr>
                <w:rFonts w:ascii="Trebuchet MS" w:hAnsi="Trebuchet MS"/>
                <w:sz w:val="20"/>
              </w:rPr>
            </w:pPr>
            <w:r w:rsidRPr="00607D5E">
              <w:rPr>
                <w:rFonts w:ascii="Trebuchet MS" w:hAnsi="Trebuchet MS"/>
                <w:sz w:val="20"/>
              </w:rPr>
              <w:t>În cadrul Planului de reutilizare este justificată necesitatea reconversiei și refuncționalizării, utilitatea activităților ce se vor desfășura, precum și prezentarea structurii care va administra terenul după reconversie</w:t>
            </w:r>
          </w:p>
          <w:p w14:paraId="251B4183" w14:textId="79B21C6E" w:rsidR="004E65E0" w:rsidRPr="00A937BE" w:rsidRDefault="00135C11" w:rsidP="00135C11">
            <w:pPr>
              <w:pStyle w:val="ListParagraph"/>
              <w:numPr>
                <w:ilvl w:val="0"/>
                <w:numId w:val="4"/>
              </w:numPr>
            </w:pPr>
            <w:r w:rsidRPr="00135C11">
              <w:rPr>
                <w:rFonts w:ascii="Trebuchet MS" w:hAnsi="Trebuchet MS"/>
                <w:sz w:val="20"/>
              </w:rPr>
              <w:t>Datele de identificare imobilului corespund cu datele de identificare a investiției din cadrul documentaţíei tehnico-economice/documentele de proprietate?</w:t>
            </w:r>
          </w:p>
        </w:tc>
        <w:tc>
          <w:tcPr>
            <w:tcW w:w="233" w:type="pct"/>
            <w:gridSpan w:val="2"/>
          </w:tcPr>
          <w:p w14:paraId="21AD08C5" w14:textId="77777777" w:rsidR="00C37E17" w:rsidRPr="00A937BE" w:rsidRDefault="00C37E17" w:rsidP="00C37E17">
            <w:pPr>
              <w:jc w:val="center"/>
              <w:rPr>
                <w:lang w:val="it-IT"/>
              </w:rPr>
            </w:pPr>
          </w:p>
        </w:tc>
        <w:tc>
          <w:tcPr>
            <w:tcW w:w="194" w:type="pct"/>
          </w:tcPr>
          <w:p w14:paraId="063640AA" w14:textId="77777777" w:rsidR="00C37E17" w:rsidRPr="00A937BE" w:rsidRDefault="00C37E17" w:rsidP="00C37E17">
            <w:pPr>
              <w:rPr>
                <w:lang w:val="it-IT"/>
              </w:rPr>
            </w:pPr>
          </w:p>
        </w:tc>
        <w:tc>
          <w:tcPr>
            <w:tcW w:w="194" w:type="pct"/>
          </w:tcPr>
          <w:p w14:paraId="6A5B7E17" w14:textId="77777777" w:rsidR="00C37E17" w:rsidRPr="00A937BE" w:rsidRDefault="00C37E17" w:rsidP="00C37E17">
            <w:pPr>
              <w:rPr>
                <w:lang w:val="it-IT"/>
              </w:rPr>
            </w:pPr>
          </w:p>
        </w:tc>
        <w:tc>
          <w:tcPr>
            <w:tcW w:w="290" w:type="pct"/>
          </w:tcPr>
          <w:p w14:paraId="53012B5F" w14:textId="77777777" w:rsidR="00C37E17" w:rsidRPr="00A937BE" w:rsidRDefault="00C37E17" w:rsidP="00C37E17">
            <w:pPr>
              <w:rPr>
                <w:lang w:val="it-IT"/>
              </w:rPr>
            </w:pPr>
          </w:p>
        </w:tc>
        <w:tc>
          <w:tcPr>
            <w:tcW w:w="194" w:type="pct"/>
            <w:gridSpan w:val="2"/>
          </w:tcPr>
          <w:p w14:paraId="6EE9AE61" w14:textId="77777777" w:rsidR="00C37E17" w:rsidRPr="00A937BE" w:rsidRDefault="00C37E17" w:rsidP="00C37E17">
            <w:pPr>
              <w:rPr>
                <w:lang w:val="it-IT"/>
              </w:rPr>
            </w:pPr>
          </w:p>
        </w:tc>
        <w:tc>
          <w:tcPr>
            <w:tcW w:w="194" w:type="pct"/>
          </w:tcPr>
          <w:p w14:paraId="15D3BB66" w14:textId="77777777" w:rsidR="00C37E17" w:rsidRPr="00A937BE" w:rsidRDefault="00C37E17" w:rsidP="00C37E17">
            <w:pPr>
              <w:rPr>
                <w:lang w:val="it-IT"/>
              </w:rPr>
            </w:pPr>
          </w:p>
        </w:tc>
        <w:tc>
          <w:tcPr>
            <w:tcW w:w="157" w:type="pct"/>
          </w:tcPr>
          <w:p w14:paraId="76C8EAC7" w14:textId="77777777" w:rsidR="00C37E17" w:rsidRPr="00A937BE" w:rsidRDefault="00C37E17" w:rsidP="00C37E17">
            <w:pPr>
              <w:rPr>
                <w:lang w:val="it-IT"/>
              </w:rPr>
            </w:pPr>
          </w:p>
        </w:tc>
        <w:tc>
          <w:tcPr>
            <w:tcW w:w="412" w:type="pct"/>
            <w:gridSpan w:val="2"/>
          </w:tcPr>
          <w:p w14:paraId="14E3D360" w14:textId="77777777" w:rsidR="00C37E17" w:rsidRPr="00A937BE" w:rsidRDefault="00C37E17" w:rsidP="00C37E17">
            <w:pPr>
              <w:rPr>
                <w:lang w:val="it-IT"/>
              </w:rPr>
            </w:pPr>
          </w:p>
        </w:tc>
      </w:tr>
      <w:tr w:rsidR="004E65E0" w:rsidRPr="00A937BE" w14:paraId="3828142F" w14:textId="77777777" w:rsidTr="00135C11">
        <w:trPr>
          <w:trHeight w:val="536"/>
          <w:tblHeader/>
        </w:trPr>
        <w:tc>
          <w:tcPr>
            <w:tcW w:w="3132" w:type="pct"/>
          </w:tcPr>
          <w:p w14:paraId="3CD6D26C" w14:textId="77777777" w:rsidR="00135C11" w:rsidRPr="00F71677" w:rsidRDefault="00135C11" w:rsidP="00135C11">
            <w:pPr>
              <w:pStyle w:val="ListParagraph"/>
              <w:numPr>
                <w:ilvl w:val="0"/>
                <w:numId w:val="3"/>
              </w:numPr>
              <w:spacing w:after="0"/>
              <w:rPr>
                <w:rFonts w:ascii="Trebuchet MS" w:hAnsi="Trebuchet MS"/>
                <w:b/>
                <w:sz w:val="22"/>
                <w:szCs w:val="22"/>
              </w:rPr>
            </w:pPr>
            <w:r w:rsidRPr="00F71677">
              <w:rPr>
                <w:rFonts w:ascii="Trebuchet MS" w:hAnsi="Trebuchet MS"/>
                <w:b/>
                <w:sz w:val="22"/>
                <w:szCs w:val="22"/>
              </w:rPr>
              <w:lastRenderedPageBreak/>
              <w:t xml:space="preserve">Registrul local al spatiilor verzi al orasului care depune proiectul </w:t>
            </w:r>
          </w:p>
          <w:p w14:paraId="18535E05" w14:textId="0E32E325" w:rsidR="00135C11" w:rsidRDefault="00135C11" w:rsidP="00135C11">
            <w:r>
              <w:t>1. Este anexat extras ( lista centralizatoare a suprafeţelor incluse – spaţii verzi/terenuri degradate- în Registrul local al spațiilor verzi) ?</w:t>
            </w:r>
          </w:p>
          <w:p w14:paraId="049C4370" w14:textId="54E7323C" w:rsidR="0058187C" w:rsidRPr="0058187C" w:rsidRDefault="00135C11" w:rsidP="003A6C33">
            <w:r>
              <w:t xml:space="preserve">2. Este anexată fișa terenului degradat în copie conformă cu originalul și datele de identificare corespund </w:t>
            </w:r>
            <w:r w:rsidR="003A6C33">
              <w:t>3.</w:t>
            </w:r>
            <w:r>
              <w:t xml:space="preserve"> Este anexată HCL de aprobare a Registrului local al spaţiilor verzi</w:t>
            </w:r>
          </w:p>
        </w:tc>
        <w:tc>
          <w:tcPr>
            <w:tcW w:w="233" w:type="pct"/>
            <w:gridSpan w:val="2"/>
          </w:tcPr>
          <w:p w14:paraId="79D3C5BF" w14:textId="77777777" w:rsidR="004E65E0" w:rsidRPr="00A937BE" w:rsidRDefault="004E65E0" w:rsidP="00C37E17">
            <w:pPr>
              <w:jc w:val="center"/>
              <w:rPr>
                <w:lang w:val="it-IT"/>
              </w:rPr>
            </w:pPr>
          </w:p>
        </w:tc>
        <w:tc>
          <w:tcPr>
            <w:tcW w:w="194" w:type="pct"/>
          </w:tcPr>
          <w:p w14:paraId="4C563B14" w14:textId="77777777" w:rsidR="004E65E0" w:rsidRPr="00A937BE" w:rsidRDefault="004E65E0" w:rsidP="00C37E17">
            <w:pPr>
              <w:rPr>
                <w:lang w:val="it-IT"/>
              </w:rPr>
            </w:pPr>
          </w:p>
        </w:tc>
        <w:tc>
          <w:tcPr>
            <w:tcW w:w="194" w:type="pct"/>
          </w:tcPr>
          <w:p w14:paraId="23255080" w14:textId="77777777" w:rsidR="004E65E0" w:rsidRPr="00A937BE" w:rsidRDefault="004E65E0" w:rsidP="00C37E17">
            <w:pPr>
              <w:rPr>
                <w:lang w:val="it-IT"/>
              </w:rPr>
            </w:pPr>
          </w:p>
        </w:tc>
        <w:tc>
          <w:tcPr>
            <w:tcW w:w="290" w:type="pct"/>
          </w:tcPr>
          <w:p w14:paraId="698DF6FE" w14:textId="77777777" w:rsidR="004E65E0" w:rsidRPr="00A937BE" w:rsidRDefault="004E65E0" w:rsidP="00C37E17">
            <w:pPr>
              <w:rPr>
                <w:lang w:val="it-IT"/>
              </w:rPr>
            </w:pPr>
          </w:p>
        </w:tc>
        <w:tc>
          <w:tcPr>
            <w:tcW w:w="194" w:type="pct"/>
            <w:gridSpan w:val="2"/>
          </w:tcPr>
          <w:p w14:paraId="06496CD5" w14:textId="77777777" w:rsidR="004E65E0" w:rsidRPr="00A937BE" w:rsidRDefault="004E65E0" w:rsidP="00C37E17">
            <w:pPr>
              <w:rPr>
                <w:lang w:val="it-IT"/>
              </w:rPr>
            </w:pPr>
          </w:p>
        </w:tc>
        <w:tc>
          <w:tcPr>
            <w:tcW w:w="194" w:type="pct"/>
          </w:tcPr>
          <w:p w14:paraId="49E0D2D6" w14:textId="77777777" w:rsidR="004E65E0" w:rsidRPr="00A937BE" w:rsidRDefault="004E65E0" w:rsidP="00C37E17">
            <w:pPr>
              <w:rPr>
                <w:lang w:val="it-IT"/>
              </w:rPr>
            </w:pPr>
          </w:p>
        </w:tc>
        <w:tc>
          <w:tcPr>
            <w:tcW w:w="157" w:type="pct"/>
          </w:tcPr>
          <w:p w14:paraId="51054311" w14:textId="77777777" w:rsidR="004E65E0" w:rsidRPr="00A937BE" w:rsidRDefault="004E65E0" w:rsidP="00C37E17">
            <w:pPr>
              <w:rPr>
                <w:lang w:val="it-IT"/>
              </w:rPr>
            </w:pPr>
          </w:p>
        </w:tc>
        <w:tc>
          <w:tcPr>
            <w:tcW w:w="412" w:type="pct"/>
            <w:gridSpan w:val="2"/>
          </w:tcPr>
          <w:p w14:paraId="51EACF85" w14:textId="77777777" w:rsidR="004E65E0" w:rsidRPr="00A937BE" w:rsidRDefault="004E65E0" w:rsidP="00C37E17">
            <w:pPr>
              <w:rPr>
                <w:lang w:val="it-IT"/>
              </w:rPr>
            </w:pPr>
          </w:p>
        </w:tc>
      </w:tr>
      <w:tr w:rsidR="005D65AD" w:rsidRPr="00A937BE" w14:paraId="06A801D6" w14:textId="77777777" w:rsidTr="00135C11">
        <w:trPr>
          <w:trHeight w:val="1181"/>
          <w:tblHeader/>
        </w:trPr>
        <w:tc>
          <w:tcPr>
            <w:tcW w:w="3132" w:type="pct"/>
          </w:tcPr>
          <w:p w14:paraId="155DCEB6" w14:textId="3C3094D6" w:rsidR="005D65AD" w:rsidRPr="00B84D8C" w:rsidRDefault="005D65AD" w:rsidP="000054D0">
            <w:pPr>
              <w:pStyle w:val="ListParagraph"/>
              <w:numPr>
                <w:ilvl w:val="0"/>
                <w:numId w:val="3"/>
              </w:numPr>
              <w:spacing w:after="0"/>
              <w:rPr>
                <w:rFonts w:ascii="Trebuchet MS" w:hAnsi="Trebuchet MS"/>
                <w:b/>
                <w:sz w:val="20"/>
              </w:rPr>
            </w:pPr>
            <w:r w:rsidRPr="00B84D8C">
              <w:rPr>
                <w:rFonts w:ascii="Trebuchet MS" w:hAnsi="Trebuchet MS"/>
                <w:b/>
                <w:sz w:val="20"/>
              </w:rPr>
              <w:t>Fundamentarea rezonabilităţii costurilor</w:t>
            </w:r>
          </w:p>
          <w:p w14:paraId="0660E345" w14:textId="7DEB6A6C" w:rsidR="002E1BC9" w:rsidRPr="00B84D8C" w:rsidRDefault="00E552BE" w:rsidP="00F24498">
            <w:pPr>
              <w:pStyle w:val="Header"/>
              <w:numPr>
                <w:ilvl w:val="0"/>
                <w:numId w:val="4"/>
              </w:numPr>
              <w:tabs>
                <w:tab w:val="center" w:pos="639"/>
              </w:tabs>
              <w:jc w:val="both"/>
              <w:rPr>
                <w:b/>
                <w:szCs w:val="20"/>
              </w:rPr>
            </w:pPr>
            <w:r w:rsidRPr="00B84D8C">
              <w:rPr>
                <w:i/>
                <w:szCs w:val="20"/>
              </w:rPr>
              <w:t xml:space="preserve"> </w:t>
            </w:r>
            <w:r w:rsidR="005D65AD" w:rsidRPr="00B84D8C">
              <w:rPr>
                <w:i/>
                <w:szCs w:val="20"/>
              </w:rPr>
              <w:t>(dacă este cazul)</w:t>
            </w:r>
            <w:r w:rsidR="005D65AD" w:rsidRPr="00B84D8C">
              <w:rPr>
                <w:szCs w:val="20"/>
              </w:rPr>
              <w:t xml:space="preserve"> Sunt atașate documente justificative pentru echipamentele și/sau lucrările  pentru care nu există standarde de cost?</w:t>
            </w:r>
          </w:p>
        </w:tc>
        <w:tc>
          <w:tcPr>
            <w:tcW w:w="233" w:type="pct"/>
            <w:gridSpan w:val="2"/>
          </w:tcPr>
          <w:p w14:paraId="4DFB81EB" w14:textId="77777777" w:rsidR="005D65AD" w:rsidRPr="00A937BE" w:rsidRDefault="005D65AD" w:rsidP="00C37E17">
            <w:pPr>
              <w:jc w:val="center"/>
              <w:rPr>
                <w:lang w:val="it-IT"/>
              </w:rPr>
            </w:pPr>
          </w:p>
        </w:tc>
        <w:tc>
          <w:tcPr>
            <w:tcW w:w="194" w:type="pct"/>
          </w:tcPr>
          <w:p w14:paraId="44B3E285" w14:textId="77777777" w:rsidR="005D65AD" w:rsidRPr="00A937BE" w:rsidRDefault="005D65AD" w:rsidP="00C37E17">
            <w:pPr>
              <w:rPr>
                <w:lang w:val="it-IT"/>
              </w:rPr>
            </w:pPr>
          </w:p>
        </w:tc>
        <w:tc>
          <w:tcPr>
            <w:tcW w:w="194" w:type="pct"/>
          </w:tcPr>
          <w:p w14:paraId="4405F377" w14:textId="77777777" w:rsidR="005D65AD" w:rsidRPr="00A937BE" w:rsidRDefault="005D65AD" w:rsidP="00C37E17">
            <w:pPr>
              <w:rPr>
                <w:lang w:val="it-IT"/>
              </w:rPr>
            </w:pPr>
          </w:p>
        </w:tc>
        <w:tc>
          <w:tcPr>
            <w:tcW w:w="290" w:type="pct"/>
          </w:tcPr>
          <w:p w14:paraId="3359EC54" w14:textId="77777777" w:rsidR="005D65AD" w:rsidRPr="00A937BE" w:rsidRDefault="005D65AD" w:rsidP="00C37E17">
            <w:pPr>
              <w:rPr>
                <w:lang w:val="it-IT"/>
              </w:rPr>
            </w:pPr>
          </w:p>
        </w:tc>
        <w:tc>
          <w:tcPr>
            <w:tcW w:w="194" w:type="pct"/>
            <w:gridSpan w:val="2"/>
          </w:tcPr>
          <w:p w14:paraId="1BCC3307" w14:textId="77777777" w:rsidR="005D65AD" w:rsidRPr="00A937BE" w:rsidRDefault="005D65AD" w:rsidP="00C37E17">
            <w:pPr>
              <w:rPr>
                <w:lang w:val="it-IT"/>
              </w:rPr>
            </w:pPr>
          </w:p>
        </w:tc>
        <w:tc>
          <w:tcPr>
            <w:tcW w:w="194" w:type="pct"/>
          </w:tcPr>
          <w:p w14:paraId="03CE4539" w14:textId="77777777" w:rsidR="005D65AD" w:rsidRPr="00A937BE" w:rsidRDefault="005D65AD" w:rsidP="00C37E17">
            <w:pPr>
              <w:rPr>
                <w:lang w:val="it-IT"/>
              </w:rPr>
            </w:pPr>
          </w:p>
        </w:tc>
        <w:tc>
          <w:tcPr>
            <w:tcW w:w="157" w:type="pct"/>
          </w:tcPr>
          <w:p w14:paraId="1B425F98" w14:textId="77777777" w:rsidR="005D65AD" w:rsidRPr="00A937BE" w:rsidRDefault="005D65AD" w:rsidP="00C37E17">
            <w:pPr>
              <w:rPr>
                <w:lang w:val="it-IT"/>
              </w:rPr>
            </w:pPr>
          </w:p>
        </w:tc>
        <w:tc>
          <w:tcPr>
            <w:tcW w:w="412" w:type="pct"/>
            <w:gridSpan w:val="2"/>
          </w:tcPr>
          <w:p w14:paraId="5C5A136C" w14:textId="77777777" w:rsidR="005D65AD" w:rsidRPr="00A937BE" w:rsidRDefault="005D65AD" w:rsidP="00C37E17">
            <w:pPr>
              <w:rPr>
                <w:lang w:val="it-IT"/>
              </w:rPr>
            </w:pPr>
          </w:p>
        </w:tc>
      </w:tr>
      <w:tr w:rsidR="00720818" w:rsidRPr="00A937BE" w14:paraId="0C8B1675" w14:textId="77777777" w:rsidTr="00FA6CB1">
        <w:trPr>
          <w:trHeight w:val="1229"/>
          <w:tblHeader/>
        </w:trPr>
        <w:tc>
          <w:tcPr>
            <w:tcW w:w="3132" w:type="pct"/>
          </w:tcPr>
          <w:p w14:paraId="6877D7DB" w14:textId="77777777" w:rsidR="00720818" w:rsidRPr="00720818" w:rsidRDefault="00720818" w:rsidP="00720818">
            <w:pPr>
              <w:pStyle w:val="ListParagraph"/>
              <w:numPr>
                <w:ilvl w:val="0"/>
                <w:numId w:val="3"/>
              </w:numPr>
              <w:spacing w:after="0"/>
              <w:rPr>
                <w:rFonts w:ascii="Trebuchet MS" w:hAnsi="Trebuchet MS"/>
                <w:b/>
                <w:sz w:val="20"/>
              </w:rPr>
            </w:pPr>
            <w:r w:rsidRPr="00720818">
              <w:rPr>
                <w:rFonts w:ascii="Trebuchet MS" w:hAnsi="Trebuchet MS"/>
                <w:b/>
                <w:sz w:val="20"/>
              </w:rPr>
              <w:t>Proiectul respectă prevederile legale în domeniul temelor orizontale</w:t>
            </w:r>
          </w:p>
          <w:p w14:paraId="58A0E1F8" w14:textId="71A7D39D" w:rsidR="00720818" w:rsidRPr="00720818" w:rsidRDefault="00720818" w:rsidP="00720818">
            <w:pPr>
              <w:pStyle w:val="ListParagraph"/>
              <w:spacing w:after="0"/>
              <w:ind w:left="928"/>
              <w:rPr>
                <w:rFonts w:ascii="Trebuchet MS" w:hAnsi="Trebuchet MS"/>
                <w:sz w:val="20"/>
              </w:rPr>
            </w:pPr>
            <w:r w:rsidRPr="00720818">
              <w:rPr>
                <w:rFonts w:ascii="Trebuchet MS" w:hAnsi="Trebuchet MS"/>
                <w:sz w:val="20"/>
              </w:rPr>
              <w:t>În ceea ce privește dezvoltarea durabilă, protecţia mediului, eficienţa energetică, egalitatea de șanse, de gen, nediscriminarea şi accesibilitate din legislația națională și comunitară solicitantul face dovada respectării  minimului legislativ în aceste domenii (se va verifica respectarea modelului standard a Declaratiei de angajament)</w:t>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p>
          <w:p w14:paraId="5AE74C67" w14:textId="77777777" w:rsidR="00720818" w:rsidRPr="00B84D8C" w:rsidRDefault="00720818" w:rsidP="00720818">
            <w:pPr>
              <w:pStyle w:val="ListParagraph"/>
              <w:spacing w:after="0"/>
              <w:ind w:left="928"/>
              <w:rPr>
                <w:rFonts w:ascii="Trebuchet MS" w:hAnsi="Trebuchet MS"/>
                <w:b/>
                <w:sz w:val="20"/>
              </w:rPr>
            </w:pPr>
          </w:p>
        </w:tc>
        <w:tc>
          <w:tcPr>
            <w:tcW w:w="233" w:type="pct"/>
            <w:gridSpan w:val="2"/>
          </w:tcPr>
          <w:p w14:paraId="766AFF7B" w14:textId="77777777" w:rsidR="00720818" w:rsidRPr="00A937BE" w:rsidRDefault="00720818" w:rsidP="00C37E17">
            <w:pPr>
              <w:jc w:val="center"/>
              <w:rPr>
                <w:lang w:val="it-IT"/>
              </w:rPr>
            </w:pPr>
          </w:p>
        </w:tc>
        <w:tc>
          <w:tcPr>
            <w:tcW w:w="194" w:type="pct"/>
          </w:tcPr>
          <w:p w14:paraId="01D7F963" w14:textId="77777777" w:rsidR="00720818" w:rsidRPr="00A937BE" w:rsidRDefault="00720818" w:rsidP="00C37E17">
            <w:pPr>
              <w:rPr>
                <w:lang w:val="it-IT"/>
              </w:rPr>
            </w:pPr>
          </w:p>
        </w:tc>
        <w:tc>
          <w:tcPr>
            <w:tcW w:w="194" w:type="pct"/>
          </w:tcPr>
          <w:p w14:paraId="55870D6D" w14:textId="77777777" w:rsidR="00720818" w:rsidRPr="00A937BE" w:rsidRDefault="00720818" w:rsidP="00C37E17">
            <w:pPr>
              <w:rPr>
                <w:lang w:val="it-IT"/>
              </w:rPr>
            </w:pPr>
          </w:p>
        </w:tc>
        <w:tc>
          <w:tcPr>
            <w:tcW w:w="290" w:type="pct"/>
          </w:tcPr>
          <w:p w14:paraId="391AECDC" w14:textId="77777777" w:rsidR="00720818" w:rsidRPr="00A937BE" w:rsidRDefault="00720818" w:rsidP="00C37E17">
            <w:pPr>
              <w:rPr>
                <w:lang w:val="it-IT"/>
              </w:rPr>
            </w:pPr>
          </w:p>
        </w:tc>
        <w:tc>
          <w:tcPr>
            <w:tcW w:w="194" w:type="pct"/>
            <w:gridSpan w:val="2"/>
          </w:tcPr>
          <w:p w14:paraId="58FD91BB" w14:textId="77777777" w:rsidR="00720818" w:rsidRPr="00A937BE" w:rsidRDefault="00720818" w:rsidP="00C37E17">
            <w:pPr>
              <w:rPr>
                <w:lang w:val="it-IT"/>
              </w:rPr>
            </w:pPr>
          </w:p>
        </w:tc>
        <w:tc>
          <w:tcPr>
            <w:tcW w:w="194" w:type="pct"/>
          </w:tcPr>
          <w:p w14:paraId="12CC9CA9" w14:textId="77777777" w:rsidR="00720818" w:rsidRPr="00A937BE" w:rsidRDefault="00720818" w:rsidP="00C37E17">
            <w:pPr>
              <w:rPr>
                <w:lang w:val="it-IT"/>
              </w:rPr>
            </w:pPr>
          </w:p>
        </w:tc>
        <w:tc>
          <w:tcPr>
            <w:tcW w:w="157" w:type="pct"/>
          </w:tcPr>
          <w:p w14:paraId="4EA2BE2F" w14:textId="77777777" w:rsidR="00720818" w:rsidRPr="00A937BE" w:rsidRDefault="00720818" w:rsidP="00C37E17">
            <w:pPr>
              <w:rPr>
                <w:lang w:val="it-IT"/>
              </w:rPr>
            </w:pPr>
          </w:p>
        </w:tc>
        <w:tc>
          <w:tcPr>
            <w:tcW w:w="412" w:type="pct"/>
            <w:gridSpan w:val="2"/>
          </w:tcPr>
          <w:p w14:paraId="5466F328" w14:textId="77777777" w:rsidR="00720818" w:rsidRPr="00A937BE" w:rsidRDefault="00720818" w:rsidP="00C37E17">
            <w:pPr>
              <w:rPr>
                <w:lang w:val="it-IT"/>
              </w:rPr>
            </w:pPr>
          </w:p>
        </w:tc>
      </w:tr>
      <w:tr w:rsidR="007C763B" w:rsidRPr="00A937BE" w14:paraId="6C28480C" w14:textId="77777777" w:rsidTr="006E41FE">
        <w:trPr>
          <w:trHeight w:val="1127"/>
          <w:tblHeader/>
        </w:trPr>
        <w:tc>
          <w:tcPr>
            <w:tcW w:w="3132" w:type="pct"/>
          </w:tcPr>
          <w:p w14:paraId="68DE4C05" w14:textId="7F418204" w:rsidR="007C763B" w:rsidRPr="00F71677" w:rsidRDefault="007C763B" w:rsidP="00720818">
            <w:pPr>
              <w:pStyle w:val="ListParagraph"/>
              <w:numPr>
                <w:ilvl w:val="0"/>
                <w:numId w:val="3"/>
              </w:numPr>
              <w:spacing w:after="0"/>
              <w:rPr>
                <w:rFonts w:ascii="Trebuchet MS" w:hAnsi="Trebuchet MS"/>
                <w:b/>
                <w:sz w:val="22"/>
                <w:szCs w:val="22"/>
                <w:lang w:val="it-IT"/>
              </w:rPr>
            </w:pPr>
            <w:r w:rsidRPr="00F71677">
              <w:rPr>
                <w:rFonts w:ascii="Trebuchet MS" w:hAnsi="Trebuchet MS"/>
                <w:b/>
                <w:sz w:val="22"/>
                <w:szCs w:val="22"/>
                <w:lang w:val="it-IT"/>
              </w:rPr>
              <w:t>Echipa de proiect</w:t>
            </w:r>
            <w:r w:rsidR="00A76684" w:rsidRPr="00F71677">
              <w:rPr>
                <w:rFonts w:ascii="Trebuchet MS" w:hAnsi="Trebuchet MS"/>
                <w:b/>
                <w:sz w:val="22"/>
                <w:szCs w:val="22"/>
                <w:lang w:val="it-IT"/>
              </w:rPr>
              <w:t>, dacă este cazul</w:t>
            </w:r>
          </w:p>
          <w:p w14:paraId="4B97F3A5" w14:textId="30AC748C" w:rsidR="007C763B" w:rsidRPr="0068566A" w:rsidRDefault="007C763B" w:rsidP="001969AC">
            <w:pPr>
              <w:pStyle w:val="Header"/>
              <w:numPr>
                <w:ilvl w:val="0"/>
                <w:numId w:val="4"/>
              </w:numPr>
              <w:tabs>
                <w:tab w:val="center" w:pos="639"/>
              </w:tabs>
              <w:jc w:val="both"/>
              <w:rPr>
                <w:szCs w:val="20"/>
                <w:lang w:val="it-IT"/>
              </w:rPr>
            </w:pPr>
            <w:r w:rsidRPr="0068566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A937BE" w:rsidRDefault="007C763B" w:rsidP="00C37E17">
            <w:pPr>
              <w:jc w:val="center"/>
              <w:rPr>
                <w:lang w:val="it-IT"/>
              </w:rPr>
            </w:pPr>
          </w:p>
        </w:tc>
        <w:tc>
          <w:tcPr>
            <w:tcW w:w="194" w:type="pct"/>
          </w:tcPr>
          <w:p w14:paraId="636BC467" w14:textId="77777777" w:rsidR="007C763B" w:rsidRPr="00A937BE" w:rsidRDefault="007C763B" w:rsidP="00C37E17">
            <w:pPr>
              <w:rPr>
                <w:lang w:val="it-IT"/>
              </w:rPr>
            </w:pPr>
          </w:p>
        </w:tc>
        <w:tc>
          <w:tcPr>
            <w:tcW w:w="194" w:type="pct"/>
          </w:tcPr>
          <w:p w14:paraId="385A81AE" w14:textId="77777777" w:rsidR="007C763B" w:rsidRPr="00A937BE" w:rsidRDefault="007C763B" w:rsidP="00C37E17">
            <w:pPr>
              <w:rPr>
                <w:lang w:val="it-IT"/>
              </w:rPr>
            </w:pPr>
          </w:p>
        </w:tc>
        <w:tc>
          <w:tcPr>
            <w:tcW w:w="290" w:type="pct"/>
          </w:tcPr>
          <w:p w14:paraId="032DB706" w14:textId="77777777" w:rsidR="007C763B" w:rsidRPr="00A937BE" w:rsidRDefault="007C763B" w:rsidP="00C37E17">
            <w:pPr>
              <w:rPr>
                <w:lang w:val="it-IT"/>
              </w:rPr>
            </w:pPr>
          </w:p>
        </w:tc>
        <w:tc>
          <w:tcPr>
            <w:tcW w:w="194" w:type="pct"/>
            <w:gridSpan w:val="2"/>
          </w:tcPr>
          <w:p w14:paraId="0BD3073F" w14:textId="77777777" w:rsidR="007C763B" w:rsidRPr="00A937BE" w:rsidRDefault="007C763B" w:rsidP="00C37E17">
            <w:pPr>
              <w:rPr>
                <w:lang w:val="it-IT"/>
              </w:rPr>
            </w:pPr>
          </w:p>
        </w:tc>
        <w:tc>
          <w:tcPr>
            <w:tcW w:w="194" w:type="pct"/>
          </w:tcPr>
          <w:p w14:paraId="39C9B9DB" w14:textId="77777777" w:rsidR="007C763B" w:rsidRPr="00A937BE" w:rsidRDefault="007C763B" w:rsidP="00C37E17">
            <w:pPr>
              <w:rPr>
                <w:lang w:val="it-IT"/>
              </w:rPr>
            </w:pPr>
          </w:p>
        </w:tc>
        <w:tc>
          <w:tcPr>
            <w:tcW w:w="157" w:type="pct"/>
          </w:tcPr>
          <w:p w14:paraId="0AEBD959" w14:textId="77777777" w:rsidR="007C763B" w:rsidRPr="00A937BE" w:rsidRDefault="007C763B" w:rsidP="00C37E17">
            <w:pPr>
              <w:rPr>
                <w:lang w:val="it-IT"/>
              </w:rPr>
            </w:pPr>
          </w:p>
        </w:tc>
        <w:tc>
          <w:tcPr>
            <w:tcW w:w="412" w:type="pct"/>
            <w:gridSpan w:val="2"/>
          </w:tcPr>
          <w:p w14:paraId="14FDEAE0" w14:textId="77777777" w:rsidR="007C763B" w:rsidRPr="00A937BE" w:rsidRDefault="007C763B" w:rsidP="00C37E17">
            <w:pPr>
              <w:rPr>
                <w:lang w:val="it-IT"/>
              </w:rPr>
            </w:pPr>
          </w:p>
        </w:tc>
      </w:tr>
      <w:tr w:rsidR="00971829" w:rsidRPr="00A937BE" w14:paraId="683C5839" w14:textId="77777777" w:rsidTr="00971829">
        <w:trPr>
          <w:trHeight w:val="636"/>
          <w:tblHeader/>
        </w:trPr>
        <w:tc>
          <w:tcPr>
            <w:tcW w:w="3132" w:type="pct"/>
          </w:tcPr>
          <w:p w14:paraId="04D4AC71" w14:textId="0E3BB002" w:rsidR="00FA6CB1" w:rsidRPr="00D92424" w:rsidRDefault="00FA6CB1" w:rsidP="00FA6CB1">
            <w:pPr>
              <w:pStyle w:val="ListParagraph"/>
              <w:numPr>
                <w:ilvl w:val="0"/>
                <w:numId w:val="4"/>
              </w:numPr>
              <w:rPr>
                <w:rFonts w:ascii="Trebuchet MS" w:hAnsi="Trebuchet MS"/>
                <w:sz w:val="20"/>
                <w:lang w:val="it-IT" w:eastAsia="en-US"/>
              </w:rPr>
            </w:pPr>
            <w:r w:rsidRPr="00FA6CB1">
              <w:rPr>
                <w:lang w:val="it-IT"/>
              </w:rPr>
              <w:tab/>
            </w:r>
            <w:r w:rsidRPr="00D92424">
              <w:rPr>
                <w:rFonts w:ascii="Trebuchet MS" w:hAnsi="Trebuchet MS"/>
                <w:sz w:val="20"/>
                <w:lang w:val="it-IT"/>
              </w:rPr>
              <w:t>Este atasat e</w:t>
            </w:r>
            <w:r w:rsidRPr="00D92424">
              <w:rPr>
                <w:rFonts w:ascii="Trebuchet MS" w:hAnsi="Trebuchet MS"/>
                <w:sz w:val="20"/>
                <w:lang w:val="it-IT" w:eastAsia="en-US"/>
              </w:rPr>
              <w:t>xtras din lista de proiecte aferentă Axei prioritare 4 a POR 2014-2020 din Documentul Justificativ pentru fonduri ESI 2014-2020 pentru Obiectivul specific 4.2</w:t>
            </w:r>
          </w:p>
          <w:p w14:paraId="7BB19D5F" w14:textId="38C30CFE" w:rsidR="00365ECF" w:rsidRPr="00FA6CB1" w:rsidRDefault="00FA6CB1" w:rsidP="00FA6CB1">
            <w:pPr>
              <w:pStyle w:val="Header"/>
              <w:numPr>
                <w:ilvl w:val="0"/>
                <w:numId w:val="4"/>
              </w:numPr>
              <w:tabs>
                <w:tab w:val="center" w:pos="639"/>
              </w:tabs>
              <w:jc w:val="both"/>
              <w:rPr>
                <w:szCs w:val="20"/>
                <w:lang w:val="it-IT"/>
              </w:rPr>
            </w:pPr>
            <w:r w:rsidRPr="00D92424">
              <w:rPr>
                <w:szCs w:val="20"/>
                <w:lang w:val="it-IT"/>
              </w:rPr>
              <w:t>Este atasata declarația reprezentantului legal al solicitantului, conform căreia cererea de finanțare coincide minimum, cu localizarea, caracterul integrat şi activităţile descrise succint în fişa/fişele de proiect din listele de fişe de proiecte prioritare din care aceasta provine, selectate de către Autoritatea Urbană.</w:t>
            </w:r>
          </w:p>
        </w:tc>
        <w:tc>
          <w:tcPr>
            <w:tcW w:w="233" w:type="pct"/>
            <w:gridSpan w:val="2"/>
          </w:tcPr>
          <w:p w14:paraId="67EF330E" w14:textId="77777777" w:rsidR="00971829" w:rsidRPr="00A937BE" w:rsidRDefault="00971829" w:rsidP="00C37E17">
            <w:pPr>
              <w:jc w:val="center"/>
              <w:rPr>
                <w:lang w:val="it-IT"/>
              </w:rPr>
            </w:pPr>
          </w:p>
        </w:tc>
        <w:tc>
          <w:tcPr>
            <w:tcW w:w="194" w:type="pct"/>
          </w:tcPr>
          <w:p w14:paraId="5E868F5A" w14:textId="77777777" w:rsidR="00971829" w:rsidRPr="00A937BE" w:rsidRDefault="00971829" w:rsidP="00C37E17">
            <w:pPr>
              <w:rPr>
                <w:lang w:val="it-IT"/>
              </w:rPr>
            </w:pPr>
          </w:p>
        </w:tc>
        <w:tc>
          <w:tcPr>
            <w:tcW w:w="194" w:type="pct"/>
          </w:tcPr>
          <w:p w14:paraId="6B3665C8" w14:textId="77777777" w:rsidR="00971829" w:rsidRPr="00A937BE" w:rsidRDefault="00971829" w:rsidP="00C37E17">
            <w:pPr>
              <w:rPr>
                <w:lang w:val="it-IT"/>
              </w:rPr>
            </w:pPr>
          </w:p>
        </w:tc>
        <w:tc>
          <w:tcPr>
            <w:tcW w:w="290" w:type="pct"/>
          </w:tcPr>
          <w:p w14:paraId="20EB8DB0" w14:textId="77777777" w:rsidR="00971829" w:rsidRPr="00A937BE" w:rsidRDefault="00971829" w:rsidP="00C37E17">
            <w:pPr>
              <w:rPr>
                <w:lang w:val="it-IT"/>
              </w:rPr>
            </w:pPr>
          </w:p>
        </w:tc>
        <w:tc>
          <w:tcPr>
            <w:tcW w:w="194" w:type="pct"/>
            <w:gridSpan w:val="2"/>
          </w:tcPr>
          <w:p w14:paraId="07A75F4D" w14:textId="77777777" w:rsidR="00971829" w:rsidRPr="00A937BE" w:rsidRDefault="00971829" w:rsidP="00C37E17">
            <w:pPr>
              <w:rPr>
                <w:lang w:val="it-IT"/>
              </w:rPr>
            </w:pPr>
          </w:p>
        </w:tc>
        <w:tc>
          <w:tcPr>
            <w:tcW w:w="194" w:type="pct"/>
          </w:tcPr>
          <w:p w14:paraId="3AFFAF97" w14:textId="77777777" w:rsidR="00971829" w:rsidRPr="00A937BE" w:rsidRDefault="00971829" w:rsidP="00C37E17">
            <w:pPr>
              <w:rPr>
                <w:lang w:val="it-IT"/>
              </w:rPr>
            </w:pPr>
          </w:p>
        </w:tc>
        <w:tc>
          <w:tcPr>
            <w:tcW w:w="157" w:type="pct"/>
          </w:tcPr>
          <w:p w14:paraId="7E000A8B" w14:textId="77777777" w:rsidR="00971829" w:rsidRPr="00A937BE" w:rsidRDefault="00971829" w:rsidP="00C37E17">
            <w:pPr>
              <w:rPr>
                <w:lang w:val="it-IT"/>
              </w:rPr>
            </w:pPr>
          </w:p>
        </w:tc>
        <w:tc>
          <w:tcPr>
            <w:tcW w:w="412" w:type="pct"/>
            <w:gridSpan w:val="2"/>
          </w:tcPr>
          <w:p w14:paraId="62A17CC4" w14:textId="77777777" w:rsidR="00971829" w:rsidRPr="00A937BE" w:rsidRDefault="00971829" w:rsidP="00C37E17">
            <w:pPr>
              <w:rPr>
                <w:lang w:val="it-IT"/>
              </w:rPr>
            </w:pPr>
          </w:p>
        </w:tc>
      </w:tr>
    </w:tbl>
    <w:p w14:paraId="7D7167E3" w14:textId="77777777" w:rsidR="00D347A3" w:rsidRPr="00A937BE"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A937BE" w14:paraId="2777EFF2" w14:textId="77777777" w:rsidTr="00EC08EB">
        <w:trPr>
          <w:trHeight w:val="20"/>
          <w:tblHeader/>
        </w:trPr>
        <w:tc>
          <w:tcPr>
            <w:tcW w:w="3053" w:type="pct"/>
          </w:tcPr>
          <w:p w14:paraId="7D0DD9C7" w14:textId="35F2B595" w:rsidR="00583143" w:rsidRPr="00A937BE" w:rsidRDefault="00583143" w:rsidP="009768CC">
            <w:pPr>
              <w:spacing w:after="0"/>
              <w:rPr>
                <w:b/>
                <w:sz w:val="28"/>
                <w:szCs w:val="28"/>
                <w:lang w:val="it-IT"/>
              </w:rPr>
            </w:pPr>
            <w:r w:rsidRPr="00A937BE">
              <w:rPr>
                <w:b/>
                <w:sz w:val="28"/>
                <w:szCs w:val="28"/>
                <w:lang w:val="it-IT"/>
              </w:rPr>
              <w:lastRenderedPageBreak/>
              <w:t xml:space="preserve">PROIECTUL </w:t>
            </w:r>
            <w:r w:rsidR="00073E43" w:rsidRPr="00A937BE">
              <w:rPr>
                <w:b/>
                <w:sz w:val="28"/>
                <w:szCs w:val="28"/>
                <w:lang w:val="it-IT"/>
              </w:rPr>
              <w:t>(</w:t>
            </w:r>
            <w:r w:rsidR="00130A8D" w:rsidRPr="00A937BE">
              <w:rPr>
                <w:b/>
                <w:sz w:val="28"/>
                <w:szCs w:val="28"/>
                <w:lang w:val="it-IT"/>
              </w:rPr>
              <w:t>cererea de finanțare)</w:t>
            </w:r>
            <w:r w:rsidR="00A4025A" w:rsidRPr="00A937BE">
              <w:rPr>
                <w:b/>
                <w:sz w:val="28"/>
                <w:szCs w:val="28"/>
                <w:lang w:val="it-IT"/>
              </w:rPr>
              <w:t xml:space="preserve"> </w:t>
            </w:r>
            <w:r w:rsidR="00C75FB5" w:rsidRPr="00A937BE">
              <w:rPr>
                <w:b/>
                <w:sz w:val="28"/>
                <w:szCs w:val="28"/>
                <w:lang w:val="it-IT"/>
              </w:rPr>
              <w:t>ESTE</w:t>
            </w:r>
            <w:r w:rsidRPr="00A937BE">
              <w:rPr>
                <w:b/>
                <w:sz w:val="28"/>
                <w:szCs w:val="28"/>
                <w:lang w:val="it-IT"/>
              </w:rPr>
              <w:t xml:space="preserve"> DECLARAT CONFORM ȘI ELIGIBIL</w:t>
            </w:r>
          </w:p>
          <w:p w14:paraId="1768AE17" w14:textId="77777777" w:rsidR="00583143" w:rsidRPr="00A937BE" w:rsidRDefault="00583143" w:rsidP="009768CC">
            <w:pPr>
              <w:spacing w:after="60"/>
              <w:outlineLvl w:val="0"/>
              <w:rPr>
                <w:rFonts w:cs="Arial"/>
                <w:b/>
                <w:iCs/>
                <w:szCs w:val="20"/>
              </w:rPr>
            </w:pPr>
            <w:r w:rsidRPr="00A937BE">
              <w:rPr>
                <w:rFonts w:cs="Arial"/>
                <w:b/>
                <w:iCs/>
                <w:szCs w:val="20"/>
              </w:rPr>
              <w:t xml:space="preserve">DA </w:t>
            </w:r>
            <w:r w:rsidRPr="00A937BE">
              <w:rPr>
                <w:rFonts w:cs="Arial"/>
                <w:iCs/>
                <w:szCs w:val="20"/>
              </w:rPr>
              <w:t xml:space="preserve">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p>
          <w:p w14:paraId="25EB7981" w14:textId="77777777" w:rsidR="00583143" w:rsidRPr="00A937BE" w:rsidRDefault="00583143" w:rsidP="009768CC">
            <w:pPr>
              <w:spacing w:after="60"/>
              <w:jc w:val="both"/>
              <w:outlineLvl w:val="0"/>
              <w:rPr>
                <w:rFonts w:cs="Arial"/>
                <w:b/>
                <w:iCs/>
                <w:szCs w:val="20"/>
              </w:rPr>
            </w:pPr>
            <w:r w:rsidRPr="00A937BE">
              <w:rPr>
                <w:rFonts w:cs="Arial"/>
                <w:b/>
                <w:iCs/>
                <w:szCs w:val="20"/>
              </w:rPr>
              <w:t xml:space="preserve">NU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r w:rsidRPr="00A937BE">
              <w:rPr>
                <w:rFonts w:cs="Arial"/>
                <w:b/>
                <w:iCs/>
                <w:szCs w:val="20"/>
              </w:rPr>
              <w:t xml:space="preserve"> </w:t>
            </w:r>
          </w:p>
        </w:tc>
        <w:tc>
          <w:tcPr>
            <w:tcW w:w="232" w:type="pct"/>
            <w:shd w:val="clear" w:color="auto" w:fill="auto"/>
          </w:tcPr>
          <w:p w14:paraId="55A118D6" w14:textId="77777777" w:rsidR="00583143" w:rsidRPr="00A937BE" w:rsidRDefault="00583143" w:rsidP="009768CC">
            <w:pPr>
              <w:spacing w:before="0" w:after="0"/>
              <w:ind w:left="360"/>
              <w:rPr>
                <w:b/>
                <w:lang w:val="it-IT"/>
              </w:rPr>
            </w:pPr>
          </w:p>
        </w:tc>
        <w:tc>
          <w:tcPr>
            <w:tcW w:w="186" w:type="pct"/>
          </w:tcPr>
          <w:p w14:paraId="2042B4D1" w14:textId="77777777" w:rsidR="00583143" w:rsidRPr="00A937BE" w:rsidRDefault="00583143" w:rsidP="009768CC">
            <w:pPr>
              <w:spacing w:before="0" w:after="0"/>
              <w:ind w:left="360"/>
              <w:rPr>
                <w:b/>
                <w:lang w:val="it-IT"/>
              </w:rPr>
            </w:pPr>
          </w:p>
        </w:tc>
        <w:tc>
          <w:tcPr>
            <w:tcW w:w="278" w:type="pct"/>
          </w:tcPr>
          <w:p w14:paraId="3A1F7F0E" w14:textId="77777777" w:rsidR="00583143" w:rsidRPr="00A937BE" w:rsidRDefault="00583143" w:rsidP="009768CC">
            <w:pPr>
              <w:spacing w:before="0" w:after="0"/>
              <w:ind w:left="360"/>
              <w:rPr>
                <w:b/>
                <w:lang w:val="it-IT"/>
              </w:rPr>
            </w:pPr>
          </w:p>
        </w:tc>
        <w:tc>
          <w:tcPr>
            <w:tcW w:w="279" w:type="pct"/>
          </w:tcPr>
          <w:p w14:paraId="655A20B6" w14:textId="77777777" w:rsidR="00583143" w:rsidRPr="00A937BE" w:rsidRDefault="00583143" w:rsidP="009768CC">
            <w:pPr>
              <w:spacing w:before="0" w:after="0"/>
              <w:ind w:left="360"/>
              <w:rPr>
                <w:b/>
                <w:lang w:val="it-IT"/>
              </w:rPr>
            </w:pPr>
          </w:p>
        </w:tc>
        <w:tc>
          <w:tcPr>
            <w:tcW w:w="186" w:type="pct"/>
          </w:tcPr>
          <w:p w14:paraId="4DA5E425" w14:textId="77777777" w:rsidR="00583143" w:rsidRPr="00A937BE" w:rsidRDefault="00583143" w:rsidP="009768CC">
            <w:pPr>
              <w:spacing w:before="0" w:after="0"/>
              <w:ind w:left="360"/>
              <w:rPr>
                <w:b/>
                <w:lang w:val="it-IT"/>
              </w:rPr>
            </w:pPr>
          </w:p>
        </w:tc>
        <w:tc>
          <w:tcPr>
            <w:tcW w:w="186" w:type="pct"/>
          </w:tcPr>
          <w:p w14:paraId="702E4D35" w14:textId="77777777" w:rsidR="00583143" w:rsidRPr="00A937BE" w:rsidRDefault="00583143" w:rsidP="009768CC">
            <w:pPr>
              <w:spacing w:before="0" w:after="0"/>
              <w:ind w:left="360"/>
              <w:rPr>
                <w:b/>
                <w:lang w:val="it-IT"/>
              </w:rPr>
            </w:pPr>
          </w:p>
        </w:tc>
        <w:tc>
          <w:tcPr>
            <w:tcW w:w="325" w:type="pct"/>
          </w:tcPr>
          <w:p w14:paraId="3B54EE6E" w14:textId="77777777" w:rsidR="00583143" w:rsidRPr="00A937BE" w:rsidRDefault="00583143" w:rsidP="009768CC">
            <w:pPr>
              <w:spacing w:before="0" w:after="0"/>
              <w:ind w:left="360"/>
              <w:rPr>
                <w:b/>
                <w:lang w:val="it-IT"/>
              </w:rPr>
            </w:pPr>
          </w:p>
        </w:tc>
        <w:tc>
          <w:tcPr>
            <w:tcW w:w="276" w:type="pct"/>
          </w:tcPr>
          <w:p w14:paraId="444BB552" w14:textId="77777777" w:rsidR="00583143" w:rsidRPr="00A937BE" w:rsidRDefault="00583143" w:rsidP="009768CC">
            <w:pPr>
              <w:spacing w:before="0" w:after="0"/>
              <w:ind w:left="360"/>
              <w:rPr>
                <w:b/>
                <w:lang w:val="it-IT"/>
              </w:rPr>
            </w:pPr>
          </w:p>
        </w:tc>
      </w:tr>
    </w:tbl>
    <w:p w14:paraId="2CC6777C" w14:textId="77777777" w:rsidR="007E34C2" w:rsidRPr="00A937BE" w:rsidRDefault="007E34C2" w:rsidP="007E34C2">
      <w:pPr>
        <w:rPr>
          <w:rFonts w:cs="Arial"/>
        </w:rPr>
      </w:pPr>
    </w:p>
    <w:p w14:paraId="5EEB8DFF" w14:textId="0C00F43E" w:rsidR="00E775B2" w:rsidRPr="00A937BE" w:rsidRDefault="00E775B2" w:rsidP="00E775B2">
      <w:pPr>
        <w:rPr>
          <w:b/>
        </w:rPr>
      </w:pPr>
      <w:r w:rsidRPr="00A937BE">
        <w:rPr>
          <w:b/>
        </w:rPr>
        <w:t>OBSERVA</w:t>
      </w:r>
      <w:r w:rsidR="00D347A3" w:rsidRPr="00A937BE">
        <w:rPr>
          <w:b/>
        </w:rPr>
        <w:t>Ț</w:t>
      </w:r>
      <w:r w:rsidRPr="00A937BE">
        <w:rPr>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A937BE" w14:paraId="539E2463" w14:textId="77777777" w:rsidTr="00EC08EB">
        <w:trPr>
          <w:trHeight w:val="20"/>
          <w:tblHeader/>
        </w:trPr>
        <w:tc>
          <w:tcPr>
            <w:tcW w:w="15588" w:type="dxa"/>
          </w:tcPr>
          <w:p w14:paraId="5FA0415E" w14:textId="77777777" w:rsidR="00C8319A" w:rsidRDefault="00C8319A" w:rsidP="003F3DE9">
            <w:pPr>
              <w:spacing w:before="0" w:after="0"/>
              <w:ind w:left="360"/>
              <w:jc w:val="both"/>
              <w:rPr>
                <w:sz w:val="18"/>
                <w:szCs w:val="18"/>
                <w:lang w:val="it-IT"/>
              </w:rPr>
            </w:pPr>
          </w:p>
          <w:p w14:paraId="09145435" w14:textId="1A64EFB0" w:rsidR="00D13100" w:rsidRPr="00A937BE" w:rsidRDefault="00D13100" w:rsidP="003F3DE9">
            <w:pPr>
              <w:spacing w:before="0" w:after="0"/>
              <w:ind w:left="360"/>
              <w:jc w:val="both"/>
              <w:rPr>
                <w:sz w:val="18"/>
                <w:szCs w:val="18"/>
                <w:lang w:val="it-IT"/>
              </w:rPr>
            </w:pPr>
            <w:r w:rsidRPr="00A937BE">
              <w:rPr>
                <w:sz w:val="18"/>
                <w:szCs w:val="18"/>
                <w:lang w:val="it-IT"/>
              </w:rPr>
              <w:t>Se va menționa data începerii etapei</w:t>
            </w:r>
            <w:r w:rsidR="00A6196A" w:rsidRPr="00A937BE">
              <w:rPr>
                <w:sz w:val="18"/>
                <w:szCs w:val="18"/>
                <w:lang w:val="it-IT"/>
              </w:rPr>
              <w:t>,</w:t>
            </w:r>
          </w:p>
          <w:p w14:paraId="0DB349EE" w14:textId="5A307485" w:rsidR="00E775B2" w:rsidRPr="00A937BE" w:rsidRDefault="00A6196A" w:rsidP="003F3DE9">
            <w:pPr>
              <w:spacing w:before="0" w:after="0"/>
              <w:ind w:left="360"/>
              <w:jc w:val="both"/>
              <w:rPr>
                <w:sz w:val="18"/>
                <w:szCs w:val="18"/>
                <w:lang w:val="it-IT"/>
              </w:rPr>
            </w:pPr>
            <w:r w:rsidRPr="00A937BE">
              <w:rPr>
                <w:sz w:val="18"/>
                <w:szCs w:val="18"/>
                <w:lang w:val="it-IT"/>
              </w:rPr>
              <w:t>Se vor menț</w:t>
            </w:r>
            <w:r w:rsidR="00E775B2" w:rsidRPr="00A937BE">
              <w:rPr>
                <w:sz w:val="18"/>
                <w:szCs w:val="18"/>
                <w:lang w:val="it-IT"/>
              </w:rPr>
              <w:t>iona solicit</w:t>
            </w:r>
            <w:r w:rsidR="00D347A3" w:rsidRPr="00A937BE">
              <w:rPr>
                <w:sz w:val="18"/>
                <w:szCs w:val="18"/>
                <w:lang w:val="it-IT"/>
              </w:rPr>
              <w:t>ările de clarificări ș</w:t>
            </w:r>
            <w:r w:rsidR="00E775B2" w:rsidRPr="00A937BE">
              <w:rPr>
                <w:sz w:val="18"/>
                <w:szCs w:val="18"/>
                <w:lang w:val="it-IT"/>
              </w:rPr>
              <w:t xml:space="preserve">i </w:t>
            </w:r>
            <w:r w:rsidR="00D347A3" w:rsidRPr="00A937BE">
              <w:rPr>
                <w:sz w:val="18"/>
                <w:szCs w:val="18"/>
                <w:lang w:val="it-IT"/>
              </w:rPr>
              <w:t>ră</w:t>
            </w:r>
            <w:r w:rsidR="00E775B2" w:rsidRPr="00A937BE">
              <w:rPr>
                <w:sz w:val="18"/>
                <w:szCs w:val="18"/>
                <w:lang w:val="it-IT"/>
              </w:rPr>
              <w:t>spunsurile la acestea</w:t>
            </w:r>
            <w:r w:rsidR="00D13100" w:rsidRPr="00A937BE">
              <w:rPr>
                <w:sz w:val="18"/>
                <w:szCs w:val="18"/>
                <w:lang w:val="it-IT"/>
              </w:rPr>
              <w:t>, inclusiv cu termenele la care solicitările de clarificări au fost trimise și, respectiv, răspunsurile au fost primite de către OI</w:t>
            </w:r>
            <w:r w:rsidRPr="00A937BE">
              <w:rPr>
                <w:sz w:val="18"/>
                <w:szCs w:val="18"/>
                <w:lang w:val="it-IT"/>
              </w:rPr>
              <w:t>,</w:t>
            </w:r>
          </w:p>
          <w:p w14:paraId="3227DE38" w14:textId="76B09CCF" w:rsidR="00E775B2" w:rsidRPr="00A937BE" w:rsidRDefault="00E775B2" w:rsidP="003F3DE9">
            <w:pPr>
              <w:spacing w:before="0" w:after="0"/>
              <w:ind w:left="360"/>
              <w:jc w:val="both"/>
              <w:rPr>
                <w:sz w:val="18"/>
                <w:szCs w:val="18"/>
                <w:lang w:val="it-IT"/>
              </w:rPr>
            </w:pPr>
            <w:r w:rsidRPr="00A937BE">
              <w:rPr>
                <w:sz w:val="18"/>
                <w:szCs w:val="18"/>
                <w:lang w:val="it-IT"/>
              </w:rPr>
              <w:t>Se vor men</w:t>
            </w:r>
            <w:r w:rsidR="00A6196A" w:rsidRPr="00A937BE">
              <w:rPr>
                <w:sz w:val="18"/>
                <w:szCs w:val="18"/>
                <w:lang w:val="it-IT"/>
              </w:rPr>
              <w:t>ț</w:t>
            </w:r>
            <w:r w:rsidRPr="00A937BE">
              <w:rPr>
                <w:sz w:val="18"/>
                <w:szCs w:val="18"/>
                <w:lang w:val="it-IT"/>
              </w:rPr>
              <w:t xml:space="preserve">iona problemele identificate </w:t>
            </w:r>
            <w:r w:rsidR="00D347A3" w:rsidRPr="00A937BE">
              <w:rPr>
                <w:sz w:val="18"/>
                <w:szCs w:val="18"/>
                <w:lang w:val="it-IT"/>
              </w:rPr>
              <w:t>și observaț</w:t>
            </w:r>
            <w:r w:rsidR="00A6196A" w:rsidRPr="00A937BE">
              <w:rPr>
                <w:sz w:val="18"/>
                <w:szCs w:val="18"/>
                <w:lang w:val="it-IT"/>
              </w:rPr>
              <w:t>iile celor 2 experț</w:t>
            </w:r>
            <w:r w:rsidRPr="00A937BE">
              <w:rPr>
                <w:sz w:val="18"/>
                <w:szCs w:val="18"/>
                <w:lang w:val="it-IT"/>
              </w:rPr>
              <w:t>i,</w:t>
            </w:r>
          </w:p>
          <w:p w14:paraId="3E84CB02" w14:textId="506F5057" w:rsidR="00E775B2" w:rsidRPr="00A937BE" w:rsidRDefault="00D347A3" w:rsidP="003F3DE9">
            <w:pPr>
              <w:spacing w:before="0" w:after="0"/>
              <w:ind w:left="360"/>
              <w:jc w:val="both"/>
              <w:rPr>
                <w:sz w:val="18"/>
                <w:szCs w:val="18"/>
                <w:lang w:val="it-IT"/>
              </w:rPr>
            </w:pPr>
            <w:r w:rsidRPr="00A937BE">
              <w:rPr>
                <w:sz w:val="18"/>
                <w:szCs w:val="18"/>
                <w:lang w:val="it-IT"/>
              </w:rPr>
              <w:t>Se va</w:t>
            </w:r>
            <w:r w:rsidR="00E775B2" w:rsidRPr="00A937BE">
              <w:rPr>
                <w:sz w:val="18"/>
                <w:szCs w:val="18"/>
                <w:lang w:val="it-IT"/>
              </w:rPr>
              <w:t xml:space="preserve"> justifica </w:t>
            </w:r>
            <w:r w:rsidRPr="00A937BE">
              <w:rPr>
                <w:sz w:val="18"/>
                <w:szCs w:val="18"/>
                <w:lang w:val="it-IT"/>
              </w:rPr>
              <w:t>neî</w:t>
            </w:r>
            <w:r w:rsidR="00E775B2" w:rsidRPr="00A937BE">
              <w:rPr>
                <w:sz w:val="18"/>
                <w:szCs w:val="18"/>
                <w:lang w:val="it-IT"/>
              </w:rPr>
              <w:t>nde</w:t>
            </w:r>
            <w:r w:rsidR="00A6196A" w:rsidRPr="00A937BE">
              <w:rPr>
                <w:sz w:val="18"/>
                <w:szCs w:val="18"/>
                <w:lang w:val="it-IT"/>
              </w:rPr>
              <w:t>plinirea anumitor criterii, dacă</w:t>
            </w:r>
            <w:r w:rsidR="00E775B2" w:rsidRPr="00A937BE">
              <w:rPr>
                <w:sz w:val="18"/>
                <w:szCs w:val="18"/>
                <w:lang w:val="it-IT"/>
              </w:rPr>
              <w:t xml:space="preserve"> este cazul</w:t>
            </w:r>
            <w:r w:rsidR="00A6196A" w:rsidRPr="00A937BE">
              <w:rPr>
                <w:sz w:val="18"/>
                <w:szCs w:val="18"/>
                <w:lang w:val="it-IT"/>
              </w:rPr>
              <w:t>,</w:t>
            </w:r>
          </w:p>
          <w:p w14:paraId="00EDCA25" w14:textId="5023344B" w:rsidR="00F65871" w:rsidRPr="00A937BE" w:rsidRDefault="00D13100" w:rsidP="00F65871">
            <w:pPr>
              <w:spacing w:before="0" w:after="0"/>
              <w:ind w:left="360"/>
              <w:jc w:val="both"/>
              <w:rPr>
                <w:sz w:val="18"/>
                <w:szCs w:val="18"/>
                <w:lang w:val="it-IT"/>
              </w:rPr>
            </w:pPr>
            <w:r w:rsidRPr="00A937BE">
              <w:rPr>
                <w:sz w:val="18"/>
                <w:szCs w:val="18"/>
                <w:lang w:val="it-IT"/>
              </w:rPr>
              <w:t xml:space="preserve">Se va menționa dacă cererea de finanțare a fost respinsă </w:t>
            </w:r>
            <w:r w:rsidR="00A6196A" w:rsidRPr="00A937BE">
              <w:rPr>
                <w:sz w:val="18"/>
                <w:szCs w:val="18"/>
                <w:lang w:val="it-IT"/>
              </w:rPr>
              <w:t>sau a trecut în etapa următoare,</w:t>
            </w:r>
          </w:p>
          <w:p w14:paraId="3473F58F" w14:textId="77777777" w:rsidR="00E775B2" w:rsidRDefault="00D347A3" w:rsidP="00F65871">
            <w:pPr>
              <w:spacing w:before="0" w:after="0"/>
              <w:ind w:left="360"/>
              <w:jc w:val="both"/>
              <w:rPr>
                <w:sz w:val="18"/>
                <w:szCs w:val="18"/>
                <w:lang w:val="it-IT"/>
              </w:rPr>
            </w:pPr>
            <w:r w:rsidRPr="00A937BE">
              <w:rPr>
                <w:sz w:val="18"/>
                <w:szCs w:val="18"/>
                <w:lang w:val="it-IT"/>
              </w:rPr>
              <w:t>Se va menționa dacă</w:t>
            </w:r>
            <w:r w:rsidR="00E775B2" w:rsidRPr="00A937BE">
              <w:rPr>
                <w:sz w:val="18"/>
                <w:szCs w:val="18"/>
                <w:lang w:val="it-IT"/>
              </w:rPr>
              <w:t xml:space="preserve"> a fost necesar</w:t>
            </w:r>
            <w:r w:rsidRPr="00A937BE">
              <w:rPr>
                <w:sz w:val="18"/>
                <w:szCs w:val="18"/>
                <w:lang w:val="it-IT"/>
              </w:rPr>
              <w:t>ă realizarea medierii ș</w:t>
            </w:r>
            <w:r w:rsidR="00E775B2" w:rsidRPr="00A937BE">
              <w:rPr>
                <w:sz w:val="18"/>
                <w:szCs w:val="18"/>
                <w:lang w:val="it-IT"/>
              </w:rPr>
              <w:t>i concluziile acesteia</w:t>
            </w:r>
            <w:r w:rsidR="00A6196A" w:rsidRPr="00A937BE">
              <w:rPr>
                <w:sz w:val="18"/>
                <w:szCs w:val="18"/>
                <w:lang w:val="it-IT"/>
              </w:rPr>
              <w:t>.</w:t>
            </w:r>
          </w:p>
          <w:p w14:paraId="76486D83" w14:textId="719A00A1" w:rsidR="00C8319A" w:rsidRPr="00A937BE" w:rsidRDefault="00C8319A" w:rsidP="00F65871">
            <w:pPr>
              <w:spacing w:before="0" w:after="0"/>
              <w:ind w:left="360"/>
              <w:jc w:val="both"/>
              <w:rPr>
                <w:b/>
                <w:sz w:val="16"/>
                <w:szCs w:val="16"/>
                <w:lang w:val="it-IT"/>
              </w:rPr>
            </w:pPr>
          </w:p>
        </w:tc>
      </w:tr>
    </w:tbl>
    <w:p w14:paraId="62EAC947" w14:textId="77777777" w:rsidR="00C2660D" w:rsidRPr="00A937BE" w:rsidRDefault="00C2660D" w:rsidP="00C2660D">
      <w:pPr>
        <w:spacing w:before="0" w:after="0"/>
        <w:jc w:val="both"/>
        <w:rPr>
          <w:szCs w:val="20"/>
        </w:rPr>
      </w:pPr>
    </w:p>
    <w:p w14:paraId="64388E9E" w14:textId="2CC2E8FB" w:rsidR="00C2660D" w:rsidRPr="00D92424" w:rsidRDefault="00C2660D" w:rsidP="00C2660D">
      <w:pPr>
        <w:spacing w:before="0" w:after="0"/>
        <w:jc w:val="both"/>
        <w:rPr>
          <w:szCs w:val="20"/>
        </w:rPr>
      </w:pPr>
      <w:r w:rsidRPr="00A937BE">
        <w:rPr>
          <w:szCs w:val="20"/>
        </w:rPr>
        <w:t xml:space="preserve">Numai cererile de </w:t>
      </w:r>
      <w:r w:rsidR="00A6196A" w:rsidRPr="00A937BE">
        <w:rPr>
          <w:szCs w:val="20"/>
        </w:rPr>
        <w:t>finanț</w:t>
      </w:r>
      <w:r w:rsidRPr="00A937BE">
        <w:rPr>
          <w:szCs w:val="20"/>
        </w:rPr>
        <w:t>are conforme din punct de vedere administrativ (care îndeplinesc toate criteriile din g</w:t>
      </w:r>
      <w:r w:rsidR="00A6196A" w:rsidRPr="00A937BE">
        <w:rPr>
          <w:szCs w:val="20"/>
        </w:rPr>
        <w:t>rila de verificare a conformităț</w:t>
      </w:r>
      <w:r w:rsidR="003E3569" w:rsidRPr="00A937BE">
        <w:rPr>
          <w:szCs w:val="20"/>
        </w:rPr>
        <w:t xml:space="preserve">ii administrative) </w:t>
      </w:r>
      <w:r w:rsidR="00A6196A" w:rsidRPr="00A937BE">
        <w:rPr>
          <w:szCs w:val="20"/>
        </w:rPr>
        <w:t>ș</w:t>
      </w:r>
      <w:r w:rsidR="003E3569" w:rsidRPr="00A937BE">
        <w:rPr>
          <w:szCs w:val="20"/>
        </w:rPr>
        <w:t>i eligibile</w:t>
      </w:r>
      <w:r w:rsidRPr="00A937BE">
        <w:rPr>
          <w:szCs w:val="20"/>
        </w:rPr>
        <w:t xml:space="preserve"> sunt admise în următoarea etapă a </w:t>
      </w:r>
      <w:r w:rsidR="003E3569" w:rsidRPr="00A937BE">
        <w:rPr>
          <w:szCs w:val="20"/>
        </w:rPr>
        <w:t>procesului de evaluare tehnică ș</w:t>
      </w:r>
      <w:r w:rsidRPr="00A937BE">
        <w:rPr>
          <w:szCs w:val="20"/>
        </w:rPr>
        <w:t>i financiară. Marcarea cu NU a oricărui criteriu</w:t>
      </w:r>
      <w:r w:rsidR="00AD6BF4">
        <w:rPr>
          <w:szCs w:val="20"/>
        </w:rPr>
        <w:t xml:space="preserve"> aplicabil</w:t>
      </w:r>
      <w:r w:rsidRPr="00A937BE">
        <w:rPr>
          <w:szCs w:val="20"/>
        </w:rPr>
        <w:t xml:space="preserve"> din grila constituie în acest sens motiv de res</w:t>
      </w:r>
      <w:r w:rsidR="00AD6BF4">
        <w:rPr>
          <w:szCs w:val="20"/>
        </w:rPr>
        <w:t>pingere al cererii de finanțare</w:t>
      </w:r>
      <w:r w:rsidR="005D06DE" w:rsidRPr="00D92424">
        <w:rPr>
          <w:szCs w:val="20"/>
        </w:rPr>
        <w:t>, insa numai dupa doua solicitari de clarificari/completari si expirarea termenului acordat pentru a doua clarificare/completare</w:t>
      </w:r>
      <w:r w:rsidR="00AD6BF4" w:rsidRPr="00D92424">
        <w:rPr>
          <w:szCs w:val="20"/>
        </w:rPr>
        <w:t>.</w:t>
      </w:r>
    </w:p>
    <w:p w14:paraId="68C43DD4" w14:textId="77777777" w:rsidR="00C2660D" w:rsidRPr="00D92424" w:rsidRDefault="00C2660D" w:rsidP="00C2660D">
      <w:pPr>
        <w:spacing w:before="0" w:after="0"/>
        <w:jc w:val="both"/>
        <w:rPr>
          <w:szCs w:val="20"/>
          <w:lang w:val="it-IT"/>
        </w:rPr>
      </w:pPr>
    </w:p>
    <w:p w14:paraId="4B84E693" w14:textId="35BAAD4F" w:rsidR="00C2660D" w:rsidRPr="00860F28" w:rsidRDefault="00C2660D" w:rsidP="00C2660D">
      <w:pPr>
        <w:jc w:val="both"/>
        <w:rPr>
          <w:szCs w:val="20"/>
          <w:lang w:val="it-IT"/>
        </w:rPr>
      </w:pPr>
      <w:r w:rsidRPr="00D92424">
        <w:rPr>
          <w:szCs w:val="20"/>
          <w:lang w:val="it-IT"/>
        </w:rPr>
        <w:t>Se pot solicita clarificări</w:t>
      </w:r>
      <w:r w:rsidR="00B33DF3" w:rsidRPr="00D92424">
        <w:rPr>
          <w:szCs w:val="20"/>
          <w:lang w:val="it-IT"/>
        </w:rPr>
        <w:t xml:space="preserve"> și completări</w:t>
      </w:r>
      <w:r w:rsidRPr="00D92424">
        <w:rPr>
          <w:szCs w:val="20"/>
          <w:lang w:val="it-IT"/>
        </w:rPr>
        <w:t xml:space="preserve"> pe orice aspecte vizând conformitatea administrativă sau eligibilitatea, așa cum sunt menţionate/ definite/ descrise în Ghidul</w:t>
      </w:r>
      <w:bookmarkStart w:id="1" w:name="_GoBack"/>
      <w:bookmarkEnd w:id="1"/>
      <w:r w:rsidRPr="00860F28">
        <w:rPr>
          <w:szCs w:val="20"/>
          <w:lang w:val="it-IT"/>
        </w:rPr>
        <w:t xml:space="preserve"> general şi/sau Ghidului specific, după caz. </w:t>
      </w:r>
    </w:p>
    <w:p w14:paraId="2FAEF665" w14:textId="52D6A4AA" w:rsidR="00C2660D" w:rsidRPr="00860F28" w:rsidRDefault="00C2660D" w:rsidP="00C2660D">
      <w:pPr>
        <w:jc w:val="both"/>
        <w:rPr>
          <w:szCs w:val="20"/>
          <w:lang w:val="it-IT"/>
        </w:rPr>
      </w:pPr>
      <w:r w:rsidRPr="00860F28">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860F28">
        <w:rPr>
          <w:szCs w:val="20"/>
          <w:lang w:val="it-IT"/>
        </w:rPr>
        <w:t xml:space="preserve"> Excep</w:t>
      </w:r>
      <w:r w:rsidR="002729A9">
        <w:rPr>
          <w:szCs w:val="20"/>
          <w:lang w:val="it-IT"/>
        </w:rPr>
        <w:t>ţ</w:t>
      </w:r>
      <w:r w:rsidR="00E30FF3">
        <w:rPr>
          <w:szCs w:val="20"/>
          <w:lang w:val="it-IT"/>
        </w:rPr>
        <w:t>ia este</w:t>
      </w:r>
      <w:r w:rsidR="00AD6BF4" w:rsidRPr="00860F28">
        <w:rPr>
          <w:szCs w:val="20"/>
          <w:lang w:val="it-IT"/>
        </w:rPr>
        <w:t xml:space="preserve"> reprezentată</w:t>
      </w:r>
      <w:r w:rsidR="00860F28" w:rsidRPr="00860F28">
        <w:rPr>
          <w:szCs w:val="20"/>
          <w:lang w:val="it-IT"/>
        </w:rPr>
        <w:t xml:space="preserve"> de </w:t>
      </w:r>
      <w:r w:rsidR="00224823">
        <w:rPr>
          <w:szCs w:val="20"/>
          <w:lang w:val="it-IT"/>
        </w:rPr>
        <w:t>posibilitatea formulării</w:t>
      </w:r>
      <w:r w:rsidR="002729A9">
        <w:rPr>
          <w:szCs w:val="20"/>
          <w:lang w:val="it-IT"/>
        </w:rPr>
        <w:t xml:space="preserve"> urmă</w:t>
      </w:r>
      <w:r w:rsidR="00860F28" w:rsidRPr="00860F28">
        <w:rPr>
          <w:szCs w:val="20"/>
          <w:lang w:val="it-IT"/>
        </w:rPr>
        <w:t xml:space="preserve">toarelor </w:t>
      </w:r>
      <w:r w:rsidR="00AD6BF4" w:rsidRPr="00860F28">
        <w:rPr>
          <w:szCs w:val="20"/>
          <w:lang w:val="it-IT"/>
        </w:rPr>
        <w:t>recomand</w:t>
      </w:r>
      <w:r w:rsidR="00860F28" w:rsidRPr="00860F28">
        <w:rPr>
          <w:szCs w:val="20"/>
          <w:lang w:val="it-IT"/>
        </w:rPr>
        <w:t>ă</w:t>
      </w:r>
      <w:r w:rsidR="00AD6BF4" w:rsidRPr="00860F28">
        <w:rPr>
          <w:szCs w:val="20"/>
          <w:lang w:val="it-IT"/>
        </w:rPr>
        <w:t xml:space="preserve">ri: </w:t>
      </w:r>
    </w:p>
    <w:p w14:paraId="1810E76C" w14:textId="6CD0CD93" w:rsidR="00D41287" w:rsidRDefault="0034619C" w:rsidP="00135C11">
      <w:pPr>
        <w:pStyle w:val="ListParagraph"/>
        <w:numPr>
          <w:ilvl w:val="0"/>
          <w:numId w:val="38"/>
        </w:numPr>
        <w:rPr>
          <w:rFonts w:ascii="Trebuchet MS" w:hAnsi="Trebuchet MS"/>
          <w:sz w:val="20"/>
          <w:lang w:val="it-IT"/>
        </w:rPr>
      </w:pPr>
      <w:r w:rsidRPr="00435242">
        <w:rPr>
          <w:rFonts w:ascii="Trebuchet MS" w:hAnsi="Trebuchet MS"/>
          <w:sz w:val="20"/>
          <w:lang w:val="it-IT"/>
        </w:rPr>
        <w:t xml:space="preserve">Actualizarea hotărârii de aprobarea a documentaţiei tehnico-economice a proiectului și a indicatorilor tehnico-economici, </w:t>
      </w:r>
      <w:r w:rsidR="004915D6">
        <w:rPr>
          <w:rFonts w:ascii="Trebuchet MS" w:hAnsi="Trebuchet MS"/>
          <w:sz w:val="20"/>
          <w:lang w:val="it-IT"/>
        </w:rPr>
        <w:t xml:space="preserve">NOTA 1. Documentele doveditoare ale dreptului  de proprietate/administrare sunt indicate la cap </w:t>
      </w:r>
      <w:r w:rsidR="00135C11">
        <w:rPr>
          <w:rFonts w:ascii="Trebuchet MS" w:hAnsi="Trebuchet MS"/>
          <w:sz w:val="20"/>
          <w:lang w:val="it-IT"/>
        </w:rPr>
        <w:t>4.1</w:t>
      </w:r>
      <w:r w:rsidR="004915D6">
        <w:rPr>
          <w:rFonts w:ascii="Trebuchet MS" w:hAnsi="Trebuchet MS"/>
          <w:sz w:val="20"/>
          <w:lang w:val="it-IT"/>
        </w:rPr>
        <w:t xml:space="preserve"> din Ghid</w:t>
      </w:r>
      <w:r w:rsidR="00FB4C48">
        <w:rPr>
          <w:rFonts w:ascii="Trebuchet MS" w:hAnsi="Trebuchet MS"/>
          <w:sz w:val="20"/>
          <w:lang w:val="it-IT"/>
        </w:rPr>
        <w:t>.</w:t>
      </w:r>
      <w:r w:rsidR="004915D6">
        <w:rPr>
          <w:rFonts w:ascii="Trebuchet MS" w:hAnsi="Trebuchet MS"/>
          <w:sz w:val="20"/>
          <w:lang w:val="it-IT"/>
        </w:rPr>
        <w:t xml:space="preserve"> </w:t>
      </w:r>
      <w:r w:rsidR="00FB4C48">
        <w:rPr>
          <w:rFonts w:ascii="Trebuchet MS" w:hAnsi="Trebuchet MS"/>
          <w:sz w:val="20"/>
          <w:lang w:val="it-IT"/>
        </w:rPr>
        <w:t>DACA</w:t>
      </w:r>
      <w:r w:rsidR="004915D6">
        <w:rPr>
          <w:rFonts w:ascii="Trebuchet MS" w:hAnsi="Trebuchet MS"/>
          <w:sz w:val="20"/>
          <w:lang w:val="it-IT"/>
        </w:rPr>
        <w:t xml:space="preserve"> la mom</w:t>
      </w:r>
      <w:r w:rsidR="00FB4C48">
        <w:rPr>
          <w:rFonts w:ascii="Trebuchet MS" w:hAnsi="Trebuchet MS"/>
          <w:sz w:val="20"/>
          <w:lang w:val="it-IT"/>
        </w:rPr>
        <w:t>e</w:t>
      </w:r>
      <w:r w:rsidR="004915D6">
        <w:rPr>
          <w:rFonts w:ascii="Trebuchet MS" w:hAnsi="Trebuchet MS"/>
          <w:sz w:val="20"/>
          <w:lang w:val="it-IT"/>
        </w:rPr>
        <w:t>ntul depunerii</w:t>
      </w:r>
      <w:r w:rsidR="00FB4C48">
        <w:rPr>
          <w:rFonts w:ascii="Trebuchet MS" w:hAnsi="Trebuchet MS"/>
          <w:sz w:val="20"/>
          <w:lang w:val="it-IT"/>
        </w:rPr>
        <w:t xml:space="preserve"> CF documentele indicate</w:t>
      </w:r>
      <w:r w:rsidR="004915D6">
        <w:rPr>
          <w:rFonts w:ascii="Trebuchet MS" w:hAnsi="Trebuchet MS"/>
          <w:sz w:val="20"/>
          <w:lang w:val="it-IT"/>
        </w:rPr>
        <w:t xml:space="preserve"> nu sunt disponibile in integralitate, in grila de verificare vor fi enumerate la observatii documentele prezentate. </w:t>
      </w:r>
    </w:p>
    <w:p w14:paraId="6A58BE60" w14:textId="4F21542A" w:rsidR="004915D6" w:rsidRPr="004915D6" w:rsidRDefault="004915D6" w:rsidP="00C30BA1">
      <w:pPr>
        <w:pStyle w:val="ListParagraph"/>
        <w:ind w:left="1080"/>
        <w:rPr>
          <w:rFonts w:ascii="Trebuchet MS" w:hAnsi="Trebuchet MS"/>
          <w:sz w:val="20"/>
          <w:lang w:val="it-IT"/>
        </w:rPr>
      </w:pPr>
      <w:r>
        <w:rPr>
          <w:rFonts w:ascii="Trebuchet MS" w:hAnsi="Trebuchet MS"/>
          <w:sz w:val="20"/>
          <w:lang w:val="it-IT"/>
        </w:rPr>
        <w:lastRenderedPageBreak/>
        <w:t>In situatia absentei</w:t>
      </w:r>
      <w:r w:rsidR="00FB4C48">
        <w:rPr>
          <w:rFonts w:ascii="Trebuchet MS" w:hAnsi="Trebuchet MS"/>
          <w:sz w:val="20"/>
          <w:lang w:val="it-IT"/>
        </w:rPr>
        <w:t xml:space="preserve"> unuia sau mai mult</w:t>
      </w:r>
      <w:r>
        <w:rPr>
          <w:rFonts w:ascii="Trebuchet MS" w:hAnsi="Trebuchet MS"/>
          <w:sz w:val="20"/>
          <w:lang w:val="it-IT"/>
        </w:rPr>
        <w:t>or documente din cele mentionate in Ghid, in aceasta etapa este suficienta depunerea unei declaratii a solicitantului, insotita de un plan/planuri de amplasament in care sa fie identificate suprafetele de teren in proprietate si care fac obiect al interventiilor prin proiect</w:t>
      </w:r>
      <w:r w:rsidR="00D41287">
        <w:rPr>
          <w:rFonts w:ascii="Trebuchet MS" w:hAnsi="Trebuchet MS"/>
          <w:sz w:val="20"/>
          <w:lang w:val="it-IT"/>
        </w:rPr>
        <w:t xml:space="preserve"> (caz in care in grila se va trece drept criteriu indeplinit insa se va mentiona la observatii in baza caror documente si ca se vavor solicita si verifica in precontractare)</w:t>
      </w:r>
      <w:r>
        <w:rPr>
          <w:rFonts w:ascii="Trebuchet MS" w:hAnsi="Trebuchet MS"/>
          <w:sz w:val="20"/>
          <w:lang w:val="it-IT"/>
        </w:rPr>
        <w:t>. In decl</w:t>
      </w:r>
      <w:r w:rsidR="00D41287">
        <w:rPr>
          <w:rFonts w:ascii="Trebuchet MS" w:hAnsi="Trebuchet MS"/>
          <w:sz w:val="20"/>
          <w:lang w:val="it-IT"/>
        </w:rPr>
        <w:t>aratie , solici</w:t>
      </w:r>
      <w:r>
        <w:rPr>
          <w:rFonts w:ascii="Trebuchet MS" w:hAnsi="Trebuchet MS"/>
          <w:sz w:val="20"/>
          <w:lang w:val="it-IT"/>
        </w:rPr>
        <w:t>tantul va mentiona in mod obligatoriu faptul ca pana la finalizarea etapei precontr</w:t>
      </w:r>
      <w:r w:rsidR="00135C11">
        <w:rPr>
          <w:rFonts w:ascii="Trebuchet MS" w:hAnsi="Trebuchet MS"/>
          <w:sz w:val="20"/>
          <w:lang w:val="it-IT"/>
        </w:rPr>
        <w:t>a</w:t>
      </w:r>
      <w:r>
        <w:rPr>
          <w:rFonts w:ascii="Trebuchet MS" w:hAnsi="Trebuchet MS"/>
          <w:sz w:val="20"/>
          <w:lang w:val="it-IT"/>
        </w:rPr>
        <w:t>ctuale va furniza toate documentele mentionate in ghid. In mod exceptional, in situatiile in care 1. in etapa precontractuala nu a fost inca obtinuta o HG de atestare (HG de modificare a inventarului public) respectiv incrierea in cartea funciara este provizorie sau 2. acolo unde in procesul de evaluare tehnica si financiara se constatata diferente intre suprafetele care fac obiect al interventiilor prin proiect si documentele de proprietate, se poate acorda</w:t>
      </w:r>
      <w:r w:rsidR="00FB4C48">
        <w:rPr>
          <w:rFonts w:ascii="Trebuchet MS" w:hAnsi="Trebuchet MS"/>
          <w:sz w:val="20"/>
          <w:lang w:val="it-IT"/>
        </w:rPr>
        <w:t xml:space="preserve"> un termen suplimentar de </w:t>
      </w:r>
      <w:r w:rsidR="00416532">
        <w:rPr>
          <w:rFonts w:ascii="Trebuchet MS" w:hAnsi="Trebuchet MS"/>
          <w:sz w:val="20"/>
          <w:lang w:val="it-IT"/>
        </w:rPr>
        <w:t>12</w:t>
      </w:r>
      <w:r w:rsidR="00FB4C48">
        <w:rPr>
          <w:rFonts w:ascii="Trebuchet MS" w:hAnsi="Trebuchet MS"/>
          <w:sz w:val="20"/>
          <w:lang w:val="it-IT"/>
        </w:rPr>
        <w:t xml:space="preserve"> luni pana la care sa fie mo</w:t>
      </w:r>
      <w:r w:rsidR="00D41287">
        <w:rPr>
          <w:rFonts w:ascii="Trebuchet MS" w:hAnsi="Trebuchet MS"/>
          <w:sz w:val="20"/>
          <w:lang w:val="it-IT"/>
        </w:rPr>
        <w:t>difcata Hg de inventariere, res</w:t>
      </w:r>
      <w:r w:rsidR="00FB4C48">
        <w:rPr>
          <w:rFonts w:ascii="Trebuchet MS" w:hAnsi="Trebuchet MS"/>
          <w:sz w:val="20"/>
          <w:lang w:val="it-IT"/>
        </w:rPr>
        <w:t>p</w:t>
      </w:r>
      <w:r w:rsidR="00D41287">
        <w:rPr>
          <w:rFonts w:ascii="Trebuchet MS" w:hAnsi="Trebuchet MS"/>
          <w:sz w:val="20"/>
          <w:lang w:val="it-IT"/>
        </w:rPr>
        <w:t>e</w:t>
      </w:r>
      <w:r w:rsidR="00FB4C48">
        <w:rPr>
          <w:rFonts w:ascii="Trebuchet MS" w:hAnsi="Trebuchet MS"/>
          <w:sz w:val="20"/>
          <w:lang w:val="it-IT"/>
        </w:rPr>
        <w:t>ctiv sa fie prezentat un extras de carte funciara care sa ateste inscrierea definitiva.</w:t>
      </w:r>
    </w:p>
    <w:p w14:paraId="009E638E" w14:textId="54E61B1A" w:rsidR="00342C2A" w:rsidRDefault="004915D6" w:rsidP="00664C5B">
      <w:pPr>
        <w:jc w:val="both"/>
        <w:rPr>
          <w:lang w:val="it-IT"/>
        </w:rPr>
      </w:pPr>
      <w:r w:rsidRPr="00FB4C48">
        <w:rPr>
          <w:lang w:val="it-IT"/>
        </w:rPr>
        <w:t>S</w:t>
      </w:r>
      <w:r w:rsidR="005D06DE" w:rsidRPr="00FB4C48">
        <w:rPr>
          <w:lang w:val="it-IT"/>
        </w:rPr>
        <w:t>ituatia dreptului de proprietate va fi verificata si in etapa ulterioara,</w:t>
      </w:r>
      <w:r w:rsidR="00FB4C48">
        <w:rPr>
          <w:lang w:val="it-IT"/>
        </w:rPr>
        <w:t xml:space="preserve"> de evaluare tehnica si financiara,</w:t>
      </w:r>
      <w:r w:rsidR="005D06DE" w:rsidRPr="00FB4C48">
        <w:rPr>
          <w:lang w:val="it-IT"/>
        </w:rPr>
        <w:t xml:space="preserve"> pentru verificarea suprapunerii suprafetelor identificate in documentele de proprietate/administrare cu cele pe care se executa lucrari, conform documentatiei tehnico-economice depuse. In situatia existentei de diferente se vor solicita completari/clarificari asupra acestui </w:t>
      </w:r>
      <w:r w:rsidR="00FB4C48">
        <w:rPr>
          <w:lang w:val="it-IT"/>
        </w:rPr>
        <w:t>aspect si se va proceda ca in situatia descrisa mai sus</w:t>
      </w:r>
      <w:r w:rsidR="005D06DE" w:rsidRPr="00FB4C48">
        <w:rPr>
          <w:lang w:val="it-IT"/>
        </w:rPr>
        <w:t>.</w:t>
      </w:r>
    </w:p>
    <w:p w14:paraId="76CA45CA" w14:textId="591A945F" w:rsidR="00FB4C48" w:rsidRPr="00FB4C48" w:rsidRDefault="00FB4C48" w:rsidP="00664C5B">
      <w:pPr>
        <w:jc w:val="both"/>
        <w:rPr>
          <w:lang w:val="it-IT"/>
        </w:rPr>
      </w:pPr>
      <w:r>
        <w:rPr>
          <w:lang w:val="it-IT"/>
        </w:rPr>
        <w:t>IMPORTANT: In situatia in care solicitantul depune toate documentele car</w:t>
      </w:r>
      <w:r w:rsidR="00135C11">
        <w:rPr>
          <w:lang w:val="it-IT"/>
        </w:rPr>
        <w:t>e atesta dreptul de proprietate</w:t>
      </w:r>
      <w:r>
        <w:rPr>
          <w:lang w:val="it-IT"/>
        </w:rPr>
        <w:t xml:space="preserve"> de la depunerea CF, acest lucru va fi indicat in mod s</w:t>
      </w:r>
      <w:r w:rsidR="00200E8C">
        <w:rPr>
          <w:lang w:val="it-IT"/>
        </w:rPr>
        <w:t>pecific in grila CAE, la sectiunea X</w:t>
      </w:r>
      <w:r w:rsidR="00322D68">
        <w:rPr>
          <w:lang w:val="it-IT"/>
        </w:rPr>
        <w:t>V</w:t>
      </w:r>
      <w:r w:rsidR="00200E8C">
        <w:rPr>
          <w:lang w:val="it-IT"/>
        </w:rPr>
        <w:t xml:space="preserve">. </w:t>
      </w:r>
    </w:p>
    <w:p w14:paraId="7C89C165" w14:textId="2A15F862" w:rsidR="009E3323" w:rsidRPr="0034619C" w:rsidRDefault="00C2660D" w:rsidP="00664C5B">
      <w:pPr>
        <w:jc w:val="both"/>
        <w:rPr>
          <w:szCs w:val="20"/>
        </w:rPr>
      </w:pPr>
      <w:r w:rsidRPr="0034619C">
        <w:rPr>
          <w:szCs w:val="20"/>
          <w:lang w:val="it-IT"/>
        </w:rPr>
        <w:t>Grila de verificare a conformităţii administrative şi eligibilităţii va fi semnată şi asumată în conformitate cu prevederile procedurale ale AM/OI.</w:t>
      </w:r>
    </w:p>
    <w:sectPr w:rsidR="009E3323" w:rsidRPr="0034619C"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55868" w14:textId="77777777" w:rsidR="0048673D" w:rsidRDefault="0048673D" w:rsidP="007275E1">
      <w:pPr>
        <w:spacing w:before="0" w:after="0"/>
      </w:pPr>
      <w:r>
        <w:separator/>
      </w:r>
    </w:p>
  </w:endnote>
  <w:endnote w:type="continuationSeparator" w:id="0">
    <w:p w14:paraId="0C1C87D5" w14:textId="77777777" w:rsidR="0048673D" w:rsidRDefault="0048673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4A04A6" w:rsidRDefault="004A04A6">
        <w:pPr>
          <w:pStyle w:val="Footer"/>
          <w:jc w:val="right"/>
        </w:pPr>
        <w:r>
          <w:fldChar w:fldCharType="begin"/>
        </w:r>
        <w:r>
          <w:instrText xml:space="preserve"> PAGE   \* MERGEFORMAT </w:instrText>
        </w:r>
        <w:r>
          <w:fldChar w:fldCharType="separate"/>
        </w:r>
        <w:r w:rsidR="00D92424">
          <w:rPr>
            <w:noProof/>
          </w:rPr>
          <w:t>10</w:t>
        </w:r>
        <w:r>
          <w:rPr>
            <w:noProof/>
          </w:rPr>
          <w:fldChar w:fldCharType="end"/>
        </w:r>
      </w:p>
    </w:sdtContent>
  </w:sdt>
  <w:p w14:paraId="09AE436B" w14:textId="77777777" w:rsidR="004A04A6" w:rsidRDefault="004A0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E7799" w14:textId="77777777" w:rsidR="0048673D" w:rsidRDefault="0048673D" w:rsidP="007275E1">
      <w:pPr>
        <w:spacing w:before="0" w:after="0"/>
      </w:pPr>
      <w:r>
        <w:separator/>
      </w:r>
    </w:p>
  </w:footnote>
  <w:footnote w:type="continuationSeparator" w:id="0">
    <w:p w14:paraId="0B04C770" w14:textId="77777777" w:rsidR="0048673D" w:rsidRDefault="0048673D" w:rsidP="007275E1">
      <w:pPr>
        <w:spacing w:before="0" w:after="0"/>
      </w:pPr>
      <w:r>
        <w:continuationSeparator/>
      </w:r>
    </w:p>
  </w:footnote>
  <w:footnote w:id="1">
    <w:p w14:paraId="7A6F34A8" w14:textId="6F61F2BD" w:rsidR="004A04A6" w:rsidRPr="002C5828" w:rsidRDefault="004A04A6">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5EE0346A" w14:textId="2B7361F7" w:rsidR="004A04A6" w:rsidRPr="002C5828" w:rsidDel="007C5257" w:rsidRDefault="004A04A6" w:rsidP="002C5828">
      <w:pPr>
        <w:pStyle w:val="FootnoteText"/>
        <w:rPr>
          <w:del w:id="0" w:author="Rodica Popa" w:date="2018-06-04T11:00:00Z"/>
          <w:rFonts w:ascii="Trebuchet MS" w:hAnsi="Trebuchet MS"/>
          <w:sz w:val="16"/>
          <w:szCs w:val="16"/>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4A04A6" w14:paraId="409412AB" w14:textId="77777777" w:rsidTr="003A4FBB">
      <w:trPr>
        <w:trHeight w:val="1373"/>
      </w:trPr>
      <w:tc>
        <w:tcPr>
          <w:tcW w:w="13412" w:type="dxa"/>
          <w:tcBorders>
            <w:bottom w:val="single" w:sz="4" w:space="0" w:color="333333"/>
          </w:tcBorders>
        </w:tcPr>
        <w:p w14:paraId="0AEC2B36" w14:textId="77777777" w:rsidR="004A04A6" w:rsidRDefault="004A04A6" w:rsidP="003F3DE9">
          <w:pPr>
            <w:pStyle w:val="Header"/>
            <w:tabs>
              <w:tab w:val="clear" w:pos="8640"/>
            </w:tabs>
            <w:spacing w:before="0" w:after="0"/>
            <w:rPr>
              <w:rFonts w:cs="Arial"/>
              <w:color w:val="333333"/>
              <w:sz w:val="14"/>
            </w:rPr>
          </w:pPr>
        </w:p>
        <w:p w14:paraId="214271E3" w14:textId="77777777" w:rsidR="004A04A6" w:rsidRPr="00D3096F" w:rsidRDefault="004A04A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5C246E30" w14:textId="77777777" w:rsidR="003A4FBB" w:rsidRPr="003A4FBB" w:rsidRDefault="003A4FBB" w:rsidP="003A4FBB">
          <w:pPr>
            <w:pStyle w:val="Header"/>
            <w:spacing w:before="0" w:after="0"/>
            <w:ind w:right="4365"/>
            <w:jc w:val="both"/>
            <w:rPr>
              <w:rFonts w:cs="Arial"/>
              <w:color w:val="333333"/>
              <w:sz w:val="16"/>
              <w:szCs w:val="16"/>
            </w:rPr>
          </w:pPr>
        </w:p>
        <w:p w14:paraId="7CA3FD4D"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Programul Operaţional Regional 2014-2020</w:t>
          </w:r>
        </w:p>
        <w:p w14:paraId="3A397952"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 xml:space="preserve">Axa prioritară 4 – Sprijinirea dezvoltării urbane durabile Prioritatea de investiții </w:t>
          </w:r>
        </w:p>
        <w:p w14:paraId="4824A328" w14:textId="49F00C7D" w:rsidR="004A04A6" w:rsidRDefault="003A4FBB" w:rsidP="003A4FBB">
          <w:pPr>
            <w:pStyle w:val="Header"/>
            <w:spacing w:before="0" w:after="0"/>
            <w:ind w:right="4365"/>
            <w:jc w:val="both"/>
            <w:rPr>
              <w:rFonts w:cs="Arial"/>
              <w:color w:val="333333"/>
              <w:sz w:val="14"/>
            </w:rPr>
          </w:pPr>
          <w:r w:rsidRPr="003A4FBB">
            <w:rPr>
              <w:rFonts w:cs="Arial"/>
              <w:color w:val="333333"/>
              <w:sz w:val="16"/>
              <w:szCs w:val="16"/>
            </w:rPr>
            <w:t xml:space="preserve"> 4.2 ,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bl>
  <w:p w14:paraId="350EF3B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Ghidul Solicitantului. Condiíi specifice de accesare a fondurilor în cadrul apelului de proiecte POR/AP/2015/4/4.2/1</w:t>
    </w:r>
  </w:p>
  <w:p w14:paraId="19A8967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Anexa 4.2.1</w:t>
    </w:r>
  </w:p>
  <w:p w14:paraId="124BE3B6" w14:textId="73A104AE" w:rsidR="004A04A6" w:rsidRDefault="003A4FBB" w:rsidP="003A4FBB">
    <w:pPr>
      <w:pStyle w:val="Header"/>
      <w:jc w:val="right"/>
    </w:pPr>
    <w:r w:rsidRPr="003A4FBB">
      <w:rPr>
        <w:rFonts w:cs="Arial"/>
        <w:b/>
        <w:bCs/>
        <w:color w:val="333333"/>
        <w:sz w:val="14"/>
      </w:rPr>
      <w:t>Grila de verificare a conformităţii administrative si eligibilităíi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0927DB"/>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5050FC"/>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2686096"/>
    <w:multiLevelType w:val="hybridMultilevel"/>
    <w:tmpl w:val="49222F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3">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A460957"/>
    <w:multiLevelType w:val="hybridMultilevel"/>
    <w:tmpl w:val="B322D6CE"/>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01D753F"/>
    <w:multiLevelType w:val="hybridMultilevel"/>
    <w:tmpl w:val="C84820B8"/>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4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1DD77F5"/>
    <w:multiLevelType w:val="hybridMultilevel"/>
    <w:tmpl w:val="D18222B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3A13DFB"/>
    <w:multiLevelType w:val="hybridMultilevel"/>
    <w:tmpl w:val="7F3A519C"/>
    <w:lvl w:ilvl="0" w:tplc="E01E7ED4">
      <w:start w:val="1"/>
      <w:numFmt w:val="upperRoman"/>
      <w:lvlText w:val="%1."/>
      <w:lvlJc w:val="right"/>
      <w:pPr>
        <w:ind w:left="36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44">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C5933A4"/>
    <w:multiLevelType w:val="hybridMultilevel"/>
    <w:tmpl w:val="AE544C4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5"/>
  </w:num>
  <w:num w:numId="3">
    <w:abstractNumId w:val="42"/>
  </w:num>
  <w:num w:numId="4">
    <w:abstractNumId w:val="9"/>
  </w:num>
  <w:num w:numId="5">
    <w:abstractNumId w:val="11"/>
  </w:num>
  <w:num w:numId="6">
    <w:abstractNumId w:val="25"/>
  </w:num>
  <w:num w:numId="7">
    <w:abstractNumId w:val="20"/>
  </w:num>
  <w:num w:numId="8">
    <w:abstractNumId w:val="16"/>
  </w:num>
  <w:num w:numId="9">
    <w:abstractNumId w:val="39"/>
  </w:num>
  <w:num w:numId="10">
    <w:abstractNumId w:val="35"/>
  </w:num>
  <w:num w:numId="11">
    <w:abstractNumId w:val="2"/>
  </w:num>
  <w:num w:numId="12">
    <w:abstractNumId w:val="32"/>
  </w:num>
  <w:num w:numId="13">
    <w:abstractNumId w:val="38"/>
  </w:num>
  <w:num w:numId="14">
    <w:abstractNumId w:val="0"/>
  </w:num>
  <w:num w:numId="15">
    <w:abstractNumId w:val="8"/>
  </w:num>
  <w:num w:numId="16">
    <w:abstractNumId w:val="14"/>
  </w:num>
  <w:num w:numId="17">
    <w:abstractNumId w:val="29"/>
  </w:num>
  <w:num w:numId="18">
    <w:abstractNumId w:val="3"/>
  </w:num>
  <w:num w:numId="19">
    <w:abstractNumId w:val="30"/>
  </w:num>
  <w:num w:numId="20">
    <w:abstractNumId w:val="31"/>
  </w:num>
  <w:num w:numId="21">
    <w:abstractNumId w:val="1"/>
  </w:num>
  <w:num w:numId="22">
    <w:abstractNumId w:val="40"/>
  </w:num>
  <w:num w:numId="23">
    <w:abstractNumId w:val="18"/>
  </w:num>
  <w:num w:numId="24">
    <w:abstractNumId w:val="37"/>
  </w:num>
  <w:num w:numId="25">
    <w:abstractNumId w:val="44"/>
  </w:num>
  <w:num w:numId="26">
    <w:abstractNumId w:val="45"/>
  </w:num>
  <w:num w:numId="27">
    <w:abstractNumId w:val="33"/>
  </w:num>
  <w:num w:numId="28">
    <w:abstractNumId w:val="7"/>
  </w:num>
  <w:num w:numId="29">
    <w:abstractNumId w:val="28"/>
  </w:num>
  <w:num w:numId="30">
    <w:abstractNumId w:val="24"/>
  </w:num>
  <w:num w:numId="31">
    <w:abstractNumId w:val="4"/>
  </w:num>
  <w:num w:numId="32">
    <w:abstractNumId w:val="6"/>
  </w:num>
  <w:num w:numId="33">
    <w:abstractNumId w:val="5"/>
  </w:num>
  <w:num w:numId="34">
    <w:abstractNumId w:val="27"/>
  </w:num>
  <w:num w:numId="35">
    <w:abstractNumId w:val="21"/>
  </w:num>
  <w:num w:numId="36">
    <w:abstractNumId w:val="17"/>
  </w:num>
  <w:num w:numId="37">
    <w:abstractNumId w:val="22"/>
  </w:num>
  <w:num w:numId="38">
    <w:abstractNumId w:val="23"/>
  </w:num>
  <w:num w:numId="39">
    <w:abstractNumId w:val="26"/>
  </w:num>
  <w:num w:numId="40">
    <w:abstractNumId w:val="41"/>
  </w:num>
  <w:num w:numId="41">
    <w:abstractNumId w:val="34"/>
  </w:num>
  <w:num w:numId="42">
    <w:abstractNumId w:val="46"/>
  </w:num>
  <w:num w:numId="43">
    <w:abstractNumId w:val="36"/>
  </w:num>
  <w:num w:numId="44">
    <w:abstractNumId w:val="43"/>
  </w:num>
  <w:num w:numId="45">
    <w:abstractNumId w:val="19"/>
  </w:num>
  <w:num w:numId="46">
    <w:abstractNumId w:val="13"/>
  </w:num>
  <w:num w:numId="4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634C"/>
    <w:rsid w:val="00037591"/>
    <w:rsid w:val="00041896"/>
    <w:rsid w:val="00041D43"/>
    <w:rsid w:val="00041E5A"/>
    <w:rsid w:val="00041FCA"/>
    <w:rsid w:val="00042141"/>
    <w:rsid w:val="00043713"/>
    <w:rsid w:val="00043F5A"/>
    <w:rsid w:val="00043FB9"/>
    <w:rsid w:val="00044476"/>
    <w:rsid w:val="00044A9D"/>
    <w:rsid w:val="00045899"/>
    <w:rsid w:val="000476F9"/>
    <w:rsid w:val="00050255"/>
    <w:rsid w:val="0005039D"/>
    <w:rsid w:val="0005077A"/>
    <w:rsid w:val="00051731"/>
    <w:rsid w:val="00051F67"/>
    <w:rsid w:val="00052658"/>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2212"/>
    <w:rsid w:val="000723C6"/>
    <w:rsid w:val="00073E43"/>
    <w:rsid w:val="0007425E"/>
    <w:rsid w:val="00074DF6"/>
    <w:rsid w:val="00074E83"/>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B01FC"/>
    <w:rsid w:val="000B0BF3"/>
    <w:rsid w:val="000B0EB6"/>
    <w:rsid w:val="000B17CF"/>
    <w:rsid w:val="000B32BF"/>
    <w:rsid w:val="000B47F6"/>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1CD8"/>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9B"/>
    <w:rsid w:val="001350BF"/>
    <w:rsid w:val="001355A6"/>
    <w:rsid w:val="00135C11"/>
    <w:rsid w:val="001370C2"/>
    <w:rsid w:val="001373F2"/>
    <w:rsid w:val="00137457"/>
    <w:rsid w:val="00137A61"/>
    <w:rsid w:val="00137B9B"/>
    <w:rsid w:val="001401C0"/>
    <w:rsid w:val="00140273"/>
    <w:rsid w:val="001429E4"/>
    <w:rsid w:val="00144709"/>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1576"/>
    <w:rsid w:val="001A2C69"/>
    <w:rsid w:val="001A3FB1"/>
    <w:rsid w:val="001A47C8"/>
    <w:rsid w:val="001A515A"/>
    <w:rsid w:val="001A516F"/>
    <w:rsid w:val="001A6957"/>
    <w:rsid w:val="001A6F2D"/>
    <w:rsid w:val="001A7672"/>
    <w:rsid w:val="001B0626"/>
    <w:rsid w:val="001B091D"/>
    <w:rsid w:val="001B16B8"/>
    <w:rsid w:val="001B197F"/>
    <w:rsid w:val="001B1DFF"/>
    <w:rsid w:val="001B3E89"/>
    <w:rsid w:val="001B69FA"/>
    <w:rsid w:val="001B73F8"/>
    <w:rsid w:val="001B757A"/>
    <w:rsid w:val="001C186C"/>
    <w:rsid w:val="001C1C5F"/>
    <w:rsid w:val="001C1D22"/>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905"/>
    <w:rsid w:val="001E6A4B"/>
    <w:rsid w:val="001E7468"/>
    <w:rsid w:val="001F03A6"/>
    <w:rsid w:val="001F14EA"/>
    <w:rsid w:val="001F24FD"/>
    <w:rsid w:val="001F2C96"/>
    <w:rsid w:val="001F3D41"/>
    <w:rsid w:val="001F7986"/>
    <w:rsid w:val="001F7B48"/>
    <w:rsid w:val="00200209"/>
    <w:rsid w:val="002003EB"/>
    <w:rsid w:val="00200E8C"/>
    <w:rsid w:val="00202148"/>
    <w:rsid w:val="00203616"/>
    <w:rsid w:val="0020438E"/>
    <w:rsid w:val="0020486D"/>
    <w:rsid w:val="002048D7"/>
    <w:rsid w:val="00205554"/>
    <w:rsid w:val="0021023E"/>
    <w:rsid w:val="00210BA5"/>
    <w:rsid w:val="00213160"/>
    <w:rsid w:val="0021373D"/>
    <w:rsid w:val="00213E36"/>
    <w:rsid w:val="00213F7F"/>
    <w:rsid w:val="00214C9B"/>
    <w:rsid w:val="002162A0"/>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309"/>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86FFD"/>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4D28"/>
    <w:rsid w:val="00315030"/>
    <w:rsid w:val="00315299"/>
    <w:rsid w:val="00315AAF"/>
    <w:rsid w:val="00316B7B"/>
    <w:rsid w:val="003170B5"/>
    <w:rsid w:val="0032247A"/>
    <w:rsid w:val="003227DC"/>
    <w:rsid w:val="00322D68"/>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043"/>
    <w:rsid w:val="003C2751"/>
    <w:rsid w:val="003C3226"/>
    <w:rsid w:val="003C41A5"/>
    <w:rsid w:val="003C44EF"/>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0C18"/>
    <w:rsid w:val="003E11C1"/>
    <w:rsid w:val="003E1300"/>
    <w:rsid w:val="003E1DE6"/>
    <w:rsid w:val="003E3569"/>
    <w:rsid w:val="003E3B76"/>
    <w:rsid w:val="003E4455"/>
    <w:rsid w:val="003E5577"/>
    <w:rsid w:val="003E7890"/>
    <w:rsid w:val="003F2814"/>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20B6F"/>
    <w:rsid w:val="0042175D"/>
    <w:rsid w:val="00421853"/>
    <w:rsid w:val="004246C7"/>
    <w:rsid w:val="00424FD8"/>
    <w:rsid w:val="004251AD"/>
    <w:rsid w:val="004264AE"/>
    <w:rsid w:val="00427304"/>
    <w:rsid w:val="00427969"/>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A2B"/>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73D"/>
    <w:rsid w:val="00486A5D"/>
    <w:rsid w:val="00490377"/>
    <w:rsid w:val="004915D6"/>
    <w:rsid w:val="004927D8"/>
    <w:rsid w:val="004928C6"/>
    <w:rsid w:val="00494C4C"/>
    <w:rsid w:val="004A01F1"/>
    <w:rsid w:val="004A04A6"/>
    <w:rsid w:val="004A2AF4"/>
    <w:rsid w:val="004A309D"/>
    <w:rsid w:val="004A5E08"/>
    <w:rsid w:val="004A6857"/>
    <w:rsid w:val="004A7B20"/>
    <w:rsid w:val="004B04EF"/>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22B2"/>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187C"/>
    <w:rsid w:val="005819B7"/>
    <w:rsid w:val="0058203A"/>
    <w:rsid w:val="00583143"/>
    <w:rsid w:val="00583C95"/>
    <w:rsid w:val="00584221"/>
    <w:rsid w:val="005849CE"/>
    <w:rsid w:val="00586AD7"/>
    <w:rsid w:val="005870CC"/>
    <w:rsid w:val="00587BDE"/>
    <w:rsid w:val="00587FA9"/>
    <w:rsid w:val="0059043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5BE4"/>
    <w:rsid w:val="005B7198"/>
    <w:rsid w:val="005C0C44"/>
    <w:rsid w:val="005C0D68"/>
    <w:rsid w:val="005C1AE1"/>
    <w:rsid w:val="005C31D9"/>
    <w:rsid w:val="005C5119"/>
    <w:rsid w:val="005C54F8"/>
    <w:rsid w:val="005C6409"/>
    <w:rsid w:val="005C6A41"/>
    <w:rsid w:val="005D06DE"/>
    <w:rsid w:val="005D0F7B"/>
    <w:rsid w:val="005D1AFE"/>
    <w:rsid w:val="005D1B1A"/>
    <w:rsid w:val="005D21BF"/>
    <w:rsid w:val="005D2E9E"/>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092"/>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1014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D5"/>
    <w:rsid w:val="006347B5"/>
    <w:rsid w:val="006348D1"/>
    <w:rsid w:val="00636430"/>
    <w:rsid w:val="00636DF1"/>
    <w:rsid w:val="00642665"/>
    <w:rsid w:val="00642A27"/>
    <w:rsid w:val="00642CA6"/>
    <w:rsid w:val="00644B23"/>
    <w:rsid w:val="00645209"/>
    <w:rsid w:val="00645CE3"/>
    <w:rsid w:val="00646C06"/>
    <w:rsid w:val="00647276"/>
    <w:rsid w:val="0064745F"/>
    <w:rsid w:val="00650895"/>
    <w:rsid w:val="00650A96"/>
    <w:rsid w:val="0065213F"/>
    <w:rsid w:val="006538B4"/>
    <w:rsid w:val="00654D99"/>
    <w:rsid w:val="00655194"/>
    <w:rsid w:val="00655F1E"/>
    <w:rsid w:val="0065682A"/>
    <w:rsid w:val="0065749E"/>
    <w:rsid w:val="00657852"/>
    <w:rsid w:val="00657C25"/>
    <w:rsid w:val="00660C27"/>
    <w:rsid w:val="006615FD"/>
    <w:rsid w:val="00661EB7"/>
    <w:rsid w:val="0066236A"/>
    <w:rsid w:val="00663B23"/>
    <w:rsid w:val="0066405C"/>
    <w:rsid w:val="0066428C"/>
    <w:rsid w:val="00664C5B"/>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2F99"/>
    <w:rsid w:val="00693C5C"/>
    <w:rsid w:val="00694158"/>
    <w:rsid w:val="006947F3"/>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767"/>
    <w:rsid w:val="006C1D26"/>
    <w:rsid w:val="006C324D"/>
    <w:rsid w:val="006C39EF"/>
    <w:rsid w:val="006C3A05"/>
    <w:rsid w:val="006C6142"/>
    <w:rsid w:val="006C709E"/>
    <w:rsid w:val="006C74BA"/>
    <w:rsid w:val="006D05EA"/>
    <w:rsid w:val="006D2223"/>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41FE"/>
    <w:rsid w:val="006E77D9"/>
    <w:rsid w:val="006F0567"/>
    <w:rsid w:val="006F0B29"/>
    <w:rsid w:val="006F0CDA"/>
    <w:rsid w:val="006F29CD"/>
    <w:rsid w:val="006F2EBA"/>
    <w:rsid w:val="006F36E7"/>
    <w:rsid w:val="006F4892"/>
    <w:rsid w:val="006F6761"/>
    <w:rsid w:val="006F68F7"/>
    <w:rsid w:val="006F7756"/>
    <w:rsid w:val="00700DE8"/>
    <w:rsid w:val="0070402B"/>
    <w:rsid w:val="00704973"/>
    <w:rsid w:val="00705729"/>
    <w:rsid w:val="00706275"/>
    <w:rsid w:val="007068FA"/>
    <w:rsid w:val="00707F00"/>
    <w:rsid w:val="0071032B"/>
    <w:rsid w:val="00712715"/>
    <w:rsid w:val="00712E01"/>
    <w:rsid w:val="0071370E"/>
    <w:rsid w:val="00715A82"/>
    <w:rsid w:val="00716DD9"/>
    <w:rsid w:val="00717AD4"/>
    <w:rsid w:val="007204BC"/>
    <w:rsid w:val="00720818"/>
    <w:rsid w:val="0072252A"/>
    <w:rsid w:val="00723248"/>
    <w:rsid w:val="0072385D"/>
    <w:rsid w:val="007252DD"/>
    <w:rsid w:val="00725C58"/>
    <w:rsid w:val="0072613C"/>
    <w:rsid w:val="00727512"/>
    <w:rsid w:val="007275E1"/>
    <w:rsid w:val="00730F91"/>
    <w:rsid w:val="00731724"/>
    <w:rsid w:val="00733728"/>
    <w:rsid w:val="00734E64"/>
    <w:rsid w:val="007356E6"/>
    <w:rsid w:val="00735C8C"/>
    <w:rsid w:val="00736B20"/>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496D"/>
    <w:rsid w:val="00764CEB"/>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407"/>
    <w:rsid w:val="007A75F5"/>
    <w:rsid w:val="007A7616"/>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5257"/>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6D08"/>
    <w:rsid w:val="008072F0"/>
    <w:rsid w:val="00807E26"/>
    <w:rsid w:val="008101BD"/>
    <w:rsid w:val="0081052E"/>
    <w:rsid w:val="00810F9F"/>
    <w:rsid w:val="0081100A"/>
    <w:rsid w:val="00811072"/>
    <w:rsid w:val="008112D6"/>
    <w:rsid w:val="00811CBE"/>
    <w:rsid w:val="00813689"/>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3A66"/>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0D05"/>
    <w:rsid w:val="0088185E"/>
    <w:rsid w:val="00881876"/>
    <w:rsid w:val="00881D75"/>
    <w:rsid w:val="00881ECD"/>
    <w:rsid w:val="00882182"/>
    <w:rsid w:val="00882252"/>
    <w:rsid w:val="00883F8A"/>
    <w:rsid w:val="00884626"/>
    <w:rsid w:val="00884C39"/>
    <w:rsid w:val="0088510D"/>
    <w:rsid w:val="0088549E"/>
    <w:rsid w:val="008858C0"/>
    <w:rsid w:val="00885F3D"/>
    <w:rsid w:val="0088630E"/>
    <w:rsid w:val="00887718"/>
    <w:rsid w:val="00887FD3"/>
    <w:rsid w:val="00890720"/>
    <w:rsid w:val="0089097B"/>
    <w:rsid w:val="00890C2E"/>
    <w:rsid w:val="00891217"/>
    <w:rsid w:val="008922C8"/>
    <w:rsid w:val="008931C6"/>
    <w:rsid w:val="0089370B"/>
    <w:rsid w:val="008937ED"/>
    <w:rsid w:val="0089418F"/>
    <w:rsid w:val="008953CD"/>
    <w:rsid w:val="00895510"/>
    <w:rsid w:val="00896270"/>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3248"/>
    <w:rsid w:val="00933980"/>
    <w:rsid w:val="00933F42"/>
    <w:rsid w:val="0093467A"/>
    <w:rsid w:val="00935A2A"/>
    <w:rsid w:val="00935EFE"/>
    <w:rsid w:val="00936890"/>
    <w:rsid w:val="009368E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2FA5"/>
    <w:rsid w:val="00963CA3"/>
    <w:rsid w:val="00965465"/>
    <w:rsid w:val="0096559F"/>
    <w:rsid w:val="009661EA"/>
    <w:rsid w:val="009667B2"/>
    <w:rsid w:val="00966CF2"/>
    <w:rsid w:val="00966F23"/>
    <w:rsid w:val="00967920"/>
    <w:rsid w:val="009701F5"/>
    <w:rsid w:val="0097059D"/>
    <w:rsid w:val="00970C7C"/>
    <w:rsid w:val="00971829"/>
    <w:rsid w:val="00971BD4"/>
    <w:rsid w:val="00972AB0"/>
    <w:rsid w:val="009731FC"/>
    <w:rsid w:val="00973AD9"/>
    <w:rsid w:val="00974CAD"/>
    <w:rsid w:val="00975908"/>
    <w:rsid w:val="0097619B"/>
    <w:rsid w:val="00976281"/>
    <w:rsid w:val="009768CC"/>
    <w:rsid w:val="009805D5"/>
    <w:rsid w:val="00981B79"/>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713D"/>
    <w:rsid w:val="009F76BF"/>
    <w:rsid w:val="009F779A"/>
    <w:rsid w:val="009F7C6B"/>
    <w:rsid w:val="00A003E7"/>
    <w:rsid w:val="00A010D7"/>
    <w:rsid w:val="00A013DE"/>
    <w:rsid w:val="00A01ABD"/>
    <w:rsid w:val="00A01B71"/>
    <w:rsid w:val="00A02A38"/>
    <w:rsid w:val="00A03AFE"/>
    <w:rsid w:val="00A03C9D"/>
    <w:rsid w:val="00A03FE1"/>
    <w:rsid w:val="00A04149"/>
    <w:rsid w:val="00A04296"/>
    <w:rsid w:val="00A06D2A"/>
    <w:rsid w:val="00A06E73"/>
    <w:rsid w:val="00A07408"/>
    <w:rsid w:val="00A11FA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3EE2"/>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788"/>
    <w:rsid w:val="00AA36A0"/>
    <w:rsid w:val="00AA48B7"/>
    <w:rsid w:val="00AA49DE"/>
    <w:rsid w:val="00AA5C40"/>
    <w:rsid w:val="00AA5D0E"/>
    <w:rsid w:val="00AA7362"/>
    <w:rsid w:val="00AA7D6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30F"/>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52FA"/>
    <w:rsid w:val="00B16287"/>
    <w:rsid w:val="00B1639E"/>
    <w:rsid w:val="00B16535"/>
    <w:rsid w:val="00B218B9"/>
    <w:rsid w:val="00B23BDD"/>
    <w:rsid w:val="00B23CD2"/>
    <w:rsid w:val="00B23FA6"/>
    <w:rsid w:val="00B24196"/>
    <w:rsid w:val="00B24BB5"/>
    <w:rsid w:val="00B2501B"/>
    <w:rsid w:val="00B2695C"/>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0CE9"/>
    <w:rsid w:val="00B81293"/>
    <w:rsid w:val="00B8302C"/>
    <w:rsid w:val="00B83AA1"/>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322A"/>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26CAB"/>
    <w:rsid w:val="00C3055B"/>
    <w:rsid w:val="00C30BA1"/>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5F9B"/>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46D3"/>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A59"/>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FCC"/>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1287"/>
    <w:rsid w:val="00D42906"/>
    <w:rsid w:val="00D46C32"/>
    <w:rsid w:val="00D47118"/>
    <w:rsid w:val="00D47371"/>
    <w:rsid w:val="00D506F9"/>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424"/>
    <w:rsid w:val="00D92DE7"/>
    <w:rsid w:val="00D93AAA"/>
    <w:rsid w:val="00D95FE6"/>
    <w:rsid w:val="00D9667F"/>
    <w:rsid w:val="00D967C8"/>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BCD"/>
    <w:rsid w:val="00DD3864"/>
    <w:rsid w:val="00DD3EB5"/>
    <w:rsid w:val="00DD44F8"/>
    <w:rsid w:val="00DD74A2"/>
    <w:rsid w:val="00DD761F"/>
    <w:rsid w:val="00DD7C61"/>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EB7"/>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15CC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7A9"/>
    <w:rsid w:val="00E45980"/>
    <w:rsid w:val="00E46555"/>
    <w:rsid w:val="00E47E02"/>
    <w:rsid w:val="00E50566"/>
    <w:rsid w:val="00E50818"/>
    <w:rsid w:val="00E5144D"/>
    <w:rsid w:val="00E51792"/>
    <w:rsid w:val="00E518C0"/>
    <w:rsid w:val="00E52321"/>
    <w:rsid w:val="00E5232F"/>
    <w:rsid w:val="00E526EB"/>
    <w:rsid w:val="00E52C36"/>
    <w:rsid w:val="00E54113"/>
    <w:rsid w:val="00E54656"/>
    <w:rsid w:val="00E5481B"/>
    <w:rsid w:val="00E552BE"/>
    <w:rsid w:val="00E5749F"/>
    <w:rsid w:val="00E61B5E"/>
    <w:rsid w:val="00E6200E"/>
    <w:rsid w:val="00E6255A"/>
    <w:rsid w:val="00E62C8F"/>
    <w:rsid w:val="00E634D7"/>
    <w:rsid w:val="00E648D8"/>
    <w:rsid w:val="00E6674C"/>
    <w:rsid w:val="00E6683B"/>
    <w:rsid w:val="00E669B9"/>
    <w:rsid w:val="00E70A6F"/>
    <w:rsid w:val="00E71628"/>
    <w:rsid w:val="00E729B4"/>
    <w:rsid w:val="00E733CD"/>
    <w:rsid w:val="00E73C12"/>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A65"/>
    <w:rsid w:val="00F32D7D"/>
    <w:rsid w:val="00F333DC"/>
    <w:rsid w:val="00F341B2"/>
    <w:rsid w:val="00F341DB"/>
    <w:rsid w:val="00F34A11"/>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1677"/>
    <w:rsid w:val="00F732BB"/>
    <w:rsid w:val="00F73937"/>
    <w:rsid w:val="00F739AF"/>
    <w:rsid w:val="00F739F3"/>
    <w:rsid w:val="00F7467E"/>
    <w:rsid w:val="00F75A1A"/>
    <w:rsid w:val="00F77541"/>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60D"/>
    <w:rsid w:val="00FB198B"/>
    <w:rsid w:val="00FB1B21"/>
    <w:rsid w:val="00FB2F3E"/>
    <w:rsid w:val="00FB4C48"/>
    <w:rsid w:val="00FB567B"/>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F9C"/>
    <w:rsid w:val="00FD5801"/>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4C3CB-BCAF-4030-8701-22296C76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2509</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56</cp:revision>
  <cp:lastPrinted>2017-01-26T07:52:00Z</cp:lastPrinted>
  <dcterms:created xsi:type="dcterms:W3CDTF">2017-06-11T21:45:00Z</dcterms:created>
  <dcterms:modified xsi:type="dcterms:W3CDTF">2018-12-05T07:36:00Z</dcterms:modified>
</cp:coreProperties>
</file>